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drawings/drawing1.xml" ContentType="application/vnd.openxmlformats-officedocument.drawingml.chartshapes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B989E" w14:textId="77777777" w:rsidR="005E6B4C" w:rsidRDefault="005E6B4C" w:rsidP="006365D8">
      <w:pPr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</w:p>
    <w:p w14:paraId="1347AB3B" w14:textId="2F9AAE4A" w:rsidR="008C271A" w:rsidRPr="003B0110" w:rsidRDefault="00956FCA" w:rsidP="006365D8">
      <w:pPr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  <w:proofErr w:type="spellStart"/>
      <w:r w:rsidRPr="003B0110">
        <w:rPr>
          <w:rFonts w:asciiTheme="majorHAnsi" w:hAnsiTheme="majorHAnsi" w:cstheme="majorHAnsi"/>
          <w:b/>
          <w:bCs/>
          <w:color w:val="7030A0"/>
          <w:sz w:val="28"/>
          <w:szCs w:val="28"/>
        </w:rPr>
        <w:t>Insights</w:t>
      </w:r>
      <w:proofErr w:type="spellEnd"/>
      <w:r w:rsidRPr="003B0110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 </w:t>
      </w:r>
      <w:r w:rsidR="00755318">
        <w:rPr>
          <w:rFonts w:asciiTheme="majorHAnsi" w:hAnsiTheme="majorHAnsi" w:cstheme="majorHAnsi"/>
          <w:b/>
          <w:bCs/>
          <w:color w:val="7030A0"/>
          <w:sz w:val="28"/>
          <w:szCs w:val="28"/>
        </w:rPr>
        <w:t>agosto</w:t>
      </w:r>
      <w:r w:rsidRPr="003B0110">
        <w:rPr>
          <w:rFonts w:asciiTheme="majorHAnsi" w:hAnsiTheme="majorHAnsi" w:cstheme="majorHAnsi"/>
          <w:b/>
          <w:bCs/>
          <w:color w:val="7030A0"/>
          <w:sz w:val="28"/>
          <w:szCs w:val="28"/>
        </w:rPr>
        <w:t>:</w:t>
      </w:r>
    </w:p>
    <w:p w14:paraId="79262DE1" w14:textId="6A484B2E" w:rsidR="00EF7F11" w:rsidRPr="00C93178" w:rsidRDefault="00491A2B" w:rsidP="00EF7F11">
      <w:pPr>
        <w:pStyle w:val="ListParagraph"/>
        <w:numPr>
          <w:ilvl w:val="0"/>
          <w:numId w:val="19"/>
        </w:numPr>
        <w:jc w:val="both"/>
        <w:rPr>
          <w:rFonts w:asciiTheme="majorHAnsi" w:hAnsiTheme="majorHAnsi" w:cstheme="majorHAnsi"/>
          <w:color w:val="000000" w:themeColor="text1"/>
        </w:rPr>
      </w:pPr>
      <w:ins w:id="0" w:author="Juan Sarmiento" w:date="2023-10-03T17:27:00Z">
        <w:r>
          <w:rPr>
            <w:rFonts w:asciiTheme="majorHAnsi" w:hAnsiTheme="majorHAnsi" w:cstheme="majorHAnsi"/>
            <w:color w:val="000000" w:themeColor="text1"/>
          </w:rPr>
          <w:t xml:space="preserve">Después de marcar </w:t>
        </w:r>
        <w:r>
          <w:rPr>
            <w:rFonts w:asciiTheme="majorHAnsi" w:hAnsiTheme="majorHAnsi" w:cstheme="majorHAnsi"/>
            <w:color w:val="000000" w:themeColor="text1"/>
          </w:rPr>
          <w:t>récord</w:t>
        </w:r>
        <w:r>
          <w:rPr>
            <w:rFonts w:asciiTheme="majorHAnsi" w:hAnsiTheme="majorHAnsi" w:cstheme="majorHAnsi"/>
            <w:color w:val="000000" w:themeColor="text1"/>
          </w:rPr>
          <w:t xml:space="preserve"> en julio como el mes con </w:t>
        </w:r>
        <w:r>
          <w:rPr>
            <w:rFonts w:asciiTheme="majorHAnsi" w:hAnsiTheme="majorHAnsi" w:cstheme="majorHAnsi"/>
            <w:color w:val="000000" w:themeColor="text1"/>
          </w:rPr>
          <w:t>más</w:t>
        </w:r>
        <w:r>
          <w:rPr>
            <w:rFonts w:asciiTheme="majorHAnsi" w:hAnsiTheme="majorHAnsi" w:cstheme="majorHAnsi"/>
            <w:color w:val="000000" w:themeColor="text1"/>
          </w:rPr>
          <w:t xml:space="preserve"> p</w:t>
        </w:r>
        <w:r>
          <w:rPr>
            <w:rFonts w:asciiTheme="majorHAnsi" w:hAnsiTheme="majorHAnsi" w:cstheme="majorHAnsi"/>
            <w:color w:val="000000" w:themeColor="text1"/>
          </w:rPr>
          <w:t xml:space="preserve">asajeros transportados históricamente en la región, </w:t>
        </w:r>
        <w:r>
          <w:rPr>
            <w:rFonts w:asciiTheme="majorHAnsi" w:hAnsiTheme="majorHAnsi" w:cstheme="majorHAnsi"/>
            <w:color w:val="000000" w:themeColor="text1"/>
          </w:rPr>
          <w:t xml:space="preserve"> </w:t>
        </w:r>
      </w:ins>
      <w:del w:id="1" w:author="Juan Sarmiento" w:date="2023-10-03T17:27:00Z">
        <w:r w:rsidR="00F30B62" w:rsidRPr="00C93178" w:rsidDel="00491A2B">
          <w:rPr>
            <w:rFonts w:asciiTheme="majorHAnsi" w:hAnsiTheme="majorHAnsi" w:cstheme="majorHAnsi"/>
            <w:color w:val="000000" w:themeColor="text1"/>
          </w:rPr>
          <w:delText xml:space="preserve">En </w:delText>
        </w:r>
      </w:del>
      <w:ins w:id="2" w:author="Juan Sarmiento" w:date="2023-10-03T17:27:00Z">
        <w:r>
          <w:rPr>
            <w:rFonts w:asciiTheme="majorHAnsi" w:hAnsiTheme="majorHAnsi" w:cstheme="majorHAnsi"/>
            <w:color w:val="000000" w:themeColor="text1"/>
          </w:rPr>
          <w:t>en</w:t>
        </w:r>
        <w:r w:rsidRPr="00C93178">
          <w:rPr>
            <w:rFonts w:asciiTheme="majorHAnsi" w:hAnsiTheme="majorHAnsi" w:cstheme="majorHAnsi"/>
            <w:color w:val="000000" w:themeColor="text1"/>
          </w:rPr>
          <w:t xml:space="preserve"> </w:t>
        </w:r>
      </w:ins>
      <w:del w:id="3" w:author="Juan Sarmiento" w:date="2023-10-03T17:27:00Z">
        <w:r w:rsidR="00F30B62" w:rsidRPr="00C93178" w:rsidDel="00491A2B">
          <w:rPr>
            <w:rFonts w:asciiTheme="majorHAnsi" w:hAnsiTheme="majorHAnsi" w:cstheme="majorHAnsi"/>
            <w:color w:val="000000" w:themeColor="text1"/>
          </w:rPr>
          <w:delText>el octavo mes del año</w:delText>
        </w:r>
      </w:del>
      <w:ins w:id="4" w:author="Juan Sarmiento" w:date="2023-10-03T17:27:00Z">
        <w:r>
          <w:rPr>
            <w:rFonts w:asciiTheme="majorHAnsi" w:hAnsiTheme="majorHAnsi" w:cstheme="majorHAnsi"/>
            <w:color w:val="000000" w:themeColor="text1"/>
          </w:rPr>
          <w:t>agosto</w:t>
        </w:r>
      </w:ins>
      <w:r w:rsidR="00F30B62" w:rsidRPr="00C93178">
        <w:rPr>
          <w:rFonts w:asciiTheme="majorHAnsi" w:hAnsiTheme="majorHAnsi" w:cstheme="majorHAnsi"/>
          <w:color w:val="000000" w:themeColor="text1"/>
        </w:rPr>
        <w:t xml:space="preserve"> </w:t>
      </w:r>
      <w:del w:id="5" w:author="Juan Sarmiento" w:date="2023-10-03T17:27:00Z">
        <w:r w:rsidR="00F30B62" w:rsidRPr="00C93178" w:rsidDel="00491A2B">
          <w:rPr>
            <w:rFonts w:asciiTheme="majorHAnsi" w:hAnsiTheme="majorHAnsi" w:cstheme="majorHAnsi"/>
            <w:color w:val="000000" w:themeColor="text1"/>
          </w:rPr>
          <w:delText>la región</w:delText>
        </w:r>
      </w:del>
      <w:ins w:id="6" w:author="Juan Sarmiento" w:date="2023-10-03T17:28:00Z">
        <w:r>
          <w:rPr>
            <w:rFonts w:asciiTheme="majorHAnsi" w:hAnsiTheme="majorHAnsi" w:cstheme="majorHAnsi"/>
            <w:color w:val="000000" w:themeColor="text1"/>
          </w:rPr>
          <w:t>Latinoamérica</w:t>
        </w:r>
      </w:ins>
      <w:r w:rsidR="00F30B62" w:rsidRPr="00C93178">
        <w:rPr>
          <w:rFonts w:asciiTheme="majorHAnsi" w:hAnsiTheme="majorHAnsi" w:cstheme="majorHAnsi"/>
          <w:color w:val="000000" w:themeColor="text1"/>
        </w:rPr>
        <w:t xml:space="preserve"> superó </w:t>
      </w:r>
      <w:r w:rsidR="003C7CC4" w:rsidRPr="00C93178">
        <w:rPr>
          <w:rFonts w:asciiTheme="majorHAnsi" w:hAnsiTheme="majorHAnsi" w:cstheme="majorHAnsi"/>
          <w:color w:val="000000" w:themeColor="text1"/>
        </w:rPr>
        <w:t>los volúmenes de pasajeros de 2019</w:t>
      </w:r>
      <w:r w:rsidR="006F5928" w:rsidRPr="00C93178">
        <w:rPr>
          <w:rFonts w:asciiTheme="majorHAnsi" w:hAnsiTheme="majorHAnsi" w:cstheme="majorHAnsi"/>
          <w:color w:val="000000" w:themeColor="text1"/>
        </w:rPr>
        <w:t xml:space="preserve"> en 3%</w:t>
      </w:r>
      <w:ins w:id="7" w:author="Juan Sarmiento" w:date="2023-10-03T17:28:00Z">
        <w:r>
          <w:rPr>
            <w:rFonts w:asciiTheme="majorHAnsi" w:hAnsiTheme="majorHAnsi" w:cstheme="majorHAnsi"/>
            <w:color w:val="000000" w:themeColor="text1"/>
          </w:rPr>
          <w:t>.</w:t>
        </w:r>
      </w:ins>
      <w:del w:id="8" w:author="Juan Sarmiento" w:date="2023-10-03T17:28:00Z">
        <w:r w:rsidR="006F5928" w:rsidRPr="00C93178" w:rsidDel="00491A2B">
          <w:rPr>
            <w:rFonts w:asciiTheme="majorHAnsi" w:hAnsiTheme="majorHAnsi" w:cstheme="majorHAnsi"/>
            <w:color w:val="000000" w:themeColor="text1"/>
          </w:rPr>
          <w:delText>, el crecimiento más alto registrado en lo que va del año.</w:delText>
        </w:r>
        <w:r w:rsidR="003C7CC4" w:rsidRPr="00C93178" w:rsidDel="00491A2B">
          <w:rPr>
            <w:rFonts w:asciiTheme="majorHAnsi" w:hAnsiTheme="majorHAnsi" w:cstheme="majorHAnsi"/>
            <w:color w:val="000000" w:themeColor="text1"/>
          </w:rPr>
          <w:delText xml:space="preserve"> </w:delText>
        </w:r>
      </w:del>
      <w:r w:rsidR="00114E37" w:rsidRPr="00C93178">
        <w:rPr>
          <w:rFonts w:asciiTheme="majorHAnsi" w:hAnsiTheme="majorHAnsi" w:cstheme="majorHAnsi"/>
          <w:color w:val="000000" w:themeColor="text1"/>
        </w:rPr>
        <w:t>Además, e</w:t>
      </w:r>
      <w:r w:rsidR="003C7CC4" w:rsidRPr="00C93178">
        <w:rPr>
          <w:rFonts w:asciiTheme="majorHAnsi" w:hAnsiTheme="majorHAnsi" w:cstheme="majorHAnsi"/>
          <w:color w:val="000000" w:themeColor="text1"/>
        </w:rPr>
        <w:t xml:space="preserve">l transporte aéreo en Latinoamérica se </w:t>
      </w:r>
      <w:r w:rsidR="00114E37" w:rsidRPr="00C93178">
        <w:rPr>
          <w:rFonts w:asciiTheme="majorHAnsi" w:hAnsiTheme="majorHAnsi" w:cstheme="majorHAnsi"/>
          <w:color w:val="000000" w:themeColor="text1"/>
        </w:rPr>
        <w:t xml:space="preserve">posicionó </w:t>
      </w:r>
      <w:r w:rsidR="002C1E26" w:rsidRPr="00C93178">
        <w:rPr>
          <w:rFonts w:asciiTheme="majorHAnsi" w:hAnsiTheme="majorHAnsi" w:cstheme="majorHAnsi"/>
          <w:color w:val="000000" w:themeColor="text1"/>
        </w:rPr>
        <w:t>nuevamente en primer lugar</w:t>
      </w:r>
      <w:ins w:id="9" w:author="Juan Sarmiento" w:date="2023-10-03T17:28:00Z">
        <w:r>
          <w:rPr>
            <w:rFonts w:asciiTheme="majorHAnsi" w:hAnsiTheme="majorHAnsi" w:cstheme="majorHAnsi"/>
            <w:color w:val="000000" w:themeColor="text1"/>
          </w:rPr>
          <w:t xml:space="preserve"> en recuperación</w:t>
        </w:r>
      </w:ins>
      <w:r w:rsidR="002C1E26" w:rsidRPr="00C93178">
        <w:rPr>
          <w:rFonts w:asciiTheme="majorHAnsi" w:hAnsiTheme="majorHAnsi" w:cstheme="majorHAnsi"/>
          <w:color w:val="000000" w:themeColor="text1"/>
        </w:rPr>
        <w:t xml:space="preserve"> </w:t>
      </w:r>
      <w:r w:rsidR="003C7CC4" w:rsidRPr="00C93178">
        <w:rPr>
          <w:rFonts w:asciiTheme="majorHAnsi" w:hAnsiTheme="majorHAnsi" w:cstheme="majorHAnsi"/>
          <w:color w:val="000000" w:themeColor="text1"/>
        </w:rPr>
        <w:t xml:space="preserve">a nivel global </w:t>
      </w:r>
      <w:del w:id="10" w:author="Juan Sarmiento" w:date="2023-10-03T17:28:00Z">
        <w:r w:rsidR="003C7CC4" w:rsidRPr="00C93178" w:rsidDel="00491A2B">
          <w:rPr>
            <w:rFonts w:asciiTheme="majorHAnsi" w:hAnsiTheme="majorHAnsi" w:cstheme="majorHAnsi"/>
            <w:color w:val="000000" w:themeColor="text1"/>
          </w:rPr>
          <w:delText xml:space="preserve">que </w:delText>
        </w:r>
        <w:r w:rsidR="00BA720D" w:rsidRPr="00C93178" w:rsidDel="00491A2B">
          <w:rPr>
            <w:rFonts w:asciiTheme="majorHAnsi" w:hAnsiTheme="majorHAnsi" w:cstheme="majorHAnsi"/>
            <w:color w:val="000000" w:themeColor="text1"/>
          </w:rPr>
          <w:delText xml:space="preserve">y Medio Oriente pasó a </w:delText>
        </w:r>
        <w:r w:rsidR="000F5ACB" w:rsidRPr="00C93178" w:rsidDel="00491A2B">
          <w:rPr>
            <w:rFonts w:asciiTheme="majorHAnsi" w:hAnsiTheme="majorHAnsi" w:cstheme="majorHAnsi"/>
            <w:color w:val="000000" w:themeColor="text1"/>
          </w:rPr>
          <w:delText xml:space="preserve">la </w:delText>
        </w:r>
        <w:r w:rsidR="00BA720D" w:rsidRPr="00C93178" w:rsidDel="00491A2B">
          <w:rPr>
            <w:rFonts w:asciiTheme="majorHAnsi" w:hAnsiTheme="majorHAnsi" w:cstheme="majorHAnsi"/>
            <w:color w:val="000000" w:themeColor="text1"/>
          </w:rPr>
          <w:delText>segund</w:delText>
        </w:r>
        <w:r w:rsidR="000F5ACB" w:rsidRPr="00C93178" w:rsidDel="00491A2B">
          <w:rPr>
            <w:rFonts w:asciiTheme="majorHAnsi" w:hAnsiTheme="majorHAnsi" w:cstheme="majorHAnsi"/>
            <w:color w:val="000000" w:themeColor="text1"/>
          </w:rPr>
          <w:delText xml:space="preserve">a posición. </w:delText>
        </w:r>
      </w:del>
    </w:p>
    <w:p w14:paraId="48BB05DA" w14:textId="20CEB973" w:rsidR="00EF7F11" w:rsidRPr="00C93178" w:rsidRDefault="00EF7F11" w:rsidP="00EF7F11">
      <w:pPr>
        <w:pStyle w:val="ListParagraph"/>
        <w:numPr>
          <w:ilvl w:val="0"/>
          <w:numId w:val="19"/>
        </w:numPr>
        <w:jc w:val="both"/>
        <w:rPr>
          <w:rFonts w:asciiTheme="majorHAnsi" w:hAnsiTheme="majorHAnsi" w:cstheme="majorHAnsi"/>
          <w:color w:val="000000" w:themeColor="text1"/>
        </w:rPr>
      </w:pPr>
      <w:r w:rsidRPr="00C93178">
        <w:rPr>
          <w:rFonts w:asciiTheme="majorHAnsi" w:hAnsiTheme="majorHAnsi" w:cstheme="majorHAnsi"/>
          <w:color w:val="000000" w:themeColor="text1"/>
        </w:rPr>
        <w:t xml:space="preserve">En términos de </w:t>
      </w:r>
      <w:proofErr w:type="spellStart"/>
      <w:r w:rsidRPr="00C93178">
        <w:rPr>
          <w:rFonts w:asciiTheme="majorHAnsi" w:hAnsiTheme="majorHAnsi" w:cstheme="majorHAnsi"/>
          <w:color w:val="000000" w:themeColor="text1"/>
        </w:rPr>
        <w:t>RPK</w:t>
      </w:r>
      <w:r w:rsidR="00462F8F" w:rsidRPr="00C93178">
        <w:rPr>
          <w:rFonts w:asciiTheme="majorHAnsi" w:hAnsiTheme="majorHAnsi" w:cstheme="majorHAnsi"/>
          <w:color w:val="000000" w:themeColor="text1"/>
        </w:rPr>
        <w:t>s</w:t>
      </w:r>
      <w:proofErr w:type="spellEnd"/>
      <w:r w:rsidRPr="00C93178">
        <w:rPr>
          <w:rFonts w:asciiTheme="majorHAnsi" w:hAnsiTheme="majorHAnsi" w:cstheme="majorHAnsi"/>
          <w:color w:val="000000" w:themeColor="text1"/>
        </w:rPr>
        <w:t xml:space="preserve">, LAC </w:t>
      </w:r>
      <w:r w:rsidR="003C7CC4" w:rsidRPr="00C93178">
        <w:rPr>
          <w:rFonts w:asciiTheme="majorHAnsi" w:hAnsiTheme="majorHAnsi" w:cstheme="majorHAnsi"/>
          <w:color w:val="000000" w:themeColor="text1"/>
        </w:rPr>
        <w:t>alcanz</w:t>
      </w:r>
      <w:r w:rsidR="00C51FB6" w:rsidRPr="00C93178">
        <w:rPr>
          <w:rFonts w:asciiTheme="majorHAnsi" w:hAnsiTheme="majorHAnsi" w:cstheme="majorHAnsi"/>
          <w:color w:val="000000" w:themeColor="text1"/>
        </w:rPr>
        <w:t>ó</w:t>
      </w:r>
      <w:r w:rsidR="003C7CC4" w:rsidRPr="00C93178">
        <w:rPr>
          <w:rFonts w:asciiTheme="majorHAnsi" w:hAnsiTheme="majorHAnsi" w:cstheme="majorHAnsi"/>
          <w:color w:val="000000" w:themeColor="text1"/>
        </w:rPr>
        <w:t xml:space="preserve"> el</w:t>
      </w:r>
      <w:r w:rsidR="00050982" w:rsidRPr="00C93178">
        <w:rPr>
          <w:rFonts w:asciiTheme="majorHAnsi" w:hAnsiTheme="majorHAnsi" w:cstheme="majorHAnsi"/>
          <w:color w:val="000000" w:themeColor="text1"/>
        </w:rPr>
        <w:t xml:space="preserve"> 9</w:t>
      </w:r>
      <w:r w:rsidR="00E331EC" w:rsidRPr="00C93178">
        <w:rPr>
          <w:rFonts w:asciiTheme="majorHAnsi" w:hAnsiTheme="majorHAnsi" w:cstheme="majorHAnsi"/>
          <w:color w:val="000000" w:themeColor="text1"/>
        </w:rPr>
        <w:t>9</w:t>
      </w:r>
      <w:r w:rsidR="00B13AB7" w:rsidRPr="00C93178">
        <w:rPr>
          <w:rFonts w:asciiTheme="majorHAnsi" w:hAnsiTheme="majorHAnsi" w:cstheme="majorHAnsi"/>
          <w:color w:val="000000" w:themeColor="text1"/>
        </w:rPr>
        <w:t>.</w:t>
      </w:r>
      <w:r w:rsidR="00E331EC" w:rsidRPr="00C93178">
        <w:rPr>
          <w:rFonts w:asciiTheme="majorHAnsi" w:hAnsiTheme="majorHAnsi" w:cstheme="majorHAnsi"/>
          <w:color w:val="000000" w:themeColor="text1"/>
        </w:rPr>
        <w:t>4</w:t>
      </w:r>
      <w:r w:rsidR="00E027A5" w:rsidRPr="00C93178">
        <w:rPr>
          <w:rFonts w:asciiTheme="majorHAnsi" w:hAnsiTheme="majorHAnsi" w:cstheme="majorHAnsi"/>
          <w:color w:val="000000" w:themeColor="text1"/>
        </w:rPr>
        <w:t xml:space="preserve">% </w:t>
      </w:r>
      <w:r w:rsidR="000B26F5" w:rsidRPr="00C93178">
        <w:rPr>
          <w:rFonts w:asciiTheme="majorHAnsi" w:hAnsiTheme="majorHAnsi" w:cstheme="majorHAnsi"/>
          <w:color w:val="000000" w:themeColor="text1"/>
        </w:rPr>
        <w:t>respecto a los</w:t>
      </w:r>
      <w:r w:rsidRPr="00C93178">
        <w:rPr>
          <w:rFonts w:asciiTheme="majorHAnsi" w:hAnsiTheme="majorHAnsi" w:cstheme="majorHAnsi"/>
          <w:color w:val="000000" w:themeColor="text1"/>
        </w:rPr>
        <w:t xml:space="preserve"> niveles anteriores a la pandemia. </w:t>
      </w:r>
    </w:p>
    <w:p w14:paraId="56612A0F" w14:textId="0F37AB42" w:rsidR="00FD67DB" w:rsidRPr="00C93178" w:rsidRDefault="00CA08A4" w:rsidP="00FD67DB">
      <w:pPr>
        <w:pStyle w:val="ListParagraph"/>
        <w:numPr>
          <w:ilvl w:val="0"/>
          <w:numId w:val="19"/>
        </w:numPr>
        <w:jc w:val="both"/>
        <w:rPr>
          <w:rFonts w:asciiTheme="majorHAnsi" w:hAnsiTheme="majorHAnsi" w:cstheme="majorHAnsi"/>
          <w:color w:val="000000" w:themeColor="text1"/>
        </w:rPr>
      </w:pPr>
      <w:r w:rsidRPr="00C93178">
        <w:rPr>
          <w:rFonts w:asciiTheme="majorHAnsi" w:hAnsiTheme="majorHAnsi" w:cstheme="majorHAnsi"/>
          <w:color w:val="000000" w:themeColor="text1"/>
        </w:rPr>
        <w:t xml:space="preserve">El mercado internacional </w:t>
      </w:r>
      <w:proofErr w:type="spellStart"/>
      <w:r w:rsidR="00D13AFA" w:rsidRPr="00C93178">
        <w:rPr>
          <w:rFonts w:asciiTheme="majorHAnsi" w:hAnsiTheme="majorHAnsi" w:cstheme="majorHAnsi"/>
          <w:color w:val="000000" w:themeColor="text1"/>
        </w:rPr>
        <w:t>intra</w:t>
      </w:r>
      <w:r w:rsidR="00E327C6" w:rsidRPr="00C93178">
        <w:rPr>
          <w:rFonts w:asciiTheme="majorHAnsi" w:hAnsiTheme="majorHAnsi" w:cstheme="majorHAnsi"/>
          <w:color w:val="000000" w:themeColor="text1"/>
        </w:rPr>
        <w:t>-</w:t>
      </w:r>
      <w:r w:rsidR="00D13AFA" w:rsidRPr="00C93178">
        <w:rPr>
          <w:rFonts w:asciiTheme="majorHAnsi" w:hAnsiTheme="majorHAnsi" w:cstheme="majorHAnsi"/>
          <w:color w:val="000000" w:themeColor="text1"/>
        </w:rPr>
        <w:t>regional</w:t>
      </w:r>
      <w:proofErr w:type="spellEnd"/>
      <w:r w:rsidR="00E331EC" w:rsidRPr="00C93178">
        <w:rPr>
          <w:rFonts w:asciiTheme="majorHAnsi" w:hAnsiTheme="majorHAnsi" w:cstheme="majorHAnsi"/>
          <w:color w:val="000000" w:themeColor="text1"/>
        </w:rPr>
        <w:t xml:space="preserve"> est</w:t>
      </w:r>
      <w:r w:rsidR="00993777" w:rsidRPr="00C93178">
        <w:rPr>
          <w:rFonts w:asciiTheme="majorHAnsi" w:hAnsiTheme="majorHAnsi" w:cstheme="majorHAnsi"/>
          <w:color w:val="000000" w:themeColor="text1"/>
        </w:rPr>
        <w:t xml:space="preserve">uvo a punto </w:t>
      </w:r>
      <w:r w:rsidR="00CB020D" w:rsidRPr="00C93178">
        <w:rPr>
          <w:rFonts w:asciiTheme="majorHAnsi" w:hAnsiTheme="majorHAnsi" w:cstheme="majorHAnsi"/>
          <w:color w:val="000000" w:themeColor="text1"/>
        </w:rPr>
        <w:t>de superar sus niveles de agosto de 2019</w:t>
      </w:r>
      <w:r w:rsidR="00022CDA" w:rsidRPr="00C93178">
        <w:rPr>
          <w:rFonts w:asciiTheme="majorHAnsi" w:hAnsiTheme="majorHAnsi" w:cstheme="majorHAnsi"/>
          <w:color w:val="000000" w:themeColor="text1"/>
        </w:rPr>
        <w:t>,</w:t>
      </w:r>
      <w:r w:rsidR="00D13AFA" w:rsidRPr="00C93178">
        <w:rPr>
          <w:rFonts w:asciiTheme="majorHAnsi" w:hAnsiTheme="majorHAnsi" w:cstheme="majorHAnsi"/>
          <w:color w:val="000000" w:themeColor="text1"/>
        </w:rPr>
        <w:t xml:space="preserve"> lo que </w:t>
      </w:r>
      <w:r w:rsidR="00C51FB6" w:rsidRPr="00C93178">
        <w:rPr>
          <w:rFonts w:asciiTheme="majorHAnsi" w:hAnsiTheme="majorHAnsi" w:cstheme="majorHAnsi"/>
          <w:color w:val="000000" w:themeColor="text1"/>
        </w:rPr>
        <w:t xml:space="preserve">es </w:t>
      </w:r>
      <w:r w:rsidR="00DA2764" w:rsidRPr="00C93178">
        <w:rPr>
          <w:rFonts w:asciiTheme="majorHAnsi" w:hAnsiTheme="majorHAnsi" w:cstheme="majorHAnsi"/>
          <w:color w:val="000000" w:themeColor="text1"/>
        </w:rPr>
        <w:t>una señal muy positiva</w:t>
      </w:r>
      <w:r w:rsidR="009602F8" w:rsidRPr="00C93178">
        <w:rPr>
          <w:rFonts w:asciiTheme="majorHAnsi" w:hAnsiTheme="majorHAnsi" w:cstheme="majorHAnsi"/>
          <w:color w:val="000000" w:themeColor="text1"/>
        </w:rPr>
        <w:t xml:space="preserve"> para la industria de la región, </w:t>
      </w:r>
      <w:r w:rsidR="000879DB" w:rsidRPr="00C93178">
        <w:rPr>
          <w:rFonts w:asciiTheme="majorHAnsi" w:hAnsiTheme="majorHAnsi" w:cstheme="majorHAnsi"/>
          <w:color w:val="000000" w:themeColor="text1"/>
        </w:rPr>
        <w:t xml:space="preserve">puesto que ha sido el </w:t>
      </w:r>
      <w:r w:rsidR="00022CDA" w:rsidRPr="00C93178">
        <w:rPr>
          <w:rFonts w:asciiTheme="majorHAnsi" w:hAnsiTheme="majorHAnsi" w:cstheme="majorHAnsi"/>
          <w:color w:val="000000" w:themeColor="text1"/>
        </w:rPr>
        <w:t>segmento</w:t>
      </w:r>
      <w:r w:rsidR="000879DB" w:rsidRPr="00C93178">
        <w:rPr>
          <w:rFonts w:asciiTheme="majorHAnsi" w:hAnsiTheme="majorHAnsi" w:cstheme="majorHAnsi"/>
          <w:color w:val="000000" w:themeColor="text1"/>
        </w:rPr>
        <w:t xml:space="preserve"> de mercado más lento en recuperarse en </w:t>
      </w:r>
      <w:r w:rsidR="00FD38A1" w:rsidRPr="00C93178">
        <w:rPr>
          <w:rFonts w:asciiTheme="majorHAnsi" w:hAnsiTheme="majorHAnsi" w:cstheme="majorHAnsi"/>
          <w:color w:val="000000" w:themeColor="text1"/>
        </w:rPr>
        <w:t>comparación</w:t>
      </w:r>
      <w:r w:rsidR="000879DB" w:rsidRPr="00C93178">
        <w:rPr>
          <w:rFonts w:asciiTheme="majorHAnsi" w:hAnsiTheme="majorHAnsi" w:cstheme="majorHAnsi"/>
          <w:color w:val="000000" w:themeColor="text1"/>
        </w:rPr>
        <w:t xml:space="preserve"> con el </w:t>
      </w:r>
      <w:r w:rsidR="00FD38A1" w:rsidRPr="00C93178">
        <w:rPr>
          <w:rFonts w:asciiTheme="majorHAnsi" w:hAnsiTheme="majorHAnsi" w:cstheme="majorHAnsi"/>
          <w:color w:val="000000" w:themeColor="text1"/>
        </w:rPr>
        <w:t>tráfico</w:t>
      </w:r>
      <w:r w:rsidR="000879DB" w:rsidRPr="00C93178">
        <w:rPr>
          <w:rFonts w:asciiTheme="majorHAnsi" w:hAnsiTheme="majorHAnsi" w:cstheme="majorHAnsi"/>
          <w:color w:val="000000" w:themeColor="text1"/>
        </w:rPr>
        <w:t xml:space="preserve"> </w:t>
      </w:r>
      <w:proofErr w:type="spellStart"/>
      <w:r w:rsidR="00FD38A1" w:rsidRPr="00C93178">
        <w:rPr>
          <w:rFonts w:asciiTheme="majorHAnsi" w:hAnsiTheme="majorHAnsi" w:cstheme="majorHAnsi"/>
          <w:color w:val="000000" w:themeColor="text1"/>
        </w:rPr>
        <w:t>extra</w:t>
      </w:r>
      <w:r w:rsidR="00E327C6" w:rsidRPr="00C93178">
        <w:rPr>
          <w:rFonts w:asciiTheme="majorHAnsi" w:hAnsiTheme="majorHAnsi" w:cstheme="majorHAnsi"/>
          <w:color w:val="000000" w:themeColor="text1"/>
        </w:rPr>
        <w:t>-</w:t>
      </w:r>
      <w:r w:rsidR="00FD38A1" w:rsidRPr="00C93178">
        <w:rPr>
          <w:rFonts w:asciiTheme="majorHAnsi" w:hAnsiTheme="majorHAnsi" w:cstheme="majorHAnsi"/>
          <w:color w:val="000000" w:themeColor="text1"/>
        </w:rPr>
        <w:t>regional</w:t>
      </w:r>
      <w:proofErr w:type="spellEnd"/>
      <w:r w:rsidR="000879DB" w:rsidRPr="00C93178">
        <w:rPr>
          <w:rFonts w:asciiTheme="majorHAnsi" w:hAnsiTheme="majorHAnsi" w:cstheme="majorHAnsi"/>
          <w:color w:val="000000" w:themeColor="text1"/>
        </w:rPr>
        <w:t xml:space="preserve">. </w:t>
      </w:r>
      <w:r w:rsidR="00E1186D" w:rsidRPr="00C93178">
        <w:rPr>
          <w:rFonts w:asciiTheme="majorHAnsi" w:hAnsiTheme="majorHAnsi" w:cstheme="majorHAnsi"/>
          <w:color w:val="000000" w:themeColor="text1"/>
        </w:rPr>
        <w:t xml:space="preserve">En total, se transportaron </w:t>
      </w:r>
      <w:r w:rsidR="0001332D" w:rsidRPr="00C93178">
        <w:rPr>
          <w:rFonts w:asciiTheme="majorHAnsi" w:hAnsiTheme="majorHAnsi" w:cstheme="majorHAnsi"/>
          <w:color w:val="000000" w:themeColor="text1"/>
        </w:rPr>
        <w:t>4</w:t>
      </w:r>
      <w:r w:rsidR="00E1186D" w:rsidRPr="00C93178">
        <w:rPr>
          <w:rFonts w:asciiTheme="majorHAnsi" w:hAnsiTheme="majorHAnsi" w:cstheme="majorHAnsi"/>
          <w:color w:val="000000" w:themeColor="text1"/>
        </w:rPr>
        <w:t>.</w:t>
      </w:r>
      <w:r w:rsidR="0001332D" w:rsidRPr="00C93178">
        <w:rPr>
          <w:rFonts w:asciiTheme="majorHAnsi" w:hAnsiTheme="majorHAnsi" w:cstheme="majorHAnsi"/>
          <w:color w:val="000000" w:themeColor="text1"/>
        </w:rPr>
        <w:t>4</w:t>
      </w:r>
      <w:r w:rsidR="00E1186D" w:rsidRPr="00C93178">
        <w:rPr>
          <w:rFonts w:asciiTheme="majorHAnsi" w:hAnsiTheme="majorHAnsi" w:cstheme="majorHAnsi"/>
          <w:color w:val="000000" w:themeColor="text1"/>
        </w:rPr>
        <w:t xml:space="preserve"> millones de pasajeros</w:t>
      </w:r>
      <w:ins w:id="11" w:author="Juan Sarmiento" w:date="2023-10-03T17:29:00Z">
        <w:r w:rsidR="00491A2B">
          <w:rPr>
            <w:rFonts w:asciiTheme="majorHAnsi" w:hAnsiTheme="majorHAnsi" w:cstheme="majorHAnsi"/>
            <w:color w:val="000000" w:themeColor="text1"/>
          </w:rPr>
          <w:t xml:space="preserve"> internacionales</w:t>
        </w:r>
      </w:ins>
      <w:r w:rsidR="00FC72E3" w:rsidRPr="00C93178">
        <w:rPr>
          <w:rFonts w:asciiTheme="majorHAnsi" w:hAnsiTheme="majorHAnsi" w:cstheme="majorHAnsi"/>
          <w:color w:val="000000" w:themeColor="text1"/>
        </w:rPr>
        <w:t xml:space="preserve"> dentro de la región</w:t>
      </w:r>
      <w:r w:rsidR="00A854BD" w:rsidRPr="00C93178">
        <w:rPr>
          <w:rFonts w:asciiTheme="majorHAnsi" w:hAnsiTheme="majorHAnsi" w:cstheme="majorHAnsi"/>
          <w:color w:val="000000" w:themeColor="text1"/>
        </w:rPr>
        <w:t>. Un</w:t>
      </w:r>
      <w:r w:rsidR="00E1186D" w:rsidRPr="00C93178">
        <w:rPr>
          <w:rFonts w:asciiTheme="majorHAnsi" w:hAnsiTheme="majorHAnsi" w:cstheme="majorHAnsi"/>
          <w:color w:val="000000" w:themeColor="text1"/>
        </w:rPr>
        <w:t xml:space="preserve"> aumento</w:t>
      </w:r>
      <w:r w:rsidR="00FC72E3" w:rsidRPr="00C93178">
        <w:rPr>
          <w:rFonts w:asciiTheme="majorHAnsi" w:hAnsiTheme="majorHAnsi" w:cstheme="majorHAnsi"/>
          <w:color w:val="000000" w:themeColor="text1"/>
        </w:rPr>
        <w:t xml:space="preserve"> que</w:t>
      </w:r>
      <w:r w:rsidR="00E1186D" w:rsidRPr="00C93178">
        <w:rPr>
          <w:rFonts w:asciiTheme="majorHAnsi" w:hAnsiTheme="majorHAnsi" w:cstheme="majorHAnsi"/>
          <w:color w:val="000000" w:themeColor="text1"/>
        </w:rPr>
        <w:t xml:space="preserve"> se debió en gran medida al </w:t>
      </w:r>
      <w:r w:rsidR="004E7A44" w:rsidRPr="00C93178">
        <w:rPr>
          <w:rFonts w:asciiTheme="majorHAnsi" w:hAnsiTheme="majorHAnsi" w:cstheme="majorHAnsi"/>
          <w:color w:val="000000" w:themeColor="text1"/>
        </w:rPr>
        <w:t xml:space="preserve">crecimiento en sillas ofertadas </w:t>
      </w:r>
      <w:r w:rsidR="0050664C" w:rsidRPr="00C93178">
        <w:rPr>
          <w:rFonts w:asciiTheme="majorHAnsi" w:hAnsiTheme="majorHAnsi" w:cstheme="majorHAnsi"/>
          <w:color w:val="000000" w:themeColor="text1"/>
        </w:rPr>
        <w:t xml:space="preserve">para las rutas </w:t>
      </w:r>
      <w:proofErr w:type="spellStart"/>
      <w:r w:rsidR="0050664C" w:rsidRPr="00C93178">
        <w:rPr>
          <w:rFonts w:asciiTheme="majorHAnsi" w:hAnsiTheme="majorHAnsi" w:cstheme="majorHAnsi"/>
          <w:color w:val="000000" w:themeColor="text1"/>
        </w:rPr>
        <w:t>intra</w:t>
      </w:r>
      <w:r w:rsidR="009F4497" w:rsidRPr="00C93178">
        <w:rPr>
          <w:rFonts w:asciiTheme="majorHAnsi" w:hAnsiTheme="majorHAnsi" w:cstheme="majorHAnsi"/>
          <w:color w:val="000000" w:themeColor="text1"/>
        </w:rPr>
        <w:t>-</w:t>
      </w:r>
      <w:r w:rsidR="0050664C" w:rsidRPr="00C93178">
        <w:rPr>
          <w:rFonts w:asciiTheme="majorHAnsi" w:hAnsiTheme="majorHAnsi" w:cstheme="majorHAnsi"/>
          <w:color w:val="000000" w:themeColor="text1"/>
        </w:rPr>
        <w:t>regionales</w:t>
      </w:r>
      <w:proofErr w:type="spellEnd"/>
      <w:r w:rsidR="0050664C" w:rsidRPr="00C93178">
        <w:rPr>
          <w:rFonts w:asciiTheme="majorHAnsi" w:hAnsiTheme="majorHAnsi" w:cstheme="majorHAnsi"/>
          <w:color w:val="000000" w:themeColor="text1"/>
        </w:rPr>
        <w:t xml:space="preserve">: </w:t>
      </w:r>
      <w:ins w:id="12" w:author="Juan Sarmiento" w:date="2023-10-03T17:30:00Z">
        <w:r w:rsidR="00491A2B" w:rsidRPr="00491A2B">
          <w:rPr>
            <w:rFonts w:asciiTheme="majorHAnsi" w:hAnsiTheme="majorHAnsi" w:cstheme="majorHAnsi"/>
            <w:color w:val="000000" w:themeColor="text1"/>
          </w:rPr>
          <w:t>La rutas Bogotá-Cancún ha experimentado un aumento de capacidad del 85% en comparación con 2019, mientras que Bogotá-Quito ha visto un incremento del 71%. Además, los mercados entre Colombia y República Dominicana han crecido en un impresionante 265%, y las conexiones entre Colombia y Costa Rica han aumentado en un 97%. Estas cifras subrayan el significativo crecimiento internacional de Colombia</w:t>
        </w:r>
      </w:ins>
      <w:del w:id="13" w:author="Juan Sarmiento" w:date="2023-10-03T17:30:00Z">
        <w:r w:rsidR="00E1186D" w:rsidRPr="00C93178" w:rsidDel="00491A2B">
          <w:rPr>
            <w:rFonts w:asciiTheme="majorHAnsi" w:hAnsiTheme="majorHAnsi" w:cstheme="majorHAnsi"/>
            <w:color w:val="000000" w:themeColor="text1"/>
          </w:rPr>
          <w:delText>Bogotá-</w:delText>
        </w:r>
        <w:r w:rsidR="004717C5" w:rsidRPr="00C93178" w:rsidDel="00491A2B">
          <w:rPr>
            <w:rFonts w:asciiTheme="majorHAnsi" w:hAnsiTheme="majorHAnsi" w:cstheme="majorHAnsi"/>
            <w:color w:val="000000" w:themeColor="text1"/>
          </w:rPr>
          <w:delText>Cancún</w:delText>
        </w:r>
        <w:r w:rsidR="00E1186D" w:rsidRPr="00C93178" w:rsidDel="00491A2B">
          <w:rPr>
            <w:rFonts w:asciiTheme="majorHAnsi" w:hAnsiTheme="majorHAnsi" w:cstheme="majorHAnsi"/>
            <w:color w:val="000000" w:themeColor="text1"/>
          </w:rPr>
          <w:delText xml:space="preserve">, con un </w:delText>
        </w:r>
        <w:r w:rsidR="00683076" w:rsidRPr="00C93178" w:rsidDel="00491A2B">
          <w:rPr>
            <w:rFonts w:asciiTheme="majorHAnsi" w:hAnsiTheme="majorHAnsi" w:cstheme="majorHAnsi"/>
            <w:color w:val="000000" w:themeColor="text1"/>
          </w:rPr>
          <w:delText>85</w:delText>
        </w:r>
        <w:r w:rsidR="00E1186D" w:rsidRPr="00C93178" w:rsidDel="00491A2B">
          <w:rPr>
            <w:rFonts w:asciiTheme="majorHAnsi" w:hAnsiTheme="majorHAnsi" w:cstheme="majorHAnsi"/>
            <w:color w:val="000000" w:themeColor="text1"/>
          </w:rPr>
          <w:delText xml:space="preserve">% más de capacidad que en 2019, </w:delText>
        </w:r>
        <w:r w:rsidR="001154A2" w:rsidRPr="00C93178" w:rsidDel="00491A2B">
          <w:rPr>
            <w:rFonts w:asciiTheme="majorHAnsi" w:hAnsiTheme="majorHAnsi" w:cstheme="majorHAnsi"/>
            <w:color w:val="000000" w:themeColor="text1"/>
          </w:rPr>
          <w:delText>Bogotá</w:delText>
        </w:r>
        <w:r w:rsidR="00E1186D" w:rsidRPr="00C93178" w:rsidDel="00491A2B">
          <w:rPr>
            <w:rFonts w:asciiTheme="majorHAnsi" w:hAnsiTheme="majorHAnsi" w:cstheme="majorHAnsi"/>
            <w:color w:val="000000" w:themeColor="text1"/>
          </w:rPr>
          <w:delText>-</w:delText>
        </w:r>
        <w:r w:rsidR="001154A2" w:rsidRPr="00C93178" w:rsidDel="00491A2B">
          <w:rPr>
            <w:rFonts w:asciiTheme="majorHAnsi" w:hAnsiTheme="majorHAnsi" w:cstheme="majorHAnsi"/>
            <w:color w:val="000000" w:themeColor="text1"/>
          </w:rPr>
          <w:delText>Quito</w:delText>
        </w:r>
        <w:r w:rsidR="00E1186D" w:rsidRPr="00C93178" w:rsidDel="00491A2B">
          <w:rPr>
            <w:rFonts w:asciiTheme="majorHAnsi" w:hAnsiTheme="majorHAnsi" w:cstheme="majorHAnsi"/>
            <w:color w:val="000000" w:themeColor="text1"/>
          </w:rPr>
          <w:delText xml:space="preserve">, con un </w:delText>
        </w:r>
        <w:r w:rsidR="00A902D9" w:rsidRPr="00C93178" w:rsidDel="00491A2B">
          <w:rPr>
            <w:rFonts w:asciiTheme="majorHAnsi" w:hAnsiTheme="majorHAnsi" w:cstheme="majorHAnsi"/>
            <w:color w:val="000000" w:themeColor="text1"/>
          </w:rPr>
          <w:delText>71</w:delText>
        </w:r>
        <w:r w:rsidR="00E1186D" w:rsidRPr="00C93178" w:rsidDel="00491A2B">
          <w:rPr>
            <w:rFonts w:asciiTheme="majorHAnsi" w:hAnsiTheme="majorHAnsi" w:cstheme="majorHAnsi"/>
            <w:color w:val="000000" w:themeColor="text1"/>
          </w:rPr>
          <w:delText>% más</w:delText>
        </w:r>
        <w:r w:rsidR="00A9386F" w:rsidRPr="00C93178" w:rsidDel="00491A2B">
          <w:rPr>
            <w:rFonts w:asciiTheme="majorHAnsi" w:hAnsiTheme="majorHAnsi" w:cstheme="majorHAnsi"/>
            <w:color w:val="000000" w:themeColor="text1"/>
          </w:rPr>
          <w:delText xml:space="preserve"> y el crecimiento de los mercados Colombia-Rep</w:delText>
        </w:r>
        <w:r w:rsidR="001043E3" w:rsidDel="00491A2B">
          <w:rPr>
            <w:rFonts w:asciiTheme="majorHAnsi" w:hAnsiTheme="majorHAnsi" w:cstheme="majorHAnsi"/>
            <w:color w:val="000000" w:themeColor="text1"/>
          </w:rPr>
          <w:delText>ú</w:delText>
        </w:r>
        <w:r w:rsidR="00A9386F" w:rsidRPr="00C93178" w:rsidDel="00491A2B">
          <w:rPr>
            <w:rFonts w:asciiTheme="majorHAnsi" w:hAnsiTheme="majorHAnsi" w:cstheme="majorHAnsi"/>
            <w:color w:val="000000" w:themeColor="text1"/>
          </w:rPr>
          <w:delText>blica Dominicana con +</w:delText>
        </w:r>
        <w:r w:rsidR="00B4125C" w:rsidRPr="00C93178" w:rsidDel="00491A2B">
          <w:rPr>
            <w:rFonts w:asciiTheme="majorHAnsi" w:hAnsiTheme="majorHAnsi" w:cstheme="majorHAnsi"/>
            <w:color w:val="000000" w:themeColor="text1"/>
          </w:rPr>
          <w:delText xml:space="preserve">265% y Colombia-Costa Rica con +97%, </w:delText>
        </w:r>
        <w:r w:rsidR="00A902D9" w:rsidRPr="00C93178" w:rsidDel="00491A2B">
          <w:rPr>
            <w:rFonts w:asciiTheme="majorHAnsi" w:hAnsiTheme="majorHAnsi" w:cstheme="majorHAnsi"/>
            <w:color w:val="000000" w:themeColor="text1"/>
          </w:rPr>
          <w:delText>evidenciando,</w:delText>
        </w:r>
        <w:r w:rsidR="00924072" w:rsidRPr="00C93178" w:rsidDel="00491A2B">
          <w:rPr>
            <w:rFonts w:asciiTheme="majorHAnsi" w:hAnsiTheme="majorHAnsi" w:cstheme="majorHAnsi"/>
            <w:color w:val="000000" w:themeColor="text1"/>
          </w:rPr>
          <w:delText xml:space="preserve"> asimismo, el importante crecimiento</w:delText>
        </w:r>
        <w:r w:rsidR="00A902D9" w:rsidRPr="00C93178" w:rsidDel="00491A2B">
          <w:rPr>
            <w:rFonts w:asciiTheme="majorHAnsi" w:hAnsiTheme="majorHAnsi" w:cstheme="majorHAnsi"/>
            <w:color w:val="000000" w:themeColor="text1"/>
          </w:rPr>
          <w:delText xml:space="preserve"> </w:delText>
        </w:r>
        <w:r w:rsidR="00924072" w:rsidRPr="00C93178" w:rsidDel="00491A2B">
          <w:rPr>
            <w:rFonts w:asciiTheme="majorHAnsi" w:hAnsiTheme="majorHAnsi" w:cstheme="majorHAnsi"/>
            <w:color w:val="000000" w:themeColor="text1"/>
          </w:rPr>
          <w:delText>internacional de Colombia.</w:delText>
        </w:r>
      </w:del>
    </w:p>
    <w:p w14:paraId="3B448209" w14:textId="6CD434BA" w:rsidR="007D4C37" w:rsidRPr="00C93178" w:rsidDel="00491A2B" w:rsidRDefault="00491A2B" w:rsidP="007D066C">
      <w:pPr>
        <w:pStyle w:val="ListParagraph"/>
        <w:numPr>
          <w:ilvl w:val="0"/>
          <w:numId w:val="19"/>
        </w:numPr>
        <w:jc w:val="both"/>
        <w:rPr>
          <w:del w:id="14" w:author="Juan Sarmiento" w:date="2023-10-03T17:33:00Z"/>
          <w:rFonts w:asciiTheme="majorHAnsi" w:hAnsiTheme="majorHAnsi" w:cstheme="majorHAnsi"/>
          <w:color w:val="000000" w:themeColor="text1"/>
        </w:rPr>
      </w:pPr>
      <w:ins w:id="15" w:author="Juan Sarmiento" w:date="2023-10-03T17:33:00Z">
        <w:r w:rsidRPr="00491A2B">
          <w:rPr>
            <w:rFonts w:asciiTheme="majorHAnsi" w:hAnsiTheme="majorHAnsi" w:cstheme="majorHAnsi"/>
            <w:color w:val="000000" w:themeColor="text1"/>
          </w:rPr>
          <w:t xml:space="preserve">Centroamérica </w:t>
        </w:r>
        <w:r>
          <w:rPr>
            <w:rFonts w:asciiTheme="majorHAnsi" w:hAnsiTheme="majorHAnsi" w:cstheme="majorHAnsi"/>
            <w:color w:val="000000" w:themeColor="text1"/>
          </w:rPr>
          <w:t xml:space="preserve">se </w:t>
        </w:r>
        <w:r w:rsidRPr="00491A2B">
          <w:rPr>
            <w:rFonts w:asciiTheme="majorHAnsi" w:hAnsiTheme="majorHAnsi" w:cstheme="majorHAnsi"/>
            <w:color w:val="000000" w:themeColor="text1"/>
          </w:rPr>
          <w:t xml:space="preserve">destaca por ser la región con la mayor recuperación en términos de pasajeros totales en comparación con agosto de 2019, registrando un aumento del 13%. El Caribe, por </w:t>
        </w:r>
        <w:r>
          <w:rPr>
            <w:rFonts w:asciiTheme="majorHAnsi" w:hAnsiTheme="majorHAnsi" w:cstheme="majorHAnsi"/>
            <w:color w:val="000000" w:themeColor="text1"/>
          </w:rPr>
          <w:t>su parte</w:t>
        </w:r>
        <w:r w:rsidRPr="00491A2B">
          <w:rPr>
            <w:rFonts w:asciiTheme="majorHAnsi" w:hAnsiTheme="majorHAnsi" w:cstheme="majorHAnsi"/>
            <w:color w:val="000000" w:themeColor="text1"/>
          </w:rPr>
          <w:t>, ha experimentado un crecimiento del 4%. Mientras tanto, Sudamérica aún se encuentra un 2% por debajo, pero se acerca progresivamente a las cifras de 2019.</w:t>
        </w:r>
      </w:ins>
      <w:del w:id="16" w:author="Juan Sarmiento" w:date="2023-10-03T17:33:00Z">
        <w:r w:rsidR="007D4C37" w:rsidRPr="00C93178" w:rsidDel="00491A2B">
          <w:rPr>
            <w:rFonts w:asciiTheme="majorHAnsi" w:hAnsiTheme="majorHAnsi" w:cstheme="majorHAnsi"/>
            <w:color w:val="000000" w:themeColor="text1"/>
          </w:rPr>
          <w:delText>A nivel subregional</w:delText>
        </w:r>
        <w:r w:rsidR="00FD67DB" w:rsidRPr="00C93178" w:rsidDel="00491A2B">
          <w:rPr>
            <w:rFonts w:asciiTheme="majorHAnsi" w:hAnsiTheme="majorHAnsi" w:cstheme="majorHAnsi"/>
            <w:color w:val="000000" w:themeColor="text1"/>
          </w:rPr>
          <w:delText xml:space="preserve">, Centroamérica es la que muestra la mayor recuperación </w:delText>
        </w:r>
        <w:r w:rsidR="0002340C" w:rsidRPr="00C93178" w:rsidDel="00491A2B">
          <w:rPr>
            <w:rFonts w:asciiTheme="majorHAnsi" w:hAnsiTheme="majorHAnsi" w:cstheme="majorHAnsi"/>
            <w:color w:val="000000" w:themeColor="text1"/>
          </w:rPr>
          <w:delText xml:space="preserve">medida en pasajeros totales </w:delText>
        </w:r>
        <w:r w:rsidR="00FD67DB" w:rsidRPr="00C93178" w:rsidDel="00491A2B">
          <w:rPr>
            <w:rFonts w:asciiTheme="majorHAnsi" w:hAnsiTheme="majorHAnsi" w:cstheme="majorHAnsi"/>
            <w:color w:val="000000" w:themeColor="text1"/>
          </w:rPr>
          <w:delText>frente a agosto</w:delText>
        </w:r>
        <w:r w:rsidR="007D066C" w:rsidRPr="00C93178" w:rsidDel="00491A2B">
          <w:rPr>
            <w:rFonts w:asciiTheme="majorHAnsi" w:hAnsiTheme="majorHAnsi" w:cstheme="majorHAnsi"/>
            <w:color w:val="000000" w:themeColor="text1"/>
          </w:rPr>
          <w:delText xml:space="preserve"> </w:delText>
        </w:r>
        <w:r w:rsidR="00FD67DB" w:rsidRPr="00C93178" w:rsidDel="00491A2B">
          <w:rPr>
            <w:rFonts w:asciiTheme="majorHAnsi" w:hAnsiTheme="majorHAnsi" w:cstheme="majorHAnsi"/>
            <w:color w:val="000000" w:themeColor="text1"/>
          </w:rPr>
          <w:delText>19</w:delText>
        </w:r>
        <w:r w:rsidR="007D066C" w:rsidRPr="00C93178" w:rsidDel="00491A2B">
          <w:rPr>
            <w:rFonts w:asciiTheme="majorHAnsi" w:hAnsiTheme="majorHAnsi" w:cstheme="majorHAnsi"/>
            <w:color w:val="000000" w:themeColor="text1"/>
          </w:rPr>
          <w:delText>,</w:delText>
        </w:r>
        <w:r w:rsidR="00FD67DB" w:rsidRPr="00C93178" w:rsidDel="00491A2B">
          <w:rPr>
            <w:rFonts w:asciiTheme="majorHAnsi" w:hAnsiTheme="majorHAnsi" w:cstheme="majorHAnsi"/>
            <w:color w:val="000000" w:themeColor="text1"/>
          </w:rPr>
          <w:delText xml:space="preserve"> superando en 13%, el Caribe </w:delText>
        </w:r>
        <w:r w:rsidR="0091107E" w:rsidDel="00491A2B">
          <w:rPr>
            <w:rFonts w:asciiTheme="majorHAnsi" w:hAnsiTheme="majorHAnsi" w:cstheme="majorHAnsi"/>
            <w:color w:val="000000" w:themeColor="text1"/>
          </w:rPr>
          <w:delText>por su parte</w:delText>
        </w:r>
        <w:r w:rsidR="00FD67DB" w:rsidRPr="00C93178" w:rsidDel="00491A2B">
          <w:rPr>
            <w:rFonts w:asciiTheme="majorHAnsi" w:hAnsiTheme="majorHAnsi" w:cstheme="majorHAnsi"/>
            <w:color w:val="000000" w:themeColor="text1"/>
          </w:rPr>
          <w:delText xml:space="preserve"> un </w:delText>
        </w:r>
        <w:r w:rsidR="007D066C" w:rsidRPr="00C93178" w:rsidDel="00491A2B">
          <w:rPr>
            <w:rFonts w:asciiTheme="majorHAnsi" w:hAnsiTheme="majorHAnsi" w:cstheme="majorHAnsi"/>
            <w:color w:val="000000" w:themeColor="text1"/>
          </w:rPr>
          <w:delText xml:space="preserve">crecimiento de </w:delText>
        </w:r>
        <w:r w:rsidR="00FD67DB" w:rsidRPr="00C93178" w:rsidDel="00491A2B">
          <w:rPr>
            <w:rFonts w:asciiTheme="majorHAnsi" w:hAnsiTheme="majorHAnsi" w:cstheme="majorHAnsi"/>
            <w:color w:val="000000" w:themeColor="text1"/>
          </w:rPr>
          <w:delText xml:space="preserve">4% y Sudamérica se encuentra 2% por debajo, cada vez más cerca de 2019. </w:delText>
        </w:r>
      </w:del>
    </w:p>
    <w:p w14:paraId="08A90660" w14:textId="77777777" w:rsidR="0082055D" w:rsidRPr="0082055D" w:rsidRDefault="0082055D" w:rsidP="0082055D">
      <w:pPr>
        <w:pStyle w:val="ListParagraph"/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</w:p>
    <w:p w14:paraId="21AC6671" w14:textId="2C417CB3" w:rsidR="00DF7B5F" w:rsidRPr="0082055D" w:rsidRDefault="003172C4" w:rsidP="0082055D">
      <w:pPr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  <w:r w:rsidRPr="0082055D">
        <w:rPr>
          <w:rFonts w:asciiTheme="majorHAnsi" w:hAnsiTheme="majorHAnsi" w:cstheme="majorHAnsi"/>
          <w:b/>
          <w:bCs/>
          <w:color w:val="7030A0"/>
          <w:sz w:val="28"/>
          <w:szCs w:val="28"/>
        </w:rPr>
        <w:t>Latino</w:t>
      </w:r>
      <w:r w:rsidR="002C1F93" w:rsidRPr="0082055D">
        <w:rPr>
          <w:rFonts w:asciiTheme="majorHAnsi" w:hAnsiTheme="majorHAnsi" w:cstheme="majorHAnsi"/>
          <w:b/>
          <w:bCs/>
          <w:color w:val="7030A0"/>
          <w:sz w:val="28"/>
          <w:szCs w:val="28"/>
        </w:rPr>
        <w:t>a</w:t>
      </w:r>
      <w:r w:rsidRPr="0082055D">
        <w:rPr>
          <w:rFonts w:asciiTheme="majorHAnsi" w:hAnsiTheme="majorHAnsi" w:cstheme="majorHAnsi"/>
          <w:b/>
          <w:bCs/>
          <w:color w:val="7030A0"/>
          <w:sz w:val="28"/>
          <w:szCs w:val="28"/>
        </w:rPr>
        <w:t>mérica y el Caribe</w:t>
      </w:r>
      <w:r w:rsidR="005E6B4C" w:rsidRPr="0082055D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 (LAC)</w:t>
      </w:r>
      <w:r w:rsidR="00E1186D" w:rsidRPr="0082055D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 registra un</w:t>
      </w:r>
      <w:r w:rsidR="007B138C" w:rsidRPr="0082055D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 crecimiento de 3% </w:t>
      </w:r>
      <w:r w:rsidR="000377D2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en </w:t>
      </w:r>
      <w:r w:rsidR="000C1B0A" w:rsidRPr="0082055D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comparación al volumen de tráfico en </w:t>
      </w:r>
      <w:r w:rsidR="00E1186D" w:rsidRPr="0082055D">
        <w:rPr>
          <w:rFonts w:asciiTheme="majorHAnsi" w:hAnsiTheme="majorHAnsi" w:cstheme="majorHAnsi"/>
          <w:b/>
          <w:bCs/>
          <w:color w:val="7030A0"/>
          <w:sz w:val="28"/>
          <w:szCs w:val="28"/>
        </w:rPr>
        <w:t>prepandemia</w:t>
      </w:r>
      <w:r w:rsidR="000377D2">
        <w:rPr>
          <w:rFonts w:asciiTheme="majorHAnsi" w:hAnsiTheme="majorHAnsi" w:cstheme="majorHAnsi"/>
          <w:b/>
          <w:bCs/>
          <w:color w:val="7030A0"/>
          <w:sz w:val="28"/>
          <w:szCs w:val="28"/>
        </w:rPr>
        <w:t>,</w:t>
      </w:r>
      <w:r w:rsidR="000377D2" w:rsidRPr="000377D2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 </w:t>
      </w:r>
      <w:r w:rsidR="000377D2" w:rsidRPr="0082055D">
        <w:rPr>
          <w:rFonts w:asciiTheme="majorHAnsi" w:hAnsiTheme="majorHAnsi" w:cstheme="majorHAnsi"/>
          <w:b/>
          <w:bCs/>
          <w:color w:val="7030A0"/>
          <w:sz w:val="28"/>
          <w:szCs w:val="28"/>
        </w:rPr>
        <w:t>e</w:t>
      </w:r>
      <w:r w:rsidR="000377D2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l </w:t>
      </w:r>
      <w:ins w:id="17" w:author="Juan Sarmiento" w:date="2023-10-03T17:40:00Z">
        <w:r w:rsidR="007E72AF">
          <w:rPr>
            <w:rFonts w:asciiTheme="majorHAnsi" w:hAnsiTheme="majorHAnsi" w:cstheme="majorHAnsi"/>
            <w:b/>
            <w:bCs/>
            <w:color w:val="7030A0"/>
            <w:sz w:val="28"/>
            <w:szCs w:val="28"/>
          </w:rPr>
          <w:t xml:space="preserve">segundo </w:t>
        </w:r>
      </w:ins>
      <w:r w:rsidR="000377D2">
        <w:rPr>
          <w:rFonts w:asciiTheme="majorHAnsi" w:hAnsiTheme="majorHAnsi" w:cstheme="majorHAnsi"/>
          <w:b/>
          <w:bCs/>
          <w:color w:val="7030A0"/>
          <w:sz w:val="28"/>
          <w:szCs w:val="28"/>
        </w:rPr>
        <w:t>más alto en lo que va del año…</w:t>
      </w:r>
      <w:r w:rsidR="00E1186D" w:rsidRPr="0082055D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 </w:t>
      </w:r>
      <w:r w:rsidR="007D34C7" w:rsidRPr="0082055D"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 </w:t>
      </w:r>
    </w:p>
    <w:p w14:paraId="1E5F6312" w14:textId="5E3BF28E" w:rsidR="002E2FB5" w:rsidRDefault="002E2FB5" w:rsidP="002E2FB5">
      <w:pPr>
        <w:jc w:val="both"/>
        <w:rPr>
          <w:rFonts w:asciiTheme="majorHAnsi" w:hAnsiTheme="majorHAnsi" w:cstheme="majorHAnsi"/>
          <w:color w:val="000000" w:themeColor="text1"/>
          <w:lang w:val="es-419"/>
        </w:rPr>
      </w:pPr>
      <w:r w:rsidRPr="003B0110">
        <w:rPr>
          <w:rFonts w:asciiTheme="majorHAnsi" w:hAnsiTheme="majorHAnsi" w:cstheme="majorHAnsi"/>
          <w:color w:val="000000" w:themeColor="text1"/>
          <w:lang w:val="es-419"/>
        </w:rPr>
        <w:t xml:space="preserve">En </w:t>
      </w:r>
      <w:r w:rsidR="00755318">
        <w:rPr>
          <w:rFonts w:asciiTheme="majorHAnsi" w:hAnsiTheme="majorHAnsi" w:cstheme="majorHAnsi"/>
          <w:color w:val="000000" w:themeColor="text1"/>
          <w:lang w:val="es-419"/>
        </w:rPr>
        <w:t>agosto</w:t>
      </w:r>
      <w:r w:rsidRPr="003B0110">
        <w:rPr>
          <w:rFonts w:asciiTheme="majorHAnsi" w:hAnsiTheme="majorHAnsi" w:cstheme="majorHAnsi"/>
          <w:color w:val="000000" w:themeColor="text1"/>
          <w:lang w:val="es-419"/>
        </w:rPr>
        <w:t>, desde y hacia Latinoamérica y El Caribe (LAC) volaron 3</w:t>
      </w:r>
      <w:r w:rsidR="00E67983">
        <w:rPr>
          <w:rFonts w:asciiTheme="majorHAnsi" w:hAnsiTheme="majorHAnsi" w:cstheme="majorHAnsi"/>
          <w:color w:val="000000" w:themeColor="text1"/>
          <w:lang w:val="es-419"/>
        </w:rPr>
        <w:t>8.6</w:t>
      </w:r>
      <w:r w:rsidRPr="003B0110">
        <w:rPr>
          <w:rFonts w:asciiTheme="majorHAnsi" w:hAnsiTheme="majorHAnsi" w:cstheme="majorHAnsi"/>
          <w:color w:val="000000" w:themeColor="text1"/>
          <w:lang w:val="es-419"/>
        </w:rPr>
        <w:t xml:space="preserve"> millones de pasajeros</w:t>
      </w:r>
      <w:r w:rsidR="00641B43">
        <w:rPr>
          <w:rFonts w:asciiTheme="majorHAnsi" w:hAnsiTheme="majorHAnsi" w:cstheme="majorHAnsi"/>
          <w:color w:val="000000" w:themeColor="text1"/>
          <w:lang w:val="es-419"/>
        </w:rPr>
        <w:t xml:space="preserve">. </w:t>
      </w:r>
      <w:r w:rsidRPr="003B0110">
        <w:rPr>
          <w:rFonts w:asciiTheme="majorHAnsi" w:hAnsiTheme="majorHAnsi" w:cstheme="majorHAnsi"/>
          <w:color w:val="000000" w:themeColor="text1"/>
          <w:lang w:val="es-419"/>
        </w:rPr>
        <w:t xml:space="preserve">A pesar </w:t>
      </w:r>
      <w:del w:id="18" w:author="Juan Sarmiento" w:date="2023-10-03T17:46:00Z">
        <w:r w:rsidRPr="003B0110" w:rsidDel="007E72AF">
          <w:rPr>
            <w:rFonts w:asciiTheme="majorHAnsi" w:hAnsiTheme="majorHAnsi" w:cstheme="majorHAnsi"/>
            <w:color w:val="000000" w:themeColor="text1"/>
            <w:lang w:val="es-419"/>
          </w:rPr>
          <w:delText xml:space="preserve">de </w:delText>
        </w:r>
        <w:r w:rsidR="00783D02" w:rsidDel="007E72AF">
          <w:rPr>
            <w:rFonts w:asciiTheme="majorHAnsi" w:hAnsiTheme="majorHAnsi" w:cstheme="majorHAnsi"/>
            <w:color w:val="000000" w:themeColor="text1"/>
            <w:lang w:val="es-419"/>
          </w:rPr>
          <w:delText>la</w:delText>
        </w:r>
        <w:r w:rsidRPr="003B0110" w:rsidDel="007E72AF">
          <w:rPr>
            <w:rFonts w:asciiTheme="majorHAnsi" w:hAnsiTheme="majorHAnsi" w:cstheme="majorHAnsi"/>
            <w:color w:val="000000" w:themeColor="text1"/>
            <w:lang w:val="es-419"/>
          </w:rPr>
          <w:delText xml:space="preserve"> ligera reducción del 0.</w:delText>
        </w:r>
        <w:r w:rsidR="00605E83" w:rsidRPr="003B0110" w:rsidDel="007E72AF">
          <w:rPr>
            <w:rFonts w:asciiTheme="majorHAnsi" w:hAnsiTheme="majorHAnsi" w:cstheme="majorHAnsi"/>
            <w:color w:val="000000" w:themeColor="text1"/>
            <w:lang w:val="es-419"/>
          </w:rPr>
          <w:delText>1</w:delText>
        </w:r>
        <w:r w:rsidRPr="003B0110" w:rsidDel="007E72AF">
          <w:rPr>
            <w:rFonts w:asciiTheme="majorHAnsi" w:hAnsiTheme="majorHAnsi" w:cstheme="majorHAnsi"/>
            <w:color w:val="000000" w:themeColor="text1"/>
            <w:lang w:val="es-419"/>
          </w:rPr>
          <w:delText>%</w:delText>
        </w:r>
      </w:del>
      <w:ins w:id="19" w:author="Juan Sarmiento" w:date="2023-10-03T17:46:00Z">
        <w:r w:rsidR="007E72AF">
          <w:rPr>
            <w:rFonts w:asciiTheme="majorHAnsi" w:hAnsiTheme="majorHAnsi" w:cstheme="majorHAnsi"/>
            <w:color w:val="000000" w:themeColor="text1"/>
            <w:lang w:val="es-419"/>
          </w:rPr>
          <w:t>de una reducción del 6</w:t>
        </w:r>
        <w:proofErr w:type="gramStart"/>
        <w:r w:rsidR="007E72AF">
          <w:rPr>
            <w:rFonts w:asciiTheme="majorHAnsi" w:hAnsiTheme="majorHAnsi" w:cstheme="majorHAnsi"/>
            <w:color w:val="000000" w:themeColor="text1"/>
            <w:lang w:val="es-419"/>
          </w:rPr>
          <w:t xml:space="preserve">% </w:t>
        </w:r>
      </w:ins>
      <w:r w:rsidRPr="003B0110">
        <w:rPr>
          <w:rFonts w:asciiTheme="majorHAnsi" w:hAnsiTheme="majorHAnsi" w:cstheme="majorHAnsi"/>
          <w:color w:val="000000" w:themeColor="text1"/>
          <w:lang w:val="es-419"/>
        </w:rPr>
        <w:t xml:space="preserve"> en</w:t>
      </w:r>
      <w:proofErr w:type="gramEnd"/>
      <w:r w:rsidRPr="003B0110">
        <w:rPr>
          <w:rFonts w:asciiTheme="majorHAnsi" w:hAnsiTheme="majorHAnsi" w:cstheme="majorHAnsi"/>
          <w:color w:val="000000" w:themeColor="text1"/>
          <w:lang w:val="es-419"/>
        </w:rPr>
        <w:t xml:space="preserve"> comparación con </w:t>
      </w:r>
      <w:r w:rsidR="00783D02">
        <w:rPr>
          <w:rFonts w:asciiTheme="majorHAnsi" w:hAnsiTheme="majorHAnsi" w:cstheme="majorHAnsi"/>
          <w:color w:val="000000" w:themeColor="text1"/>
          <w:lang w:val="es-419"/>
        </w:rPr>
        <w:t>julio de</w:t>
      </w:r>
      <w:r w:rsidRPr="003B0110">
        <w:rPr>
          <w:rFonts w:asciiTheme="majorHAnsi" w:hAnsiTheme="majorHAnsi" w:cstheme="majorHAnsi"/>
          <w:color w:val="000000" w:themeColor="text1"/>
          <w:lang w:val="es-419"/>
        </w:rPr>
        <w:t xml:space="preserve"> </w:t>
      </w:r>
      <w:ins w:id="20" w:author="Juan Sarmiento" w:date="2023-10-03T17:47:00Z">
        <w:r w:rsidR="001D725C">
          <w:rPr>
            <w:rFonts w:asciiTheme="majorHAnsi" w:hAnsiTheme="majorHAnsi" w:cstheme="majorHAnsi"/>
            <w:color w:val="000000" w:themeColor="text1"/>
            <w:lang w:val="es-419"/>
          </w:rPr>
          <w:t>2023</w:t>
        </w:r>
      </w:ins>
      <w:del w:id="21" w:author="Juan Sarmiento" w:date="2023-10-03T17:47:00Z">
        <w:r w:rsidRPr="003B0110" w:rsidDel="001D725C">
          <w:rPr>
            <w:rFonts w:asciiTheme="majorHAnsi" w:hAnsiTheme="majorHAnsi" w:cstheme="majorHAnsi"/>
            <w:color w:val="000000" w:themeColor="text1"/>
            <w:lang w:val="es-419"/>
          </w:rPr>
          <w:delText>2019</w:delText>
        </w:r>
      </w:del>
      <w:ins w:id="22" w:author="Juan Sarmiento" w:date="2023-10-03T17:46:00Z">
        <w:r w:rsidR="007E72AF">
          <w:rPr>
            <w:rFonts w:asciiTheme="majorHAnsi" w:hAnsiTheme="majorHAnsi" w:cstheme="majorHAnsi"/>
            <w:color w:val="000000" w:themeColor="text1"/>
            <w:lang w:val="es-419"/>
          </w:rPr>
          <w:t xml:space="preserve"> debido a la estacionalidad de</w:t>
        </w:r>
      </w:ins>
      <w:ins w:id="23" w:author="Juan Sarmiento" w:date="2023-10-03T17:47:00Z">
        <w:r w:rsidR="007E72AF">
          <w:rPr>
            <w:rFonts w:asciiTheme="majorHAnsi" w:hAnsiTheme="majorHAnsi" w:cstheme="majorHAnsi"/>
            <w:color w:val="000000" w:themeColor="text1"/>
            <w:lang w:val="es-419"/>
          </w:rPr>
          <w:t>l mercado</w:t>
        </w:r>
      </w:ins>
      <w:r w:rsidR="004A242B" w:rsidRPr="003B0110">
        <w:rPr>
          <w:rFonts w:asciiTheme="majorHAnsi" w:hAnsiTheme="majorHAnsi" w:cstheme="majorHAnsi"/>
          <w:color w:val="000000" w:themeColor="text1"/>
          <w:lang w:val="es-419"/>
        </w:rPr>
        <w:t xml:space="preserve">, </w:t>
      </w:r>
      <w:r w:rsidRPr="003B0110">
        <w:rPr>
          <w:rFonts w:asciiTheme="majorHAnsi" w:hAnsiTheme="majorHAnsi" w:cstheme="majorHAnsi"/>
          <w:color w:val="000000" w:themeColor="text1"/>
          <w:lang w:val="es-419"/>
        </w:rPr>
        <w:t xml:space="preserve">LAC se ubicó </w:t>
      </w:r>
      <w:r w:rsidR="00783D02">
        <w:rPr>
          <w:rFonts w:asciiTheme="majorHAnsi" w:hAnsiTheme="majorHAnsi" w:cstheme="majorHAnsi"/>
          <w:color w:val="000000" w:themeColor="text1"/>
          <w:lang w:val="es-419"/>
        </w:rPr>
        <w:t xml:space="preserve">de nuevo en el primer puesto </w:t>
      </w:r>
      <w:r w:rsidRPr="003B0110">
        <w:rPr>
          <w:rFonts w:asciiTheme="majorHAnsi" w:hAnsiTheme="majorHAnsi" w:cstheme="majorHAnsi"/>
          <w:color w:val="000000" w:themeColor="text1"/>
          <w:lang w:val="es-419"/>
        </w:rPr>
        <w:t>en el ranking mundial de recuperación medida por pasajeros según región de origen/destino</w:t>
      </w:r>
      <w:r w:rsidR="00B64DCA">
        <w:rPr>
          <w:rFonts w:asciiTheme="majorHAnsi" w:hAnsiTheme="majorHAnsi" w:cstheme="majorHAnsi"/>
          <w:color w:val="000000" w:themeColor="text1"/>
          <w:lang w:val="es-419"/>
        </w:rPr>
        <w:t xml:space="preserve"> y le siguió Medio Oriente</w:t>
      </w:r>
      <w:r w:rsidR="006F4107">
        <w:rPr>
          <w:rFonts w:asciiTheme="majorHAnsi" w:hAnsiTheme="majorHAnsi" w:cstheme="majorHAnsi"/>
          <w:color w:val="000000" w:themeColor="text1"/>
          <w:lang w:val="es-419"/>
        </w:rPr>
        <w:t>.</w:t>
      </w:r>
      <w:r w:rsidR="0075514B">
        <w:rPr>
          <w:rFonts w:asciiTheme="majorHAnsi" w:hAnsiTheme="majorHAnsi" w:cstheme="majorHAnsi"/>
          <w:color w:val="000000" w:themeColor="text1"/>
          <w:lang w:val="es-419"/>
        </w:rPr>
        <w:t xml:space="preserve"> </w:t>
      </w:r>
      <w:r w:rsidR="00515696">
        <w:rPr>
          <w:rFonts w:asciiTheme="majorHAnsi" w:hAnsiTheme="majorHAnsi" w:cstheme="majorHAnsi"/>
          <w:color w:val="000000" w:themeColor="text1"/>
          <w:lang w:val="es-419"/>
        </w:rPr>
        <w:t xml:space="preserve">Por lo que, </w:t>
      </w:r>
      <w:r w:rsidR="006419BA">
        <w:rPr>
          <w:rFonts w:asciiTheme="majorHAnsi" w:hAnsiTheme="majorHAnsi" w:cstheme="majorHAnsi"/>
          <w:color w:val="000000" w:themeColor="text1"/>
          <w:lang w:val="es-419"/>
        </w:rPr>
        <w:t>con</w:t>
      </w:r>
      <w:r w:rsidR="00515696">
        <w:rPr>
          <w:rFonts w:asciiTheme="majorHAnsi" w:hAnsiTheme="majorHAnsi" w:cstheme="majorHAnsi"/>
          <w:color w:val="000000" w:themeColor="text1"/>
          <w:lang w:val="es-419"/>
        </w:rPr>
        <w:t xml:space="preserve"> este </w:t>
      </w:r>
      <w:del w:id="24" w:author="Juan Sarmiento" w:date="2023-10-03T17:47:00Z">
        <w:r w:rsidR="00515696" w:rsidDel="001D725C">
          <w:rPr>
            <w:rFonts w:asciiTheme="majorHAnsi" w:hAnsiTheme="majorHAnsi" w:cstheme="majorHAnsi"/>
            <w:color w:val="000000" w:themeColor="text1"/>
            <w:lang w:val="es-419"/>
          </w:rPr>
          <w:delText xml:space="preserve">mes prácticamente </w:delText>
        </w:r>
      </w:del>
      <w:r w:rsidR="00515696">
        <w:rPr>
          <w:rFonts w:asciiTheme="majorHAnsi" w:hAnsiTheme="majorHAnsi" w:cstheme="majorHAnsi"/>
          <w:color w:val="000000" w:themeColor="text1"/>
          <w:lang w:val="es-419"/>
        </w:rPr>
        <w:t xml:space="preserve">se acumulan </w:t>
      </w:r>
      <w:r w:rsidR="006419BA">
        <w:rPr>
          <w:rFonts w:asciiTheme="majorHAnsi" w:hAnsiTheme="majorHAnsi" w:cstheme="majorHAnsi"/>
          <w:color w:val="000000" w:themeColor="text1"/>
          <w:lang w:val="es-419"/>
        </w:rPr>
        <w:t xml:space="preserve">6 meses con niveles </w:t>
      </w:r>
      <w:r w:rsidR="00CE3CD7">
        <w:rPr>
          <w:rFonts w:asciiTheme="majorHAnsi" w:hAnsiTheme="majorHAnsi" w:cstheme="majorHAnsi"/>
          <w:color w:val="000000" w:themeColor="text1"/>
          <w:lang w:val="es-419"/>
        </w:rPr>
        <w:t xml:space="preserve">de </w:t>
      </w:r>
      <w:r w:rsidR="006626B1">
        <w:rPr>
          <w:rFonts w:asciiTheme="majorHAnsi" w:hAnsiTheme="majorHAnsi" w:cstheme="majorHAnsi"/>
          <w:color w:val="000000" w:themeColor="text1"/>
          <w:lang w:val="es-419"/>
        </w:rPr>
        <w:t>tráfico</w:t>
      </w:r>
      <w:r w:rsidR="00CE3CD7">
        <w:rPr>
          <w:rFonts w:asciiTheme="majorHAnsi" w:hAnsiTheme="majorHAnsi" w:cstheme="majorHAnsi"/>
          <w:color w:val="000000" w:themeColor="text1"/>
          <w:lang w:val="es-419"/>
        </w:rPr>
        <w:t xml:space="preserve"> por </w:t>
      </w:r>
      <w:r w:rsidR="006419BA">
        <w:rPr>
          <w:rFonts w:asciiTheme="majorHAnsi" w:hAnsiTheme="majorHAnsi" w:cstheme="majorHAnsi"/>
          <w:color w:val="000000" w:themeColor="text1"/>
          <w:lang w:val="es-419"/>
        </w:rPr>
        <w:t xml:space="preserve">encima de </w:t>
      </w:r>
      <w:r w:rsidR="001158D2">
        <w:rPr>
          <w:rFonts w:asciiTheme="majorHAnsi" w:hAnsiTheme="majorHAnsi" w:cstheme="majorHAnsi"/>
          <w:color w:val="000000" w:themeColor="text1"/>
          <w:lang w:val="es-419"/>
        </w:rPr>
        <w:t xml:space="preserve">2019 </w:t>
      </w:r>
      <w:r w:rsidR="00F25B20">
        <w:rPr>
          <w:rFonts w:asciiTheme="majorHAnsi" w:hAnsiTheme="majorHAnsi" w:cstheme="majorHAnsi"/>
          <w:color w:val="000000" w:themeColor="text1"/>
          <w:lang w:val="es-419"/>
        </w:rPr>
        <w:t>(</w:t>
      </w:r>
      <w:r w:rsidR="00654184">
        <w:rPr>
          <w:rFonts w:asciiTheme="majorHAnsi" w:hAnsiTheme="majorHAnsi" w:cstheme="majorHAnsi"/>
          <w:color w:val="000000" w:themeColor="text1"/>
          <w:lang w:val="es-419"/>
        </w:rPr>
        <w:t>enfatizando</w:t>
      </w:r>
      <w:r w:rsidR="00F25B20">
        <w:rPr>
          <w:rFonts w:asciiTheme="majorHAnsi" w:hAnsiTheme="majorHAnsi" w:cstheme="majorHAnsi"/>
          <w:color w:val="000000" w:themeColor="text1"/>
          <w:lang w:val="es-419"/>
        </w:rPr>
        <w:t xml:space="preserve"> que en julio</w:t>
      </w:r>
      <w:r w:rsidR="00097A37">
        <w:rPr>
          <w:rFonts w:asciiTheme="majorHAnsi" w:hAnsiTheme="majorHAnsi" w:cstheme="majorHAnsi"/>
          <w:color w:val="000000" w:themeColor="text1"/>
          <w:lang w:val="es-419"/>
        </w:rPr>
        <w:t xml:space="preserve"> </w:t>
      </w:r>
      <w:r w:rsidR="00F25B20">
        <w:rPr>
          <w:rFonts w:asciiTheme="majorHAnsi" w:hAnsiTheme="majorHAnsi" w:cstheme="majorHAnsi"/>
          <w:color w:val="000000" w:themeColor="text1"/>
          <w:lang w:val="es-419"/>
        </w:rPr>
        <w:t xml:space="preserve">se </w:t>
      </w:r>
      <w:del w:id="25" w:author="Juan Sarmiento" w:date="2023-10-03T17:47:00Z">
        <w:r w:rsidR="00F25B20" w:rsidDel="001D725C">
          <w:rPr>
            <w:rFonts w:asciiTheme="majorHAnsi" w:hAnsiTheme="majorHAnsi" w:cstheme="majorHAnsi"/>
            <w:color w:val="000000" w:themeColor="text1"/>
            <w:lang w:val="es-419"/>
          </w:rPr>
          <w:delText>alcanzaron exactamente 99.9%)</w:delText>
        </w:r>
      </w:del>
      <w:proofErr w:type="spellStart"/>
      <w:ins w:id="26" w:author="Juan Sarmiento" w:date="2023-10-03T17:47:00Z">
        <w:r w:rsidR="001D725C">
          <w:rPr>
            <w:rFonts w:asciiTheme="majorHAnsi" w:hAnsiTheme="majorHAnsi" w:cstheme="majorHAnsi"/>
            <w:color w:val="000000" w:themeColor="text1"/>
            <w:lang w:val="es-419"/>
          </w:rPr>
          <w:t>alcanzo</w:t>
        </w:r>
        <w:proofErr w:type="spellEnd"/>
        <w:r w:rsidR="001D725C">
          <w:rPr>
            <w:rFonts w:asciiTheme="majorHAnsi" w:hAnsiTheme="majorHAnsi" w:cstheme="majorHAnsi"/>
            <w:color w:val="000000" w:themeColor="text1"/>
            <w:lang w:val="es-419"/>
          </w:rPr>
          <w:t xml:space="preserve"> un crecimiento </w:t>
        </w:r>
      </w:ins>
      <w:ins w:id="27" w:author="Juan Sarmiento" w:date="2023-10-03T17:48:00Z">
        <w:r w:rsidR="001D725C">
          <w:rPr>
            <w:rFonts w:asciiTheme="majorHAnsi" w:hAnsiTheme="majorHAnsi" w:cstheme="majorHAnsi"/>
            <w:color w:val="000000" w:themeColor="text1"/>
            <w:lang w:val="es-419"/>
          </w:rPr>
          <w:t>del 4%)</w:t>
        </w:r>
      </w:ins>
      <w:r w:rsidR="00F25B20">
        <w:rPr>
          <w:rFonts w:asciiTheme="majorHAnsi" w:hAnsiTheme="majorHAnsi" w:cstheme="majorHAnsi"/>
          <w:color w:val="000000" w:themeColor="text1"/>
          <w:lang w:val="es-419"/>
        </w:rPr>
        <w:t xml:space="preserve"> </w:t>
      </w:r>
      <w:r w:rsidR="00CE3CD7">
        <w:rPr>
          <w:rFonts w:asciiTheme="majorHAnsi" w:hAnsiTheme="majorHAnsi" w:cstheme="majorHAnsi"/>
          <w:color w:val="000000" w:themeColor="text1"/>
          <w:lang w:val="es-419"/>
        </w:rPr>
        <w:t xml:space="preserve">y </w:t>
      </w:r>
      <w:del w:id="28" w:author="Juan Sarmiento" w:date="2023-10-03T17:48:00Z">
        <w:r w:rsidR="00CE3CD7" w:rsidDel="001D725C">
          <w:rPr>
            <w:rFonts w:asciiTheme="majorHAnsi" w:hAnsiTheme="majorHAnsi" w:cstheme="majorHAnsi"/>
            <w:color w:val="000000" w:themeColor="text1"/>
            <w:lang w:val="es-419"/>
          </w:rPr>
          <w:delText>este mes</w:delText>
        </w:r>
      </w:del>
      <w:ins w:id="29" w:author="Juan Sarmiento" w:date="2023-10-03T17:48:00Z">
        <w:r w:rsidR="001D725C">
          <w:rPr>
            <w:rFonts w:asciiTheme="majorHAnsi" w:hAnsiTheme="majorHAnsi" w:cstheme="majorHAnsi"/>
            <w:color w:val="000000" w:themeColor="text1"/>
            <w:lang w:val="es-419"/>
          </w:rPr>
          <w:t>agosto</w:t>
        </w:r>
      </w:ins>
      <w:r w:rsidR="00CE3CD7">
        <w:rPr>
          <w:rFonts w:asciiTheme="majorHAnsi" w:hAnsiTheme="majorHAnsi" w:cstheme="majorHAnsi"/>
          <w:color w:val="000000" w:themeColor="text1"/>
          <w:lang w:val="es-419"/>
        </w:rPr>
        <w:t xml:space="preserve"> en </w:t>
      </w:r>
      <w:r w:rsidR="00CE3CD7">
        <w:rPr>
          <w:rFonts w:asciiTheme="majorHAnsi" w:hAnsiTheme="majorHAnsi" w:cstheme="majorHAnsi"/>
          <w:color w:val="000000" w:themeColor="text1"/>
          <w:lang w:val="es-419"/>
        </w:rPr>
        <w:lastRenderedPageBreak/>
        <w:t xml:space="preserve">particular registra el </w:t>
      </w:r>
      <w:ins w:id="30" w:author="Juan Sarmiento" w:date="2023-10-03T17:48:00Z">
        <w:r w:rsidR="001D725C">
          <w:rPr>
            <w:rFonts w:asciiTheme="majorHAnsi" w:hAnsiTheme="majorHAnsi" w:cstheme="majorHAnsi"/>
            <w:color w:val="000000" w:themeColor="text1"/>
            <w:lang w:val="es-419"/>
          </w:rPr>
          <w:t xml:space="preserve">segundo </w:t>
        </w:r>
      </w:ins>
      <w:r w:rsidR="006626B1">
        <w:rPr>
          <w:rFonts w:asciiTheme="majorHAnsi" w:hAnsiTheme="majorHAnsi" w:cstheme="majorHAnsi"/>
          <w:color w:val="000000" w:themeColor="text1"/>
          <w:lang w:val="es-419"/>
        </w:rPr>
        <w:t>crecimiento más alto que se ha tenido desde que inició el año, l</w:t>
      </w:r>
      <w:r w:rsidR="00515696">
        <w:rPr>
          <w:rFonts w:asciiTheme="majorHAnsi" w:hAnsiTheme="majorHAnsi" w:cstheme="majorHAnsi"/>
          <w:color w:val="000000" w:themeColor="text1"/>
          <w:lang w:val="es-419"/>
        </w:rPr>
        <w:t xml:space="preserve">o que </w:t>
      </w:r>
      <w:del w:id="31" w:author="Juan Sarmiento" w:date="2023-10-03T17:48:00Z">
        <w:r w:rsidR="00515696" w:rsidDel="001D725C">
          <w:rPr>
            <w:rFonts w:asciiTheme="majorHAnsi" w:hAnsiTheme="majorHAnsi" w:cstheme="majorHAnsi"/>
            <w:color w:val="000000" w:themeColor="text1"/>
            <w:lang w:val="es-419"/>
          </w:rPr>
          <w:delText xml:space="preserve">indicaría </w:delText>
        </w:r>
      </w:del>
      <w:ins w:id="32" w:author="Juan Sarmiento" w:date="2023-10-03T17:48:00Z">
        <w:r w:rsidR="001D725C">
          <w:rPr>
            <w:rFonts w:asciiTheme="majorHAnsi" w:hAnsiTheme="majorHAnsi" w:cstheme="majorHAnsi"/>
            <w:color w:val="000000" w:themeColor="text1"/>
            <w:lang w:val="es-419"/>
          </w:rPr>
          <w:t>indica</w:t>
        </w:r>
        <w:r w:rsidR="001D725C">
          <w:rPr>
            <w:rFonts w:asciiTheme="majorHAnsi" w:hAnsiTheme="majorHAnsi" w:cstheme="majorHAnsi"/>
            <w:color w:val="000000" w:themeColor="text1"/>
            <w:lang w:val="es-419"/>
          </w:rPr>
          <w:t xml:space="preserve"> </w:t>
        </w:r>
      </w:ins>
      <w:r w:rsidR="00515696">
        <w:rPr>
          <w:rFonts w:asciiTheme="majorHAnsi" w:hAnsiTheme="majorHAnsi" w:cstheme="majorHAnsi"/>
          <w:color w:val="000000" w:themeColor="text1"/>
          <w:lang w:val="es-419"/>
        </w:rPr>
        <w:t xml:space="preserve">una recuperación </w:t>
      </w:r>
      <w:del w:id="33" w:author="Juan Sarmiento" w:date="2023-10-03T17:48:00Z">
        <w:r w:rsidR="00515696" w:rsidDel="001D725C">
          <w:rPr>
            <w:rFonts w:asciiTheme="majorHAnsi" w:hAnsiTheme="majorHAnsi" w:cstheme="majorHAnsi"/>
            <w:color w:val="000000" w:themeColor="text1"/>
            <w:lang w:val="es-419"/>
          </w:rPr>
          <w:delText>casi</w:delText>
        </w:r>
      </w:del>
      <w:r w:rsidR="00515696">
        <w:rPr>
          <w:rFonts w:asciiTheme="majorHAnsi" w:hAnsiTheme="majorHAnsi" w:cstheme="majorHAnsi"/>
          <w:color w:val="000000" w:themeColor="text1"/>
          <w:lang w:val="es-419"/>
        </w:rPr>
        <w:t xml:space="preserve"> total de la región. </w:t>
      </w:r>
      <w:r w:rsidR="006626B1">
        <w:rPr>
          <w:rFonts w:asciiTheme="majorHAnsi" w:hAnsiTheme="majorHAnsi" w:cstheme="majorHAnsi"/>
          <w:color w:val="000000" w:themeColor="text1"/>
          <w:lang w:val="es-419"/>
        </w:rPr>
        <w:t xml:space="preserve">Lo anterior </w:t>
      </w:r>
      <w:r w:rsidR="008241DD">
        <w:rPr>
          <w:rFonts w:asciiTheme="majorHAnsi" w:hAnsiTheme="majorHAnsi" w:cstheme="majorHAnsi"/>
          <w:color w:val="000000" w:themeColor="text1"/>
          <w:lang w:val="es-419"/>
        </w:rPr>
        <w:t xml:space="preserve">se refleja </w:t>
      </w:r>
      <w:r w:rsidR="006626B1">
        <w:rPr>
          <w:rFonts w:asciiTheme="majorHAnsi" w:hAnsiTheme="majorHAnsi" w:cstheme="majorHAnsi"/>
          <w:color w:val="000000" w:themeColor="text1"/>
          <w:lang w:val="es-419"/>
        </w:rPr>
        <w:t xml:space="preserve">en </w:t>
      </w:r>
      <w:r w:rsidR="008241DD">
        <w:rPr>
          <w:rFonts w:asciiTheme="majorHAnsi" w:hAnsiTheme="majorHAnsi" w:cstheme="majorHAnsi"/>
          <w:color w:val="000000" w:themeColor="text1"/>
          <w:lang w:val="es-419"/>
        </w:rPr>
        <w:t xml:space="preserve">los resultados del </w:t>
      </w:r>
      <w:r w:rsidRPr="003B0110">
        <w:rPr>
          <w:rFonts w:asciiTheme="majorHAnsi" w:hAnsiTheme="majorHAnsi" w:cstheme="majorHAnsi"/>
          <w:color w:val="000000" w:themeColor="text1"/>
          <w:lang w:val="es-419"/>
        </w:rPr>
        <w:t xml:space="preserve">tráfico doméstico </w:t>
      </w:r>
      <w:r w:rsidR="008241DD">
        <w:rPr>
          <w:rFonts w:asciiTheme="majorHAnsi" w:hAnsiTheme="majorHAnsi" w:cstheme="majorHAnsi"/>
          <w:color w:val="000000" w:themeColor="text1"/>
          <w:lang w:val="es-419"/>
        </w:rPr>
        <w:t xml:space="preserve">que </w:t>
      </w:r>
      <w:r w:rsidRPr="003B0110">
        <w:rPr>
          <w:rFonts w:asciiTheme="majorHAnsi" w:hAnsiTheme="majorHAnsi" w:cstheme="majorHAnsi"/>
          <w:color w:val="000000" w:themeColor="text1"/>
          <w:lang w:val="es-419"/>
        </w:rPr>
        <w:t xml:space="preserve">registró un </w:t>
      </w:r>
      <w:r w:rsidR="00D42511">
        <w:rPr>
          <w:rFonts w:asciiTheme="majorHAnsi" w:hAnsiTheme="majorHAnsi" w:cstheme="majorHAnsi"/>
          <w:color w:val="000000" w:themeColor="text1"/>
          <w:lang w:val="es-419"/>
        </w:rPr>
        <w:t xml:space="preserve">crecimiento del </w:t>
      </w:r>
      <w:r w:rsidR="00DC622C">
        <w:rPr>
          <w:rFonts w:asciiTheme="majorHAnsi" w:hAnsiTheme="majorHAnsi" w:cstheme="majorHAnsi"/>
          <w:color w:val="000000" w:themeColor="text1"/>
          <w:lang w:val="es-419"/>
        </w:rPr>
        <w:t>3.3</w:t>
      </w:r>
      <w:r w:rsidRPr="003B0110">
        <w:rPr>
          <w:rFonts w:asciiTheme="majorHAnsi" w:hAnsiTheme="majorHAnsi" w:cstheme="majorHAnsi"/>
          <w:color w:val="000000" w:themeColor="text1"/>
          <w:lang w:val="es-419"/>
        </w:rPr>
        <w:t xml:space="preserve">%, y el internacional </w:t>
      </w:r>
      <w:r w:rsidR="00C4099E" w:rsidRPr="003B0110">
        <w:rPr>
          <w:rFonts w:asciiTheme="majorHAnsi" w:hAnsiTheme="majorHAnsi" w:cstheme="majorHAnsi"/>
          <w:color w:val="000000" w:themeColor="text1"/>
          <w:lang w:val="es-419"/>
        </w:rPr>
        <w:t xml:space="preserve">(incluyendo el </w:t>
      </w:r>
      <w:r w:rsidR="00C9267D" w:rsidRPr="003B0110">
        <w:rPr>
          <w:rFonts w:asciiTheme="majorHAnsi" w:hAnsiTheme="majorHAnsi" w:cstheme="majorHAnsi"/>
          <w:color w:val="000000" w:themeColor="text1"/>
          <w:lang w:val="es-419"/>
        </w:rPr>
        <w:t>tráfico</w:t>
      </w:r>
      <w:r w:rsidR="00C4099E" w:rsidRPr="003B0110">
        <w:rPr>
          <w:rFonts w:asciiTheme="majorHAnsi" w:hAnsiTheme="majorHAnsi" w:cstheme="majorHAnsi"/>
          <w:color w:val="000000" w:themeColor="text1"/>
          <w:lang w:val="es-419"/>
        </w:rPr>
        <w:t xml:space="preserve"> intra y extra regional) </w:t>
      </w:r>
      <w:r w:rsidR="00ED0822">
        <w:rPr>
          <w:rFonts w:asciiTheme="majorHAnsi" w:hAnsiTheme="majorHAnsi" w:cstheme="majorHAnsi"/>
          <w:color w:val="000000" w:themeColor="text1"/>
          <w:lang w:val="es-419"/>
        </w:rPr>
        <w:t xml:space="preserve">que </w:t>
      </w:r>
      <w:r w:rsidR="00C4099E" w:rsidRPr="003B0110">
        <w:rPr>
          <w:rFonts w:asciiTheme="majorHAnsi" w:hAnsiTheme="majorHAnsi" w:cstheme="majorHAnsi"/>
          <w:color w:val="000000" w:themeColor="text1"/>
          <w:lang w:val="es-419"/>
        </w:rPr>
        <w:t xml:space="preserve">creció en </w:t>
      </w:r>
      <w:r w:rsidR="00395F4F">
        <w:rPr>
          <w:rFonts w:asciiTheme="majorHAnsi" w:hAnsiTheme="majorHAnsi" w:cstheme="majorHAnsi"/>
          <w:color w:val="000000" w:themeColor="text1"/>
          <w:lang w:val="es-419"/>
        </w:rPr>
        <w:t>2</w:t>
      </w:r>
      <w:r w:rsidRPr="003B0110">
        <w:rPr>
          <w:rFonts w:asciiTheme="majorHAnsi" w:hAnsiTheme="majorHAnsi" w:cstheme="majorHAnsi"/>
          <w:color w:val="000000" w:themeColor="text1"/>
          <w:lang w:val="es-419"/>
        </w:rPr>
        <w:t>%</w:t>
      </w:r>
      <w:r w:rsidR="006F4107">
        <w:rPr>
          <w:rFonts w:asciiTheme="majorHAnsi" w:hAnsiTheme="majorHAnsi" w:cstheme="majorHAnsi"/>
          <w:color w:val="000000" w:themeColor="text1"/>
          <w:lang w:val="es-419"/>
        </w:rPr>
        <w:t xml:space="preserve">, mientras que </w:t>
      </w:r>
      <w:r w:rsidR="00ED0822">
        <w:rPr>
          <w:rFonts w:asciiTheme="majorHAnsi" w:hAnsiTheme="majorHAnsi" w:cstheme="majorHAnsi"/>
          <w:color w:val="000000" w:themeColor="text1"/>
          <w:lang w:val="es-419"/>
        </w:rPr>
        <w:t xml:space="preserve">en el caso </w:t>
      </w:r>
      <w:r w:rsidR="00F25B20">
        <w:rPr>
          <w:rFonts w:asciiTheme="majorHAnsi" w:hAnsiTheme="majorHAnsi" w:cstheme="majorHAnsi"/>
          <w:color w:val="000000" w:themeColor="text1"/>
          <w:lang w:val="es-419"/>
        </w:rPr>
        <w:t>intrarregional</w:t>
      </w:r>
      <w:r w:rsidR="006F4107">
        <w:rPr>
          <w:rFonts w:asciiTheme="majorHAnsi" w:hAnsiTheme="majorHAnsi" w:cstheme="majorHAnsi"/>
          <w:color w:val="000000" w:themeColor="text1"/>
          <w:lang w:val="es-419"/>
        </w:rPr>
        <w:t xml:space="preserve"> casi </w:t>
      </w:r>
      <w:r w:rsidR="00ED0822">
        <w:rPr>
          <w:rFonts w:asciiTheme="majorHAnsi" w:hAnsiTheme="majorHAnsi" w:cstheme="majorHAnsi"/>
          <w:color w:val="000000" w:themeColor="text1"/>
          <w:lang w:val="es-419"/>
        </w:rPr>
        <w:t>se llegaron a</w:t>
      </w:r>
      <w:r w:rsidR="006F4107">
        <w:rPr>
          <w:rFonts w:asciiTheme="majorHAnsi" w:hAnsiTheme="majorHAnsi" w:cstheme="majorHAnsi"/>
          <w:color w:val="000000" w:themeColor="text1"/>
          <w:lang w:val="es-419"/>
        </w:rPr>
        <w:t xml:space="preserve"> </w:t>
      </w:r>
      <w:r w:rsidR="00ED0822">
        <w:rPr>
          <w:rFonts w:asciiTheme="majorHAnsi" w:hAnsiTheme="majorHAnsi" w:cstheme="majorHAnsi"/>
          <w:color w:val="000000" w:themeColor="text1"/>
          <w:lang w:val="es-419"/>
        </w:rPr>
        <w:t>los</w:t>
      </w:r>
      <w:r w:rsidR="006F4107">
        <w:rPr>
          <w:rFonts w:asciiTheme="majorHAnsi" w:hAnsiTheme="majorHAnsi" w:cstheme="majorHAnsi"/>
          <w:color w:val="000000" w:themeColor="text1"/>
          <w:lang w:val="es-419"/>
        </w:rPr>
        <w:t xml:space="preserve"> niveles previos a la pandemia</w:t>
      </w:r>
      <w:r w:rsidR="00611C41">
        <w:rPr>
          <w:rFonts w:asciiTheme="majorHAnsi" w:hAnsiTheme="majorHAnsi" w:cstheme="majorHAnsi"/>
          <w:color w:val="000000" w:themeColor="text1"/>
          <w:lang w:val="es-419"/>
        </w:rPr>
        <w:t>,</w:t>
      </w:r>
      <w:r w:rsidR="00771D7F">
        <w:rPr>
          <w:rFonts w:asciiTheme="majorHAnsi" w:hAnsiTheme="majorHAnsi" w:cstheme="majorHAnsi"/>
          <w:color w:val="000000" w:themeColor="text1"/>
          <w:lang w:val="es-419"/>
        </w:rPr>
        <w:t xml:space="preserve"> con un valor marginal </w:t>
      </w:r>
      <w:r w:rsidR="000B5C64">
        <w:rPr>
          <w:rFonts w:asciiTheme="majorHAnsi" w:hAnsiTheme="majorHAnsi" w:cstheme="majorHAnsi"/>
          <w:color w:val="000000" w:themeColor="text1"/>
          <w:lang w:val="es-419"/>
        </w:rPr>
        <w:t xml:space="preserve">por debajo </w:t>
      </w:r>
      <w:r w:rsidR="00604ACA">
        <w:rPr>
          <w:rFonts w:asciiTheme="majorHAnsi" w:hAnsiTheme="majorHAnsi" w:cstheme="majorHAnsi"/>
          <w:color w:val="000000" w:themeColor="text1"/>
          <w:lang w:val="es-419"/>
        </w:rPr>
        <w:t>de agosto</w:t>
      </w:r>
      <w:r w:rsidR="004D2392">
        <w:rPr>
          <w:rFonts w:asciiTheme="majorHAnsi" w:hAnsiTheme="majorHAnsi" w:cstheme="majorHAnsi"/>
          <w:color w:val="000000" w:themeColor="text1"/>
          <w:lang w:val="es-419"/>
        </w:rPr>
        <w:t xml:space="preserve"> 19, </w:t>
      </w:r>
      <w:r w:rsidR="00771D7F">
        <w:rPr>
          <w:rFonts w:asciiTheme="majorHAnsi" w:hAnsiTheme="majorHAnsi" w:cstheme="majorHAnsi"/>
          <w:color w:val="000000" w:themeColor="text1"/>
          <w:lang w:val="es-419"/>
        </w:rPr>
        <w:t>de 0.3%.</w:t>
      </w:r>
      <w:r w:rsidRPr="003B0110">
        <w:rPr>
          <w:rFonts w:asciiTheme="majorHAnsi" w:hAnsiTheme="majorHAnsi" w:cstheme="majorHAnsi"/>
          <w:color w:val="000000" w:themeColor="text1"/>
          <w:lang w:val="es-419"/>
        </w:rPr>
        <w:t xml:space="preserve"> El factor de ocupación </w:t>
      </w:r>
      <w:r w:rsidR="002F309C">
        <w:rPr>
          <w:rFonts w:asciiTheme="majorHAnsi" w:hAnsiTheme="majorHAnsi" w:cstheme="majorHAnsi"/>
          <w:color w:val="000000" w:themeColor="text1"/>
          <w:lang w:val="es-419"/>
        </w:rPr>
        <w:t xml:space="preserve">total </w:t>
      </w:r>
      <w:r w:rsidRPr="003B0110">
        <w:rPr>
          <w:rFonts w:asciiTheme="majorHAnsi" w:hAnsiTheme="majorHAnsi" w:cstheme="majorHAnsi"/>
          <w:color w:val="000000" w:themeColor="text1"/>
          <w:lang w:val="es-419"/>
        </w:rPr>
        <w:t xml:space="preserve">en </w:t>
      </w:r>
      <w:r w:rsidR="00755318">
        <w:rPr>
          <w:rFonts w:asciiTheme="majorHAnsi" w:hAnsiTheme="majorHAnsi" w:cstheme="majorHAnsi"/>
          <w:color w:val="000000" w:themeColor="text1"/>
          <w:lang w:val="es-419"/>
        </w:rPr>
        <w:t>agosto</w:t>
      </w:r>
      <w:r w:rsidRPr="003B0110">
        <w:rPr>
          <w:rFonts w:asciiTheme="majorHAnsi" w:hAnsiTheme="majorHAnsi" w:cstheme="majorHAnsi"/>
          <w:color w:val="000000" w:themeColor="text1"/>
          <w:lang w:val="es-419"/>
        </w:rPr>
        <w:t xml:space="preserve"> fue del 8</w:t>
      </w:r>
      <w:r w:rsidR="00534BE0">
        <w:rPr>
          <w:rFonts w:asciiTheme="majorHAnsi" w:hAnsiTheme="majorHAnsi" w:cstheme="majorHAnsi"/>
          <w:color w:val="000000" w:themeColor="text1"/>
          <w:lang w:val="es-419"/>
        </w:rPr>
        <w:t>4</w:t>
      </w:r>
      <w:r w:rsidRPr="003B0110">
        <w:rPr>
          <w:rFonts w:asciiTheme="majorHAnsi" w:hAnsiTheme="majorHAnsi" w:cstheme="majorHAnsi"/>
          <w:color w:val="000000" w:themeColor="text1"/>
          <w:lang w:val="es-419"/>
        </w:rPr>
        <w:t>.9%</w:t>
      </w:r>
      <w:r w:rsidR="00F25B20">
        <w:rPr>
          <w:rFonts w:asciiTheme="majorHAnsi" w:hAnsiTheme="majorHAnsi" w:cstheme="majorHAnsi"/>
          <w:color w:val="000000" w:themeColor="text1"/>
          <w:lang w:val="es-419"/>
        </w:rPr>
        <w:t xml:space="preserve"> y </w:t>
      </w:r>
      <w:commentRangeStart w:id="34"/>
      <w:r w:rsidR="00F25B20">
        <w:rPr>
          <w:rFonts w:asciiTheme="majorHAnsi" w:hAnsiTheme="majorHAnsi" w:cstheme="majorHAnsi"/>
          <w:color w:val="000000" w:themeColor="text1"/>
          <w:lang w:val="es-419"/>
        </w:rPr>
        <w:t xml:space="preserve">por primera </w:t>
      </w:r>
      <w:r w:rsidR="00A44110">
        <w:rPr>
          <w:rFonts w:asciiTheme="majorHAnsi" w:hAnsiTheme="majorHAnsi" w:cstheme="majorHAnsi"/>
          <w:color w:val="000000" w:themeColor="text1"/>
          <w:lang w:val="es-419"/>
        </w:rPr>
        <w:t xml:space="preserve">vez </w:t>
      </w:r>
      <w:r w:rsidR="00611C41">
        <w:rPr>
          <w:rFonts w:asciiTheme="majorHAnsi" w:hAnsiTheme="majorHAnsi" w:cstheme="majorHAnsi"/>
          <w:color w:val="000000" w:themeColor="text1"/>
          <w:lang w:val="es-419"/>
        </w:rPr>
        <w:t xml:space="preserve">se </w:t>
      </w:r>
      <w:r w:rsidR="00A44110">
        <w:rPr>
          <w:rFonts w:asciiTheme="majorHAnsi" w:hAnsiTheme="majorHAnsi" w:cstheme="majorHAnsi"/>
          <w:color w:val="000000" w:themeColor="text1"/>
          <w:lang w:val="es-419"/>
        </w:rPr>
        <w:t>super</w:t>
      </w:r>
      <w:r w:rsidR="00611C41">
        <w:rPr>
          <w:rFonts w:asciiTheme="majorHAnsi" w:hAnsiTheme="majorHAnsi" w:cstheme="majorHAnsi"/>
          <w:color w:val="000000" w:themeColor="text1"/>
          <w:lang w:val="es-419"/>
        </w:rPr>
        <w:t>aron</w:t>
      </w:r>
      <w:r w:rsidR="00A44110">
        <w:rPr>
          <w:rFonts w:asciiTheme="majorHAnsi" w:hAnsiTheme="majorHAnsi" w:cstheme="majorHAnsi"/>
          <w:color w:val="000000" w:themeColor="text1"/>
          <w:lang w:val="es-419"/>
        </w:rPr>
        <w:t xml:space="preserve"> los niveles acumulados de tráfico </w:t>
      </w:r>
      <w:r w:rsidR="00B5426C">
        <w:rPr>
          <w:rFonts w:asciiTheme="majorHAnsi" w:hAnsiTheme="majorHAnsi" w:cstheme="majorHAnsi"/>
          <w:color w:val="000000" w:themeColor="text1"/>
          <w:lang w:val="es-419"/>
        </w:rPr>
        <w:t xml:space="preserve">total </w:t>
      </w:r>
      <w:r w:rsidR="00A44110">
        <w:rPr>
          <w:rFonts w:asciiTheme="majorHAnsi" w:hAnsiTheme="majorHAnsi" w:cstheme="majorHAnsi"/>
          <w:color w:val="000000" w:themeColor="text1"/>
          <w:lang w:val="es-419"/>
        </w:rPr>
        <w:t xml:space="preserve">(enero-agosto) en un </w:t>
      </w:r>
      <w:r w:rsidR="00B5426C">
        <w:rPr>
          <w:rFonts w:asciiTheme="majorHAnsi" w:hAnsiTheme="majorHAnsi" w:cstheme="majorHAnsi"/>
          <w:color w:val="000000" w:themeColor="text1"/>
          <w:lang w:val="es-419"/>
        </w:rPr>
        <w:t>1.8%</w:t>
      </w:r>
      <w:r w:rsidR="004A33CE">
        <w:rPr>
          <w:rFonts w:asciiTheme="majorHAnsi" w:hAnsiTheme="majorHAnsi" w:cstheme="majorHAnsi"/>
          <w:color w:val="000000" w:themeColor="text1"/>
          <w:lang w:val="es-419"/>
        </w:rPr>
        <w:t xml:space="preserve">. </w:t>
      </w:r>
      <w:commentRangeEnd w:id="34"/>
      <w:r w:rsidR="001D725C">
        <w:rPr>
          <w:rStyle w:val="CommentReference"/>
          <w:rFonts w:eastAsia="Times New Roman"/>
          <w:lang w:val="es-CO"/>
        </w:rPr>
        <w:commentReference w:id="34"/>
      </w:r>
      <w:commentRangeStart w:id="35"/>
      <w:r w:rsidR="004A33CE">
        <w:rPr>
          <w:rFonts w:asciiTheme="majorHAnsi" w:hAnsiTheme="majorHAnsi" w:cstheme="majorHAnsi"/>
          <w:color w:val="000000" w:themeColor="text1"/>
          <w:lang w:val="es-419"/>
        </w:rPr>
        <w:t>P</w:t>
      </w:r>
      <w:r w:rsidR="00B52A29">
        <w:rPr>
          <w:rFonts w:asciiTheme="majorHAnsi" w:hAnsiTheme="majorHAnsi" w:cstheme="majorHAnsi"/>
          <w:color w:val="000000" w:themeColor="text1"/>
          <w:lang w:val="es-419"/>
        </w:rPr>
        <w:t xml:space="preserve">or otro lado, el Caribe y </w:t>
      </w:r>
      <w:r w:rsidR="001352F6">
        <w:rPr>
          <w:rFonts w:asciiTheme="majorHAnsi" w:hAnsiTheme="majorHAnsi" w:cstheme="majorHAnsi"/>
          <w:color w:val="000000" w:themeColor="text1"/>
          <w:lang w:val="es-419"/>
        </w:rPr>
        <w:t>Centroamérica</w:t>
      </w:r>
      <w:r w:rsidR="00B52A29">
        <w:rPr>
          <w:rFonts w:asciiTheme="majorHAnsi" w:hAnsiTheme="majorHAnsi" w:cstheme="majorHAnsi"/>
          <w:color w:val="000000" w:themeColor="text1"/>
          <w:lang w:val="es-419"/>
        </w:rPr>
        <w:t xml:space="preserve"> han </w:t>
      </w:r>
      <w:r w:rsidR="00A57F4B">
        <w:rPr>
          <w:rFonts w:asciiTheme="majorHAnsi" w:hAnsiTheme="majorHAnsi" w:cstheme="majorHAnsi"/>
          <w:color w:val="000000" w:themeColor="text1"/>
          <w:lang w:val="es-419"/>
        </w:rPr>
        <w:t xml:space="preserve">mostrado avances </w:t>
      </w:r>
      <w:r w:rsidR="001352F6">
        <w:rPr>
          <w:rFonts w:asciiTheme="majorHAnsi" w:hAnsiTheme="majorHAnsi" w:cstheme="majorHAnsi"/>
          <w:color w:val="000000" w:themeColor="text1"/>
          <w:lang w:val="es-419"/>
        </w:rPr>
        <w:t xml:space="preserve">con crecimientos del 4% y 13% respectivamente, </w:t>
      </w:r>
      <w:r w:rsidR="00CF7AD6">
        <w:rPr>
          <w:rFonts w:asciiTheme="majorHAnsi" w:hAnsiTheme="majorHAnsi" w:cstheme="majorHAnsi"/>
          <w:color w:val="000000" w:themeColor="text1"/>
          <w:lang w:val="es-419"/>
        </w:rPr>
        <w:t xml:space="preserve">mientras que Sudamérica tan solo se encuentra a 2% de </w:t>
      </w:r>
      <w:r w:rsidR="004A33CE">
        <w:rPr>
          <w:rFonts w:asciiTheme="majorHAnsi" w:hAnsiTheme="majorHAnsi" w:cstheme="majorHAnsi"/>
          <w:color w:val="000000" w:themeColor="text1"/>
          <w:lang w:val="es-419"/>
        </w:rPr>
        <w:t xml:space="preserve">alcanzar </w:t>
      </w:r>
      <w:r w:rsidR="00ED0822">
        <w:rPr>
          <w:rFonts w:asciiTheme="majorHAnsi" w:hAnsiTheme="majorHAnsi" w:cstheme="majorHAnsi"/>
          <w:color w:val="000000" w:themeColor="text1"/>
          <w:lang w:val="es-419"/>
        </w:rPr>
        <w:t xml:space="preserve">el volumen de </w:t>
      </w:r>
      <w:r w:rsidR="00611C41">
        <w:rPr>
          <w:rFonts w:asciiTheme="majorHAnsi" w:hAnsiTheme="majorHAnsi" w:cstheme="majorHAnsi"/>
          <w:color w:val="000000" w:themeColor="text1"/>
          <w:lang w:val="es-419"/>
        </w:rPr>
        <w:t>tráfico</w:t>
      </w:r>
      <w:r w:rsidR="00ED0822">
        <w:rPr>
          <w:rFonts w:asciiTheme="majorHAnsi" w:hAnsiTheme="majorHAnsi" w:cstheme="majorHAnsi"/>
          <w:color w:val="000000" w:themeColor="text1"/>
          <w:lang w:val="es-419"/>
        </w:rPr>
        <w:t xml:space="preserve"> de 2019</w:t>
      </w:r>
      <w:commentRangeEnd w:id="35"/>
      <w:r w:rsidR="001D725C">
        <w:rPr>
          <w:rStyle w:val="CommentReference"/>
          <w:rFonts w:eastAsia="Times New Roman"/>
          <w:lang w:val="es-CO"/>
        </w:rPr>
        <w:commentReference w:id="35"/>
      </w:r>
      <w:r w:rsidR="00ED0822">
        <w:rPr>
          <w:rFonts w:asciiTheme="majorHAnsi" w:hAnsiTheme="majorHAnsi" w:cstheme="majorHAnsi"/>
          <w:color w:val="000000" w:themeColor="text1"/>
          <w:lang w:val="es-419"/>
        </w:rPr>
        <w:t>.</w:t>
      </w:r>
    </w:p>
    <w:p w14:paraId="1B4AF8F9" w14:textId="77777777" w:rsidR="0071361A" w:rsidRDefault="0071361A" w:rsidP="002E2FB5">
      <w:pPr>
        <w:jc w:val="both"/>
        <w:rPr>
          <w:rFonts w:asciiTheme="majorHAnsi" w:hAnsiTheme="majorHAnsi" w:cstheme="majorHAnsi"/>
          <w:color w:val="000000" w:themeColor="text1"/>
          <w:lang w:val="es-419"/>
        </w:rPr>
      </w:pPr>
    </w:p>
    <w:p w14:paraId="5F7969D3" w14:textId="18BB86FF" w:rsidR="00AF698E" w:rsidRPr="00B3002C" w:rsidRDefault="00EC4538" w:rsidP="5F7BC280">
      <w:pPr>
        <w:jc w:val="both"/>
        <w:rPr>
          <w:rFonts w:asciiTheme="majorHAnsi" w:hAnsiTheme="majorHAnsi" w:cstheme="majorHAnsi"/>
          <w:color w:val="000000" w:themeColor="text1"/>
          <w:lang w:val="es-419"/>
        </w:rPr>
      </w:pPr>
      <w:commentRangeStart w:id="36"/>
      <w:r>
        <w:rPr>
          <w:noProof/>
        </w:rPr>
        <w:drawing>
          <wp:inline distT="0" distB="0" distL="0" distR="0" wp14:anchorId="535ADE16" wp14:editId="6ADB147F">
            <wp:extent cx="8258400" cy="2930400"/>
            <wp:effectExtent l="0" t="0" r="0" b="3810"/>
            <wp:docPr id="1611664113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AF841056-B607-465F-A24A-00023F9461C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commentRangeEnd w:id="36"/>
      <w:r w:rsidR="007E72AF">
        <w:rPr>
          <w:rStyle w:val="CommentReference"/>
          <w:rFonts w:eastAsia="Times New Roman"/>
          <w:lang w:val="es-CO"/>
        </w:rPr>
        <w:commentReference w:id="36"/>
      </w:r>
    </w:p>
    <w:p w14:paraId="6A1784B8" w14:textId="37A82CE0" w:rsidR="003172C4" w:rsidRPr="00731EB2" w:rsidRDefault="003172C4" w:rsidP="003172C4">
      <w:pPr>
        <w:pStyle w:val="NoSpacing"/>
        <w:rPr>
          <w:rFonts w:cstheme="minorHAnsi"/>
          <w:sz w:val="16"/>
          <w:szCs w:val="16"/>
          <w:vertAlign w:val="superscript"/>
        </w:rPr>
      </w:pPr>
      <w:r w:rsidRPr="00731EB2">
        <w:rPr>
          <w:rFonts w:cstheme="minorHAnsi"/>
          <w:sz w:val="16"/>
          <w:szCs w:val="16"/>
        </w:rPr>
        <w:t xml:space="preserve">Nota: La región LAC </w:t>
      </w:r>
      <w:r w:rsidR="00B3002C">
        <w:rPr>
          <w:rFonts w:cstheme="minorHAnsi"/>
          <w:sz w:val="16"/>
          <w:szCs w:val="16"/>
        </w:rPr>
        <w:t>incluye</w:t>
      </w:r>
      <w:r w:rsidRPr="00731EB2">
        <w:rPr>
          <w:rFonts w:cstheme="minorHAnsi"/>
          <w:sz w:val="16"/>
          <w:szCs w:val="16"/>
        </w:rPr>
        <w:t xml:space="preserve"> a México.</w:t>
      </w:r>
    </w:p>
    <w:p w14:paraId="12310AD7" w14:textId="1F9DF320" w:rsidR="00731EB2" w:rsidRPr="00731EB2" w:rsidRDefault="00731EB2" w:rsidP="00731EB2">
      <w:pPr>
        <w:rPr>
          <w:rFonts w:cstheme="minorHAnsi"/>
          <w:sz w:val="16"/>
          <w:szCs w:val="16"/>
        </w:rPr>
      </w:pPr>
      <w:r w:rsidRPr="00731EB2">
        <w:rPr>
          <w:rFonts w:cstheme="minorHAnsi"/>
          <w:color w:val="000000" w:themeColor="text1"/>
          <w:sz w:val="16"/>
          <w:szCs w:val="16"/>
        </w:rPr>
        <w:t xml:space="preserve">Fuente: </w:t>
      </w:r>
      <w:r w:rsidRPr="00731EB2">
        <w:rPr>
          <w:rFonts w:cstheme="minorHAnsi"/>
          <w:sz w:val="16"/>
          <w:szCs w:val="16"/>
        </w:rPr>
        <w:t>Análisis ALTA, elaborado con datos de Amadeus</w:t>
      </w:r>
    </w:p>
    <w:p w14:paraId="22CDD171" w14:textId="77777777" w:rsidR="003172C4" w:rsidRPr="00731EB2" w:rsidRDefault="003172C4" w:rsidP="003172C4">
      <w:pPr>
        <w:pStyle w:val="NoSpacing"/>
        <w:ind w:left="360"/>
        <w:rPr>
          <w:rFonts w:cstheme="minorHAnsi"/>
          <w:sz w:val="16"/>
          <w:szCs w:val="16"/>
          <w:vertAlign w:val="superscript"/>
        </w:rPr>
      </w:pPr>
    </w:p>
    <w:p w14:paraId="31430A03" w14:textId="0178B1E6" w:rsidR="00411FA2" w:rsidRPr="003172C4" w:rsidRDefault="00581FC1" w:rsidP="00581FC1">
      <w:pPr>
        <w:rPr>
          <w:rFonts w:cstheme="minorHAnsi"/>
          <w:b/>
          <w:bCs/>
          <w:color w:val="7030A0"/>
          <w:sz w:val="28"/>
          <w:szCs w:val="28"/>
        </w:rPr>
      </w:pPr>
      <w:r w:rsidRPr="003172C4">
        <w:rPr>
          <w:rFonts w:cstheme="minorHAnsi"/>
          <w:b/>
          <w:bCs/>
          <w:color w:val="7030A0"/>
          <w:sz w:val="28"/>
          <w:szCs w:val="28"/>
        </w:rPr>
        <w:t xml:space="preserve">Transporte de pasajeros por región </w:t>
      </w:r>
      <w:r w:rsidR="003730D3">
        <w:rPr>
          <w:rFonts w:cstheme="minorHAnsi"/>
          <w:b/>
          <w:bCs/>
          <w:color w:val="7030A0"/>
          <w:sz w:val="28"/>
          <w:szCs w:val="28"/>
        </w:rPr>
        <w:t>medido en</w:t>
      </w:r>
      <w:r w:rsidRPr="003172C4">
        <w:rPr>
          <w:rFonts w:cstheme="minorHAnsi"/>
          <w:b/>
          <w:bCs/>
          <w:color w:val="7030A0"/>
          <w:sz w:val="28"/>
          <w:szCs w:val="28"/>
        </w:rPr>
        <w:t xml:space="preserve"> RPK</w:t>
      </w:r>
      <w:r w:rsidR="001337B4">
        <w:rPr>
          <w:rFonts w:cstheme="minorHAnsi"/>
          <w:b/>
          <w:bCs/>
          <w:color w:val="7030A0"/>
          <w:sz w:val="28"/>
          <w:szCs w:val="28"/>
        </w:rPr>
        <w:t xml:space="preserve"> </w:t>
      </w:r>
    </w:p>
    <w:p w14:paraId="679256A1" w14:textId="7A8A6250" w:rsidR="008E34BC" w:rsidRDefault="00183E9A" w:rsidP="003172C4">
      <w:pPr>
        <w:pStyle w:val="NoSpacing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En términos de </w:t>
      </w:r>
      <w:r w:rsidRPr="00183E9A">
        <w:rPr>
          <w:rFonts w:asciiTheme="majorHAnsi" w:hAnsiTheme="majorHAnsi" w:cstheme="majorHAnsi"/>
        </w:rPr>
        <w:t>RPK (</w:t>
      </w:r>
      <w:proofErr w:type="spellStart"/>
      <w:r w:rsidRPr="00183E9A">
        <w:rPr>
          <w:rFonts w:asciiTheme="majorHAnsi" w:hAnsiTheme="majorHAnsi" w:cstheme="majorHAnsi"/>
        </w:rPr>
        <w:t>Revenue</w:t>
      </w:r>
      <w:proofErr w:type="spellEnd"/>
      <w:r w:rsidRPr="00183E9A">
        <w:rPr>
          <w:rFonts w:asciiTheme="majorHAnsi" w:hAnsiTheme="majorHAnsi" w:cstheme="majorHAnsi"/>
        </w:rPr>
        <w:t xml:space="preserve"> Passenger </w:t>
      </w:r>
      <w:proofErr w:type="spellStart"/>
      <w:r w:rsidRPr="00183E9A">
        <w:rPr>
          <w:rFonts w:asciiTheme="majorHAnsi" w:hAnsiTheme="majorHAnsi" w:cstheme="majorHAnsi"/>
        </w:rPr>
        <w:t>Kilometer</w:t>
      </w:r>
      <w:proofErr w:type="spellEnd"/>
      <w:r w:rsidRPr="00183E9A">
        <w:rPr>
          <w:rFonts w:asciiTheme="majorHAnsi" w:hAnsiTheme="majorHAnsi" w:cstheme="majorHAnsi"/>
        </w:rPr>
        <w:t>),</w:t>
      </w:r>
      <w:r>
        <w:rPr>
          <w:rFonts w:asciiTheme="majorHAnsi" w:hAnsiTheme="majorHAnsi" w:cstheme="majorHAnsi"/>
        </w:rPr>
        <w:t xml:space="preserve"> </w:t>
      </w:r>
      <w:r w:rsidRPr="00183E9A">
        <w:rPr>
          <w:rFonts w:asciiTheme="majorHAnsi" w:hAnsiTheme="majorHAnsi" w:cstheme="majorHAnsi"/>
        </w:rPr>
        <w:t>LAC operó al 9</w:t>
      </w:r>
      <w:r w:rsidR="009D30A9">
        <w:rPr>
          <w:rFonts w:asciiTheme="majorHAnsi" w:hAnsiTheme="majorHAnsi" w:cstheme="majorHAnsi"/>
        </w:rPr>
        <w:t>9.4</w:t>
      </w:r>
      <w:r w:rsidRPr="00183E9A">
        <w:rPr>
          <w:rFonts w:asciiTheme="majorHAnsi" w:hAnsiTheme="majorHAnsi" w:cstheme="majorHAnsi"/>
        </w:rPr>
        <w:t>%</w:t>
      </w:r>
      <w:r w:rsidR="009D30A9">
        <w:rPr>
          <w:rFonts w:asciiTheme="majorHAnsi" w:hAnsiTheme="majorHAnsi" w:cstheme="majorHAnsi"/>
        </w:rPr>
        <w:t>, casi alcanzando</w:t>
      </w:r>
      <w:r w:rsidRPr="00183E9A">
        <w:rPr>
          <w:rFonts w:asciiTheme="majorHAnsi" w:hAnsiTheme="majorHAnsi" w:cstheme="majorHAnsi"/>
        </w:rPr>
        <w:t xml:space="preserve"> sus niveles de </w:t>
      </w:r>
      <w:r w:rsidR="00755318">
        <w:rPr>
          <w:rFonts w:asciiTheme="majorHAnsi" w:hAnsiTheme="majorHAnsi" w:cstheme="majorHAnsi"/>
        </w:rPr>
        <w:t>agosto</w:t>
      </w:r>
      <w:r>
        <w:rPr>
          <w:rFonts w:asciiTheme="majorHAnsi" w:hAnsiTheme="majorHAnsi" w:cstheme="majorHAnsi"/>
        </w:rPr>
        <w:t xml:space="preserve"> </w:t>
      </w:r>
      <w:r w:rsidRPr="00183E9A">
        <w:rPr>
          <w:rFonts w:asciiTheme="majorHAnsi" w:hAnsiTheme="majorHAnsi" w:cstheme="majorHAnsi"/>
        </w:rPr>
        <w:t>2019. El Medio Oriente alcanz</w:t>
      </w:r>
      <w:r w:rsidR="009D30A9">
        <w:rPr>
          <w:rFonts w:asciiTheme="majorHAnsi" w:hAnsiTheme="majorHAnsi" w:cstheme="majorHAnsi"/>
        </w:rPr>
        <w:t>ó</w:t>
      </w:r>
      <w:r w:rsidR="00B62934">
        <w:rPr>
          <w:rFonts w:asciiTheme="majorHAnsi" w:hAnsiTheme="majorHAnsi" w:cstheme="majorHAnsi"/>
        </w:rPr>
        <w:t xml:space="preserve"> 99</w:t>
      </w:r>
      <w:r w:rsidR="009D30A9">
        <w:rPr>
          <w:rFonts w:asciiTheme="majorHAnsi" w:hAnsiTheme="majorHAnsi" w:cstheme="majorHAnsi"/>
        </w:rPr>
        <w:t>.6</w:t>
      </w:r>
      <w:r w:rsidRPr="00183E9A">
        <w:rPr>
          <w:rFonts w:asciiTheme="majorHAnsi" w:hAnsiTheme="majorHAnsi" w:cstheme="majorHAnsi"/>
        </w:rPr>
        <w:t xml:space="preserve">% </w:t>
      </w:r>
      <w:r>
        <w:rPr>
          <w:rFonts w:asciiTheme="majorHAnsi" w:hAnsiTheme="majorHAnsi" w:cstheme="majorHAnsi"/>
        </w:rPr>
        <w:t>respecto a</w:t>
      </w:r>
      <w:r w:rsidRPr="00183E9A">
        <w:rPr>
          <w:rFonts w:asciiTheme="majorHAnsi" w:hAnsiTheme="majorHAnsi" w:cstheme="majorHAnsi"/>
        </w:rPr>
        <w:t xml:space="preserve"> sus cifras prepandemia. Norteamérica registró un 9</w:t>
      </w:r>
      <w:r w:rsidR="00815F01">
        <w:rPr>
          <w:rFonts w:asciiTheme="majorHAnsi" w:hAnsiTheme="majorHAnsi" w:cstheme="majorHAnsi"/>
        </w:rPr>
        <w:t>2</w:t>
      </w:r>
      <w:r w:rsidRPr="00183E9A">
        <w:rPr>
          <w:rFonts w:asciiTheme="majorHAnsi" w:hAnsiTheme="majorHAnsi" w:cstheme="majorHAnsi"/>
        </w:rPr>
        <w:t>.</w:t>
      </w:r>
      <w:r w:rsidR="00F8019D">
        <w:rPr>
          <w:rFonts w:asciiTheme="majorHAnsi" w:hAnsiTheme="majorHAnsi" w:cstheme="majorHAnsi"/>
        </w:rPr>
        <w:t>9</w:t>
      </w:r>
      <w:r w:rsidRPr="00183E9A">
        <w:rPr>
          <w:rFonts w:asciiTheme="majorHAnsi" w:hAnsiTheme="majorHAnsi" w:cstheme="majorHAnsi"/>
        </w:rPr>
        <w:t xml:space="preserve">%, África un </w:t>
      </w:r>
      <w:r w:rsidR="00F8019D">
        <w:rPr>
          <w:rFonts w:asciiTheme="majorHAnsi" w:hAnsiTheme="majorHAnsi" w:cstheme="majorHAnsi"/>
        </w:rPr>
        <w:t>89</w:t>
      </w:r>
      <w:r w:rsidRPr="00183E9A">
        <w:rPr>
          <w:rFonts w:asciiTheme="majorHAnsi" w:hAnsiTheme="majorHAnsi" w:cstheme="majorHAnsi"/>
        </w:rPr>
        <w:t>.</w:t>
      </w:r>
      <w:r w:rsidR="00F8019D">
        <w:rPr>
          <w:rFonts w:asciiTheme="majorHAnsi" w:hAnsiTheme="majorHAnsi" w:cstheme="majorHAnsi"/>
        </w:rPr>
        <w:t>9</w:t>
      </w:r>
      <w:r w:rsidRPr="00183E9A">
        <w:rPr>
          <w:rFonts w:asciiTheme="majorHAnsi" w:hAnsiTheme="majorHAnsi" w:cstheme="majorHAnsi"/>
        </w:rPr>
        <w:t xml:space="preserve">%, Europa un </w:t>
      </w:r>
      <w:r w:rsidR="00F8019D">
        <w:rPr>
          <w:rFonts w:asciiTheme="majorHAnsi" w:hAnsiTheme="majorHAnsi" w:cstheme="majorHAnsi"/>
        </w:rPr>
        <w:t>89</w:t>
      </w:r>
      <w:r w:rsidRPr="00183E9A">
        <w:rPr>
          <w:rFonts w:asciiTheme="majorHAnsi" w:hAnsiTheme="majorHAnsi" w:cstheme="majorHAnsi"/>
        </w:rPr>
        <w:t>.</w:t>
      </w:r>
      <w:r w:rsidR="00F8019D">
        <w:rPr>
          <w:rFonts w:asciiTheme="majorHAnsi" w:hAnsiTheme="majorHAnsi" w:cstheme="majorHAnsi"/>
        </w:rPr>
        <w:t>7</w:t>
      </w:r>
      <w:r w:rsidRPr="00183E9A">
        <w:rPr>
          <w:rFonts w:asciiTheme="majorHAnsi" w:hAnsiTheme="majorHAnsi" w:cstheme="majorHAnsi"/>
        </w:rPr>
        <w:t>%, y el Sureste Asiático un 8</w:t>
      </w:r>
      <w:r w:rsidR="00F8019D">
        <w:rPr>
          <w:rFonts w:asciiTheme="majorHAnsi" w:hAnsiTheme="majorHAnsi" w:cstheme="majorHAnsi"/>
        </w:rPr>
        <w:t>4</w:t>
      </w:r>
      <w:r w:rsidR="00EB333F">
        <w:rPr>
          <w:rFonts w:asciiTheme="majorHAnsi" w:hAnsiTheme="majorHAnsi" w:cstheme="majorHAnsi"/>
        </w:rPr>
        <w:t>.</w:t>
      </w:r>
      <w:r w:rsidR="00F8019D">
        <w:rPr>
          <w:rFonts w:asciiTheme="majorHAnsi" w:hAnsiTheme="majorHAnsi" w:cstheme="majorHAnsi"/>
        </w:rPr>
        <w:t>2</w:t>
      </w:r>
      <w:r w:rsidRPr="00183E9A">
        <w:rPr>
          <w:rFonts w:asciiTheme="majorHAnsi" w:hAnsiTheme="majorHAnsi" w:cstheme="majorHAnsi"/>
        </w:rPr>
        <w:t>%</w:t>
      </w:r>
      <w:r>
        <w:rPr>
          <w:rFonts w:asciiTheme="majorHAnsi" w:hAnsiTheme="majorHAnsi" w:cstheme="majorHAnsi"/>
        </w:rPr>
        <w:t>.</w:t>
      </w:r>
    </w:p>
    <w:p w14:paraId="19E8D5E6" w14:textId="4358E068" w:rsidR="00D57158" w:rsidRDefault="00D57158" w:rsidP="003172C4">
      <w:pPr>
        <w:pStyle w:val="NoSpacing"/>
        <w:rPr>
          <w:rFonts w:asciiTheme="majorHAnsi" w:hAnsiTheme="majorHAnsi" w:cstheme="majorHAnsi"/>
        </w:rPr>
      </w:pPr>
    </w:p>
    <w:p w14:paraId="241B9B26" w14:textId="77777777" w:rsidR="00D57158" w:rsidRPr="00D57158" w:rsidRDefault="00D57158" w:rsidP="00D57158"/>
    <w:p w14:paraId="3EE8EEC8" w14:textId="094DACB9" w:rsidR="00483810" w:rsidRPr="0056183C" w:rsidRDefault="0026691B" w:rsidP="0056183C">
      <w:commentRangeStart w:id="37"/>
      <w:r>
        <w:rPr>
          <w:noProof/>
        </w:rPr>
        <w:drawing>
          <wp:inline distT="0" distB="0" distL="0" distR="0" wp14:anchorId="7A3866CF" wp14:editId="2301A556">
            <wp:extent cx="8493415" cy="3134483"/>
            <wp:effectExtent l="0" t="0" r="3175" b="8890"/>
            <wp:docPr id="567770548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DF3567DF-9E42-4FA8-AD49-7CC52414CE0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commentRangeEnd w:id="37"/>
      <w:r w:rsidR="007E72AF">
        <w:rPr>
          <w:rStyle w:val="CommentReference"/>
          <w:rFonts w:eastAsia="Times New Roman"/>
          <w:lang w:val="es-CO"/>
        </w:rPr>
        <w:commentReference w:id="37"/>
      </w:r>
    </w:p>
    <w:p w14:paraId="4B8E361A" w14:textId="5582CF15" w:rsidR="002A670A" w:rsidRPr="002A670A" w:rsidRDefault="00731EB2" w:rsidP="002A670A">
      <w:pPr>
        <w:rPr>
          <w:rFonts w:asciiTheme="majorHAnsi" w:hAnsiTheme="majorHAnsi" w:cstheme="majorHAnsi"/>
          <w:sz w:val="16"/>
          <w:szCs w:val="16"/>
        </w:rPr>
      </w:pPr>
      <w:bookmarkStart w:id="38" w:name="_Hlk123552809"/>
      <w:r w:rsidRPr="00731EB2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Fuente: </w:t>
      </w:r>
      <w:r w:rsidRPr="00731EB2">
        <w:rPr>
          <w:rFonts w:asciiTheme="majorHAnsi" w:hAnsiTheme="majorHAnsi" w:cstheme="majorHAnsi"/>
          <w:sz w:val="16"/>
          <w:szCs w:val="16"/>
        </w:rPr>
        <w:t>Análisis ALTA, elaborado con datos de Amadeus</w:t>
      </w:r>
    </w:p>
    <w:p w14:paraId="080FC576" w14:textId="00C4CAA4" w:rsidR="000F510F" w:rsidRPr="0013275C" w:rsidRDefault="002A670A" w:rsidP="002A670A">
      <w:pPr>
        <w:jc w:val="both"/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7030A0"/>
          <w:sz w:val="28"/>
          <w:szCs w:val="28"/>
        </w:rPr>
        <w:t>Mercado D</w:t>
      </w:r>
      <w:r w:rsidRPr="00BA7521">
        <w:rPr>
          <w:rFonts w:asciiTheme="majorHAnsi" w:hAnsiTheme="majorHAnsi" w:cstheme="majorHAnsi"/>
          <w:b/>
          <w:bCs/>
          <w:color w:val="7030A0"/>
          <w:sz w:val="28"/>
          <w:szCs w:val="28"/>
        </w:rPr>
        <w:t>oméstico</w:t>
      </w:r>
      <w:r>
        <w:rPr>
          <w:rFonts w:asciiTheme="majorHAnsi" w:hAnsiTheme="majorHAnsi" w:cstheme="majorHAnsi"/>
          <w:b/>
          <w:bCs/>
          <w:color w:val="7030A0"/>
          <w:sz w:val="28"/>
          <w:szCs w:val="28"/>
        </w:rPr>
        <w:t xml:space="preserve"> </w:t>
      </w:r>
    </w:p>
    <w:p w14:paraId="06FC4BF9" w14:textId="4F1D01F6" w:rsidR="002A670A" w:rsidDel="000758BF" w:rsidRDefault="000758BF" w:rsidP="00605F3D">
      <w:pPr>
        <w:jc w:val="both"/>
        <w:rPr>
          <w:del w:id="39" w:author="Juan Sarmiento" w:date="2023-10-03T18:00:00Z"/>
          <w:rFonts w:asciiTheme="majorHAnsi" w:hAnsiTheme="majorHAnsi" w:cstheme="majorHAnsi"/>
          <w:lang w:val="es-ES_tradnl"/>
        </w:rPr>
      </w:pPr>
      <w:ins w:id="40" w:author="Juan Sarmiento" w:date="2023-10-03T18:00:00Z">
        <w:r w:rsidRPr="000758BF">
          <w:rPr>
            <w:rFonts w:asciiTheme="majorHAnsi" w:hAnsiTheme="majorHAnsi" w:cstheme="majorHAnsi"/>
            <w:lang w:val="es-ES_tradnl"/>
          </w:rPr>
          <w:t xml:space="preserve">Durante este mes, México sobresalió con un incremento del 25%. La ruta Cancún-Ciudad de México, la más </w:t>
        </w:r>
        <w:r>
          <w:rPr>
            <w:rFonts w:asciiTheme="majorHAnsi" w:hAnsiTheme="majorHAnsi" w:cstheme="majorHAnsi"/>
            <w:lang w:val="es-ES_tradnl"/>
          </w:rPr>
          <w:t>importante</w:t>
        </w:r>
        <w:r w:rsidRPr="000758BF">
          <w:rPr>
            <w:rFonts w:asciiTheme="majorHAnsi" w:hAnsiTheme="majorHAnsi" w:cstheme="majorHAnsi"/>
            <w:lang w:val="es-ES_tradnl"/>
          </w:rPr>
          <w:t xml:space="preserve"> del país, </w:t>
        </w:r>
        <w:r>
          <w:rPr>
            <w:rFonts w:asciiTheme="majorHAnsi" w:hAnsiTheme="majorHAnsi" w:cstheme="majorHAnsi"/>
            <w:lang w:val="es-ES_tradnl"/>
          </w:rPr>
          <w:t>tuvo un total de</w:t>
        </w:r>
        <w:r w:rsidRPr="000758BF">
          <w:rPr>
            <w:rFonts w:asciiTheme="majorHAnsi" w:hAnsiTheme="majorHAnsi" w:cstheme="majorHAnsi"/>
            <w:lang w:val="es-ES_tradnl"/>
          </w:rPr>
          <w:t xml:space="preserve"> 2,227 vuelos en agosto. Sin embargo, esto se traduce en una reducción del 20% en comparación con 2019. </w:t>
        </w:r>
      </w:ins>
      <w:ins w:id="41" w:author="Juan Sarmiento" w:date="2023-10-03T18:01:00Z">
        <w:r>
          <w:rPr>
            <w:rFonts w:asciiTheme="majorHAnsi" w:hAnsiTheme="majorHAnsi" w:cstheme="majorHAnsi"/>
            <w:lang w:val="es-ES_tradnl"/>
          </w:rPr>
          <w:t>En contraste</w:t>
        </w:r>
      </w:ins>
      <w:ins w:id="42" w:author="Juan Sarmiento" w:date="2023-10-03T18:00:00Z">
        <w:r w:rsidRPr="000758BF">
          <w:rPr>
            <w:rFonts w:asciiTheme="majorHAnsi" w:hAnsiTheme="majorHAnsi" w:cstheme="majorHAnsi"/>
            <w:lang w:val="es-ES_tradnl"/>
          </w:rPr>
          <w:t>, la ruta Guadalajara-Tijuana, que se posiciona como la quinta más relevante a nivel nacional, experimentó un alza del 24%</w:t>
        </w:r>
      </w:ins>
      <w:del w:id="43" w:author="Juan Sarmiento" w:date="2023-10-03T18:00:00Z">
        <w:r w:rsidR="00481AA9" w:rsidDel="000758BF">
          <w:rPr>
            <w:rFonts w:asciiTheme="majorHAnsi" w:hAnsiTheme="majorHAnsi" w:cstheme="majorHAnsi"/>
            <w:lang w:val="es-ES_tradnl"/>
          </w:rPr>
          <w:delText>En este mes destac</w:delText>
        </w:r>
        <w:r w:rsidR="004809A4" w:rsidDel="000758BF">
          <w:rPr>
            <w:rFonts w:asciiTheme="majorHAnsi" w:hAnsiTheme="majorHAnsi" w:cstheme="majorHAnsi"/>
            <w:lang w:val="es-ES_tradnl"/>
          </w:rPr>
          <w:delText>ó</w:delText>
        </w:r>
        <w:r w:rsidR="00481AA9" w:rsidDel="000758BF">
          <w:rPr>
            <w:rFonts w:asciiTheme="majorHAnsi" w:hAnsiTheme="majorHAnsi" w:cstheme="majorHAnsi"/>
            <w:lang w:val="es-ES_tradnl"/>
          </w:rPr>
          <w:delText xml:space="preserve"> el</w:delText>
        </w:r>
        <w:r w:rsidR="004A67DD" w:rsidDel="000758BF">
          <w:rPr>
            <w:rFonts w:asciiTheme="majorHAnsi" w:hAnsiTheme="majorHAnsi" w:cstheme="majorHAnsi"/>
            <w:lang w:val="es-ES_tradnl"/>
          </w:rPr>
          <w:delText xml:space="preserve"> crecimiento de </w:delText>
        </w:r>
        <w:r w:rsidR="002A670A" w:rsidRPr="008F797C" w:rsidDel="000758BF">
          <w:rPr>
            <w:rFonts w:asciiTheme="majorHAnsi" w:hAnsiTheme="majorHAnsi" w:cstheme="majorHAnsi"/>
            <w:lang w:val="es-ES_tradnl"/>
          </w:rPr>
          <w:delText xml:space="preserve">México </w:delText>
        </w:r>
        <w:r w:rsidR="004A67DD" w:rsidDel="000758BF">
          <w:rPr>
            <w:rFonts w:asciiTheme="majorHAnsi" w:hAnsiTheme="majorHAnsi" w:cstheme="majorHAnsi"/>
            <w:lang w:val="es-ES_tradnl"/>
          </w:rPr>
          <w:delText>en un 25%</w:delText>
        </w:r>
        <w:r w:rsidR="008B4EF8" w:rsidDel="000758BF">
          <w:rPr>
            <w:rFonts w:asciiTheme="majorHAnsi" w:hAnsiTheme="majorHAnsi" w:cstheme="majorHAnsi"/>
            <w:lang w:val="es-ES_tradnl"/>
          </w:rPr>
          <w:delText>.</w:delText>
        </w:r>
        <w:r w:rsidR="004A67DD" w:rsidDel="000758BF">
          <w:rPr>
            <w:rFonts w:asciiTheme="majorHAnsi" w:hAnsiTheme="majorHAnsi" w:cstheme="majorHAnsi"/>
            <w:lang w:val="es-ES_tradnl"/>
          </w:rPr>
          <w:delText xml:space="preserve"> </w:delText>
        </w:r>
        <w:r w:rsidR="00194EE0" w:rsidRPr="008F797C" w:rsidDel="000758BF">
          <w:rPr>
            <w:rFonts w:asciiTheme="majorHAnsi" w:hAnsiTheme="majorHAnsi" w:cstheme="majorHAnsi"/>
            <w:lang w:val="es-ES_tradnl"/>
          </w:rPr>
          <w:delText>La</w:delText>
        </w:r>
        <w:r w:rsidR="002A670A" w:rsidRPr="008F797C" w:rsidDel="000758BF">
          <w:rPr>
            <w:rFonts w:asciiTheme="majorHAnsi" w:hAnsiTheme="majorHAnsi" w:cstheme="majorHAnsi"/>
            <w:lang w:val="es-ES_tradnl"/>
          </w:rPr>
          <w:delText xml:space="preserve"> ruta Cancún-Ciudad de México</w:delText>
        </w:r>
        <w:r w:rsidR="00DD5398" w:rsidDel="000758BF">
          <w:rPr>
            <w:rFonts w:asciiTheme="majorHAnsi" w:hAnsiTheme="majorHAnsi" w:cstheme="majorHAnsi"/>
            <w:lang w:val="es-ES_tradnl"/>
          </w:rPr>
          <w:delText>,</w:delText>
        </w:r>
        <w:r w:rsidR="002A670A" w:rsidRPr="008F797C" w:rsidDel="000758BF">
          <w:rPr>
            <w:rFonts w:asciiTheme="majorHAnsi" w:hAnsiTheme="majorHAnsi" w:cstheme="majorHAnsi"/>
            <w:lang w:val="es-ES_tradnl"/>
          </w:rPr>
          <w:delText xml:space="preserve"> la más importante </w:delText>
        </w:r>
        <w:r w:rsidR="00B9303F" w:rsidDel="000758BF">
          <w:rPr>
            <w:rFonts w:asciiTheme="majorHAnsi" w:hAnsiTheme="majorHAnsi" w:cstheme="majorHAnsi"/>
            <w:lang w:val="es-ES_tradnl"/>
          </w:rPr>
          <w:delText>en México</w:delText>
        </w:r>
        <w:r w:rsidR="002A670A" w:rsidRPr="008F797C" w:rsidDel="000758BF">
          <w:rPr>
            <w:rFonts w:asciiTheme="majorHAnsi" w:hAnsiTheme="majorHAnsi" w:cstheme="majorHAnsi"/>
            <w:lang w:val="es-ES_tradnl"/>
          </w:rPr>
          <w:delText xml:space="preserve"> </w:delText>
        </w:r>
        <w:r w:rsidR="009F5F5E" w:rsidDel="000758BF">
          <w:rPr>
            <w:rFonts w:asciiTheme="majorHAnsi" w:hAnsiTheme="majorHAnsi" w:cstheme="majorHAnsi"/>
            <w:lang w:val="es-ES_tradnl"/>
          </w:rPr>
          <w:delText xml:space="preserve">operó </w:delText>
        </w:r>
        <w:r w:rsidR="002A670A" w:rsidRPr="008F797C" w:rsidDel="000758BF">
          <w:rPr>
            <w:rFonts w:asciiTheme="majorHAnsi" w:hAnsiTheme="majorHAnsi" w:cstheme="majorHAnsi"/>
            <w:lang w:val="es-ES_tradnl"/>
          </w:rPr>
          <w:delText>2,</w:delText>
        </w:r>
        <w:r w:rsidR="00E541A8" w:rsidDel="000758BF">
          <w:rPr>
            <w:rFonts w:asciiTheme="majorHAnsi" w:hAnsiTheme="majorHAnsi" w:cstheme="majorHAnsi"/>
            <w:lang w:val="es-ES_tradnl"/>
          </w:rPr>
          <w:delText>227</w:delText>
        </w:r>
        <w:r w:rsidR="002A670A" w:rsidRPr="008F797C" w:rsidDel="000758BF">
          <w:rPr>
            <w:rFonts w:asciiTheme="majorHAnsi" w:hAnsiTheme="majorHAnsi" w:cstheme="majorHAnsi"/>
            <w:lang w:val="es-ES_tradnl"/>
          </w:rPr>
          <w:delText xml:space="preserve"> </w:delText>
        </w:r>
        <w:r w:rsidR="00B9303F" w:rsidDel="000758BF">
          <w:rPr>
            <w:rFonts w:asciiTheme="majorHAnsi" w:hAnsiTheme="majorHAnsi" w:cstheme="majorHAnsi"/>
            <w:lang w:val="es-ES_tradnl"/>
          </w:rPr>
          <w:delText xml:space="preserve">vuelos en </w:delText>
        </w:r>
        <w:r w:rsidR="00755318" w:rsidDel="000758BF">
          <w:rPr>
            <w:rFonts w:asciiTheme="majorHAnsi" w:hAnsiTheme="majorHAnsi" w:cstheme="majorHAnsi"/>
            <w:lang w:val="es-ES_tradnl"/>
          </w:rPr>
          <w:delText>agosto</w:delText>
        </w:r>
        <w:r w:rsidR="002A670A" w:rsidRPr="008F797C" w:rsidDel="000758BF">
          <w:rPr>
            <w:rFonts w:asciiTheme="majorHAnsi" w:hAnsiTheme="majorHAnsi" w:cstheme="majorHAnsi"/>
            <w:lang w:val="es-ES_tradnl"/>
          </w:rPr>
          <w:delText xml:space="preserve">, </w:delText>
        </w:r>
        <w:r w:rsidR="005F1EE8" w:rsidDel="000758BF">
          <w:rPr>
            <w:rFonts w:asciiTheme="majorHAnsi" w:hAnsiTheme="majorHAnsi" w:cstheme="majorHAnsi"/>
            <w:lang w:val="es-ES_tradnl"/>
          </w:rPr>
          <w:delText xml:space="preserve">sin embargo, esto representó </w:delText>
        </w:r>
        <w:r w:rsidR="00B9303F" w:rsidDel="000758BF">
          <w:rPr>
            <w:rFonts w:asciiTheme="majorHAnsi" w:hAnsiTheme="majorHAnsi" w:cstheme="majorHAnsi"/>
            <w:lang w:val="es-ES_tradnl"/>
          </w:rPr>
          <w:delText>una disminución del</w:delText>
        </w:r>
        <w:r w:rsidR="002A670A" w:rsidRPr="008F797C" w:rsidDel="000758BF">
          <w:rPr>
            <w:rFonts w:asciiTheme="majorHAnsi" w:hAnsiTheme="majorHAnsi" w:cstheme="majorHAnsi"/>
            <w:lang w:val="es-ES_tradnl"/>
          </w:rPr>
          <w:delText xml:space="preserve"> 2</w:delText>
        </w:r>
        <w:r w:rsidR="00354512" w:rsidDel="000758BF">
          <w:rPr>
            <w:rFonts w:asciiTheme="majorHAnsi" w:hAnsiTheme="majorHAnsi" w:cstheme="majorHAnsi"/>
            <w:lang w:val="es-ES_tradnl"/>
          </w:rPr>
          <w:delText>0</w:delText>
        </w:r>
        <w:r w:rsidR="002A670A" w:rsidRPr="008F797C" w:rsidDel="000758BF">
          <w:rPr>
            <w:rFonts w:asciiTheme="majorHAnsi" w:hAnsiTheme="majorHAnsi" w:cstheme="majorHAnsi"/>
            <w:lang w:val="es-ES_tradnl"/>
          </w:rPr>
          <w:delText>% vs. 2019</w:delText>
        </w:r>
        <w:r w:rsidR="00E7169E" w:rsidDel="000758BF">
          <w:rPr>
            <w:rFonts w:asciiTheme="majorHAnsi" w:hAnsiTheme="majorHAnsi" w:cstheme="majorHAnsi"/>
            <w:lang w:val="es-ES_tradnl"/>
          </w:rPr>
          <w:delText xml:space="preserve">. </w:delText>
        </w:r>
        <w:r w:rsidR="00EF4A97" w:rsidDel="000758BF">
          <w:rPr>
            <w:rFonts w:asciiTheme="majorHAnsi" w:hAnsiTheme="majorHAnsi" w:cstheme="majorHAnsi"/>
            <w:lang w:val="es-ES_tradnl"/>
          </w:rPr>
          <w:delText>No obstante, la ruta</w:delText>
        </w:r>
        <w:r w:rsidR="00D06607" w:rsidDel="000758BF">
          <w:rPr>
            <w:rFonts w:asciiTheme="majorHAnsi" w:hAnsiTheme="majorHAnsi" w:cstheme="majorHAnsi"/>
            <w:lang w:val="es-ES_tradnl"/>
          </w:rPr>
          <w:delText xml:space="preserve"> Guadalajara-Tijuana, la quinta más importante a nivel nacional</w:delText>
        </w:r>
        <w:r w:rsidR="00F20614" w:rsidDel="000758BF">
          <w:rPr>
            <w:rFonts w:asciiTheme="majorHAnsi" w:hAnsiTheme="majorHAnsi" w:cstheme="majorHAnsi"/>
            <w:lang w:val="es-ES_tradnl"/>
          </w:rPr>
          <w:delText>,</w:delText>
        </w:r>
        <w:r w:rsidR="00D06607" w:rsidDel="000758BF">
          <w:rPr>
            <w:rFonts w:asciiTheme="majorHAnsi" w:hAnsiTheme="majorHAnsi" w:cstheme="majorHAnsi"/>
            <w:lang w:val="es-ES_tradnl"/>
          </w:rPr>
          <w:delText xml:space="preserve"> registró un aumento del </w:delText>
        </w:r>
        <w:r w:rsidR="00F20614" w:rsidDel="000758BF">
          <w:rPr>
            <w:rFonts w:asciiTheme="majorHAnsi" w:hAnsiTheme="majorHAnsi" w:cstheme="majorHAnsi"/>
            <w:lang w:val="es-ES_tradnl"/>
          </w:rPr>
          <w:delText>24%.</w:delText>
        </w:r>
        <w:r w:rsidR="00F82C6A" w:rsidDel="000758BF">
          <w:rPr>
            <w:rFonts w:asciiTheme="majorHAnsi" w:hAnsiTheme="majorHAnsi" w:cstheme="majorHAnsi"/>
            <w:lang w:val="es-ES_tradnl"/>
          </w:rPr>
          <w:delText xml:space="preserve"> </w:delText>
        </w:r>
      </w:del>
    </w:p>
    <w:p w14:paraId="581F6E0E" w14:textId="6DD60B41" w:rsidR="00270921" w:rsidRPr="0080770F" w:rsidRDefault="002A670A" w:rsidP="00686937">
      <w:pPr>
        <w:jc w:val="both"/>
        <w:rPr>
          <w:rFonts w:asciiTheme="majorHAnsi" w:hAnsiTheme="majorHAnsi" w:cstheme="majorHAnsi"/>
          <w:lang w:val="es-ES_tradnl"/>
        </w:rPr>
      </w:pPr>
      <w:r w:rsidRPr="000B5361">
        <w:rPr>
          <w:rFonts w:asciiTheme="majorHAnsi" w:hAnsiTheme="majorHAnsi" w:cstheme="majorHAnsi"/>
          <w:lang w:val="es-ES_tradnl"/>
        </w:rPr>
        <w:t>Argentina</w:t>
      </w:r>
      <w:r w:rsidR="009B2CE6">
        <w:rPr>
          <w:rFonts w:asciiTheme="majorHAnsi" w:hAnsiTheme="majorHAnsi" w:cstheme="majorHAnsi"/>
          <w:lang w:val="es-ES_tradnl"/>
        </w:rPr>
        <w:t xml:space="preserve"> avanz</w:t>
      </w:r>
      <w:r w:rsidR="00E72CDC">
        <w:rPr>
          <w:rFonts w:asciiTheme="majorHAnsi" w:hAnsiTheme="majorHAnsi" w:cstheme="majorHAnsi"/>
          <w:lang w:val="es-ES_tradnl"/>
        </w:rPr>
        <w:t>ó</w:t>
      </w:r>
      <w:r w:rsidR="009B2CE6">
        <w:rPr>
          <w:rFonts w:asciiTheme="majorHAnsi" w:hAnsiTheme="majorHAnsi" w:cstheme="majorHAnsi"/>
          <w:lang w:val="es-ES_tradnl"/>
        </w:rPr>
        <w:t xml:space="preserve"> ligeramente </w:t>
      </w:r>
      <w:r w:rsidR="00686937">
        <w:rPr>
          <w:rFonts w:asciiTheme="majorHAnsi" w:hAnsiTheme="majorHAnsi" w:cstheme="majorHAnsi"/>
          <w:lang w:val="es-ES_tradnl"/>
        </w:rPr>
        <w:t xml:space="preserve">en el crecimiento de su mercado doméstico, </w:t>
      </w:r>
      <w:r w:rsidR="00E72CDC">
        <w:rPr>
          <w:rFonts w:asciiTheme="majorHAnsi" w:hAnsiTheme="majorHAnsi" w:cstheme="majorHAnsi"/>
          <w:lang w:val="es-ES_tradnl"/>
        </w:rPr>
        <w:t xml:space="preserve">superando en </w:t>
      </w:r>
      <w:r w:rsidR="00686937">
        <w:rPr>
          <w:rFonts w:asciiTheme="majorHAnsi" w:hAnsiTheme="majorHAnsi" w:cstheme="majorHAnsi"/>
          <w:lang w:val="es-ES_tradnl"/>
        </w:rPr>
        <w:t xml:space="preserve">un </w:t>
      </w:r>
      <w:r w:rsidR="00E72CDC">
        <w:rPr>
          <w:rFonts w:asciiTheme="majorHAnsi" w:hAnsiTheme="majorHAnsi" w:cstheme="majorHAnsi"/>
          <w:lang w:val="es-ES_tradnl"/>
        </w:rPr>
        <w:t>4</w:t>
      </w:r>
      <w:r w:rsidR="00686937">
        <w:rPr>
          <w:rFonts w:asciiTheme="majorHAnsi" w:hAnsiTheme="majorHAnsi" w:cstheme="majorHAnsi"/>
          <w:lang w:val="es-ES_tradnl"/>
        </w:rPr>
        <w:t>% a 2019</w:t>
      </w:r>
      <w:r w:rsidR="008C672C">
        <w:rPr>
          <w:rFonts w:asciiTheme="majorHAnsi" w:hAnsiTheme="majorHAnsi" w:cstheme="majorHAnsi"/>
          <w:lang w:val="es-ES_tradnl"/>
        </w:rPr>
        <w:t>, con un crecimiento importante</w:t>
      </w:r>
      <w:r w:rsidR="008F67A7">
        <w:rPr>
          <w:rFonts w:asciiTheme="majorHAnsi" w:hAnsiTheme="majorHAnsi" w:cstheme="majorHAnsi"/>
          <w:lang w:val="es-ES_tradnl"/>
        </w:rPr>
        <w:t xml:space="preserve"> </w:t>
      </w:r>
      <w:r w:rsidR="00623DCE">
        <w:rPr>
          <w:rFonts w:asciiTheme="majorHAnsi" w:hAnsiTheme="majorHAnsi" w:cstheme="majorHAnsi"/>
          <w:lang w:val="es-ES_tradnl"/>
        </w:rPr>
        <w:t xml:space="preserve">en las frecuencias correspondientes a </w:t>
      </w:r>
      <w:r w:rsidR="008C672C">
        <w:rPr>
          <w:rFonts w:asciiTheme="majorHAnsi" w:hAnsiTheme="majorHAnsi" w:cstheme="majorHAnsi"/>
          <w:lang w:val="es-ES_tradnl"/>
        </w:rPr>
        <w:t xml:space="preserve">la ruta </w:t>
      </w:r>
      <w:r w:rsidR="009817D1">
        <w:rPr>
          <w:rFonts w:asciiTheme="majorHAnsi" w:hAnsiTheme="majorHAnsi" w:cstheme="majorHAnsi"/>
          <w:lang w:val="es-ES_tradnl"/>
        </w:rPr>
        <w:t>Bariloche-Ezeiza en 162%.</w:t>
      </w:r>
      <w:r w:rsidR="00686937">
        <w:rPr>
          <w:rFonts w:asciiTheme="majorHAnsi" w:hAnsiTheme="majorHAnsi" w:cstheme="majorHAnsi"/>
          <w:lang w:val="es-ES_tradnl"/>
        </w:rPr>
        <w:t xml:space="preserve"> </w:t>
      </w:r>
      <w:r w:rsidR="00686937" w:rsidRPr="004B1E42">
        <w:rPr>
          <w:rFonts w:asciiTheme="majorHAnsi" w:hAnsiTheme="majorHAnsi" w:cstheme="majorHAnsi"/>
          <w:lang w:val="es-ES_tradnl"/>
        </w:rPr>
        <w:t xml:space="preserve">Chile </w:t>
      </w:r>
      <w:r w:rsidR="00271304" w:rsidRPr="004B1E42">
        <w:rPr>
          <w:rFonts w:asciiTheme="majorHAnsi" w:hAnsiTheme="majorHAnsi" w:cstheme="majorHAnsi"/>
          <w:lang w:val="es-ES_tradnl"/>
        </w:rPr>
        <w:t>excedió</w:t>
      </w:r>
      <w:r w:rsidR="00686937" w:rsidRPr="004B1E42">
        <w:rPr>
          <w:rFonts w:asciiTheme="majorHAnsi" w:hAnsiTheme="majorHAnsi" w:cstheme="majorHAnsi"/>
          <w:lang w:val="es-ES_tradnl"/>
        </w:rPr>
        <w:t xml:space="preserve"> en un </w:t>
      </w:r>
      <w:r w:rsidR="009817D1" w:rsidRPr="004B1E42">
        <w:rPr>
          <w:rFonts w:asciiTheme="majorHAnsi" w:hAnsiTheme="majorHAnsi" w:cstheme="majorHAnsi"/>
          <w:lang w:val="es-ES_tradnl"/>
        </w:rPr>
        <w:t>2</w:t>
      </w:r>
      <w:r w:rsidR="00686937" w:rsidRPr="004B1E42">
        <w:rPr>
          <w:rFonts w:asciiTheme="majorHAnsi" w:hAnsiTheme="majorHAnsi" w:cstheme="majorHAnsi"/>
          <w:lang w:val="es-ES_tradnl"/>
        </w:rPr>
        <w:t xml:space="preserve">% sus cifras de 2019, mientras que Brasil </w:t>
      </w:r>
      <w:r w:rsidR="00270E2C" w:rsidRPr="004B1E42">
        <w:rPr>
          <w:rFonts w:asciiTheme="majorHAnsi" w:hAnsiTheme="majorHAnsi" w:cstheme="majorHAnsi"/>
          <w:lang w:val="es-ES_tradnl"/>
        </w:rPr>
        <w:t xml:space="preserve">tuvo un </w:t>
      </w:r>
      <w:r w:rsidR="006518B9" w:rsidRPr="004B1E42">
        <w:rPr>
          <w:rFonts w:asciiTheme="majorHAnsi" w:hAnsiTheme="majorHAnsi" w:cstheme="majorHAnsi"/>
          <w:lang w:val="es-ES_tradnl"/>
        </w:rPr>
        <w:t xml:space="preserve">aumento </w:t>
      </w:r>
      <w:r w:rsidR="00270E2C" w:rsidRPr="004B1E42">
        <w:rPr>
          <w:rFonts w:asciiTheme="majorHAnsi" w:hAnsiTheme="majorHAnsi" w:cstheme="majorHAnsi"/>
          <w:lang w:val="es-ES_tradnl"/>
        </w:rPr>
        <w:t xml:space="preserve">del </w:t>
      </w:r>
      <w:r w:rsidR="006518B9" w:rsidRPr="004B1E42">
        <w:rPr>
          <w:rFonts w:asciiTheme="majorHAnsi" w:hAnsiTheme="majorHAnsi" w:cstheme="majorHAnsi"/>
          <w:lang w:val="es-ES_tradnl"/>
        </w:rPr>
        <w:t>4</w:t>
      </w:r>
      <w:r w:rsidR="00270E2C" w:rsidRPr="004B1E42">
        <w:rPr>
          <w:rFonts w:asciiTheme="majorHAnsi" w:hAnsiTheme="majorHAnsi" w:cstheme="majorHAnsi"/>
          <w:lang w:val="es-ES_tradnl"/>
        </w:rPr>
        <w:t>%</w:t>
      </w:r>
      <w:r w:rsidR="00686937" w:rsidRPr="004B1E42">
        <w:rPr>
          <w:rFonts w:asciiTheme="majorHAnsi" w:hAnsiTheme="majorHAnsi" w:cstheme="majorHAnsi"/>
          <w:lang w:val="es-ES_tradnl"/>
        </w:rPr>
        <w:t xml:space="preserve">, </w:t>
      </w:r>
      <w:r w:rsidR="006518B9" w:rsidRPr="004B1E42">
        <w:rPr>
          <w:rFonts w:asciiTheme="majorHAnsi" w:hAnsiTheme="majorHAnsi" w:cstheme="majorHAnsi"/>
          <w:lang w:val="es-ES_tradnl"/>
        </w:rPr>
        <w:t xml:space="preserve">después de una ligera desaceleración en </w:t>
      </w:r>
      <w:r w:rsidR="00B251BC" w:rsidRPr="004B1E42">
        <w:rPr>
          <w:rFonts w:asciiTheme="majorHAnsi" w:hAnsiTheme="majorHAnsi" w:cstheme="majorHAnsi"/>
          <w:lang w:val="es-ES_tradnl"/>
        </w:rPr>
        <w:t>crecimiento durante el mes de ju</w:t>
      </w:r>
      <w:r w:rsidR="00FB79CA" w:rsidRPr="004B1E42">
        <w:rPr>
          <w:rFonts w:asciiTheme="majorHAnsi" w:hAnsiTheme="majorHAnsi" w:cstheme="majorHAnsi"/>
          <w:lang w:val="es-ES_tradnl"/>
        </w:rPr>
        <w:t>l</w:t>
      </w:r>
      <w:r w:rsidR="00B251BC" w:rsidRPr="004B1E42">
        <w:rPr>
          <w:rFonts w:asciiTheme="majorHAnsi" w:hAnsiTheme="majorHAnsi" w:cstheme="majorHAnsi"/>
          <w:lang w:val="es-ES_tradnl"/>
        </w:rPr>
        <w:t>io</w:t>
      </w:r>
      <w:r w:rsidR="00686937" w:rsidRPr="004B1E42">
        <w:rPr>
          <w:rFonts w:asciiTheme="majorHAnsi" w:hAnsiTheme="majorHAnsi" w:cstheme="majorHAnsi"/>
          <w:lang w:val="es-ES_tradnl"/>
        </w:rPr>
        <w:t xml:space="preserve">. </w:t>
      </w:r>
      <w:ins w:id="44" w:author="Juan Sarmiento" w:date="2023-10-03T17:56:00Z">
        <w:r w:rsidR="001D725C">
          <w:rPr>
            <w:rFonts w:asciiTheme="majorHAnsi" w:hAnsiTheme="majorHAnsi" w:cstheme="majorHAnsi"/>
            <w:lang w:val="es-ES_tradnl"/>
          </w:rPr>
          <w:t>Con agosto, ya son 3 meses durante 2023 (</w:t>
        </w:r>
      </w:ins>
      <w:ins w:id="45" w:author="Juan Sarmiento" w:date="2023-10-03T17:57:00Z">
        <w:r w:rsidR="001D725C">
          <w:rPr>
            <w:rFonts w:asciiTheme="majorHAnsi" w:hAnsiTheme="majorHAnsi" w:cstheme="majorHAnsi"/>
            <w:lang w:val="es-ES_tradnl"/>
          </w:rPr>
          <w:t xml:space="preserve">mayo, junio y agosto) donde Brasil (el mercado </w:t>
        </w:r>
      </w:ins>
      <w:ins w:id="46" w:author="Juan Sarmiento" w:date="2023-10-03T18:01:00Z">
        <w:r w:rsidR="000758BF">
          <w:rPr>
            <w:rFonts w:asciiTheme="majorHAnsi" w:hAnsiTheme="majorHAnsi" w:cstheme="majorHAnsi"/>
            <w:lang w:val="es-ES_tradnl"/>
          </w:rPr>
          <w:t>doméstico</w:t>
        </w:r>
      </w:ins>
      <w:ins w:id="47" w:author="Juan Sarmiento" w:date="2023-10-03T17:57:00Z">
        <w:r w:rsidR="001D725C">
          <w:rPr>
            <w:rFonts w:asciiTheme="majorHAnsi" w:hAnsiTheme="majorHAnsi" w:cstheme="majorHAnsi"/>
            <w:lang w:val="es-ES_tradnl"/>
          </w:rPr>
          <w:t xml:space="preserve"> </w:t>
        </w:r>
      </w:ins>
      <w:ins w:id="48" w:author="Juan Sarmiento" w:date="2023-10-03T18:01:00Z">
        <w:r w:rsidR="000758BF">
          <w:rPr>
            <w:rFonts w:asciiTheme="majorHAnsi" w:hAnsiTheme="majorHAnsi" w:cstheme="majorHAnsi"/>
            <w:lang w:val="es-ES_tradnl"/>
          </w:rPr>
          <w:t>más</w:t>
        </w:r>
      </w:ins>
      <w:ins w:id="49" w:author="Juan Sarmiento" w:date="2023-10-03T17:57:00Z">
        <w:r w:rsidR="001D725C">
          <w:rPr>
            <w:rFonts w:asciiTheme="majorHAnsi" w:hAnsiTheme="majorHAnsi" w:cstheme="majorHAnsi"/>
            <w:lang w:val="es-ES_tradnl"/>
          </w:rPr>
          <w:t xml:space="preserve"> importante de la región) supera sus niveles </w:t>
        </w:r>
        <w:r w:rsidR="000758BF">
          <w:rPr>
            <w:rFonts w:asciiTheme="majorHAnsi" w:hAnsiTheme="majorHAnsi" w:cstheme="majorHAnsi"/>
            <w:lang w:val="es-ES_tradnl"/>
          </w:rPr>
          <w:t xml:space="preserve">de </w:t>
        </w:r>
      </w:ins>
      <w:ins w:id="50" w:author="Juan Sarmiento" w:date="2023-10-03T17:59:00Z">
        <w:r w:rsidR="000758BF">
          <w:rPr>
            <w:rFonts w:asciiTheme="majorHAnsi" w:hAnsiTheme="majorHAnsi" w:cstheme="majorHAnsi"/>
            <w:lang w:val="es-ES_tradnl"/>
          </w:rPr>
          <w:t>tráfico</w:t>
        </w:r>
      </w:ins>
      <w:ins w:id="51" w:author="Juan Sarmiento" w:date="2023-10-03T17:57:00Z">
        <w:r w:rsidR="000758BF">
          <w:rPr>
            <w:rFonts w:asciiTheme="majorHAnsi" w:hAnsiTheme="majorHAnsi" w:cstheme="majorHAnsi"/>
            <w:lang w:val="es-ES_tradnl"/>
          </w:rPr>
          <w:t xml:space="preserve"> prepandemia. </w:t>
        </w:r>
      </w:ins>
      <w:r w:rsidR="00686937" w:rsidRPr="004B1E42">
        <w:rPr>
          <w:rFonts w:asciiTheme="majorHAnsi" w:hAnsiTheme="majorHAnsi" w:cstheme="majorHAnsi"/>
          <w:lang w:val="es-ES_tradnl"/>
        </w:rPr>
        <w:t xml:space="preserve">La ruta doméstica </w:t>
      </w:r>
      <w:proofErr w:type="spellStart"/>
      <w:r w:rsidR="00686937" w:rsidRPr="004B1E42">
        <w:rPr>
          <w:rFonts w:asciiTheme="majorHAnsi" w:hAnsiTheme="majorHAnsi" w:cstheme="majorHAnsi"/>
          <w:lang w:val="es-ES_tradnl"/>
        </w:rPr>
        <w:t>Congonhas</w:t>
      </w:r>
      <w:proofErr w:type="spellEnd"/>
      <w:r w:rsidR="00686937" w:rsidRPr="004B1E42">
        <w:rPr>
          <w:rFonts w:asciiTheme="majorHAnsi" w:hAnsiTheme="majorHAnsi" w:cstheme="majorHAnsi"/>
          <w:lang w:val="es-ES_tradnl"/>
        </w:rPr>
        <w:t xml:space="preserve"> (SP)-Santos Dumont (RJ) se mantuvo como </w:t>
      </w:r>
      <w:r w:rsidR="00686937" w:rsidRPr="004B1E42">
        <w:rPr>
          <w:rFonts w:asciiTheme="majorHAnsi" w:hAnsiTheme="majorHAnsi" w:cstheme="majorHAnsi"/>
          <w:lang w:val="es-ES_tradnl"/>
        </w:rPr>
        <w:lastRenderedPageBreak/>
        <w:t xml:space="preserve">la </w:t>
      </w:r>
      <w:r w:rsidR="00650E09" w:rsidRPr="004B1E42">
        <w:rPr>
          <w:rFonts w:asciiTheme="majorHAnsi" w:hAnsiTheme="majorHAnsi" w:cstheme="majorHAnsi"/>
          <w:lang w:val="es-ES_tradnl"/>
        </w:rPr>
        <w:t>más</w:t>
      </w:r>
      <w:r w:rsidR="00270E2C" w:rsidRPr="004B1E42">
        <w:rPr>
          <w:rFonts w:asciiTheme="majorHAnsi" w:hAnsiTheme="majorHAnsi" w:cstheme="majorHAnsi"/>
          <w:lang w:val="es-ES_tradnl"/>
        </w:rPr>
        <w:t xml:space="preserve"> importante</w:t>
      </w:r>
      <w:r w:rsidR="00686937" w:rsidRPr="004B1E42">
        <w:rPr>
          <w:rFonts w:asciiTheme="majorHAnsi" w:hAnsiTheme="majorHAnsi" w:cstheme="majorHAnsi"/>
          <w:lang w:val="es-ES_tradnl"/>
        </w:rPr>
        <w:t xml:space="preserve"> de la región, con 3,</w:t>
      </w:r>
      <w:r w:rsidR="00D22822" w:rsidRPr="004B1E42">
        <w:rPr>
          <w:rFonts w:asciiTheme="majorHAnsi" w:hAnsiTheme="majorHAnsi" w:cstheme="majorHAnsi"/>
          <w:lang w:val="es-ES_tradnl"/>
        </w:rPr>
        <w:t>490</w:t>
      </w:r>
      <w:r w:rsidR="00270921" w:rsidRPr="004B1E42">
        <w:rPr>
          <w:rFonts w:asciiTheme="majorHAnsi" w:hAnsiTheme="majorHAnsi" w:cstheme="majorHAnsi"/>
          <w:lang w:val="es-ES_tradnl"/>
        </w:rPr>
        <w:t xml:space="preserve"> </w:t>
      </w:r>
      <w:r w:rsidR="00686937" w:rsidRPr="004B1E42">
        <w:rPr>
          <w:rFonts w:asciiTheme="majorHAnsi" w:hAnsiTheme="majorHAnsi" w:cstheme="majorHAnsi"/>
          <w:lang w:val="es-ES_tradnl"/>
        </w:rPr>
        <w:t xml:space="preserve">vuelos en </w:t>
      </w:r>
      <w:r w:rsidR="00755318" w:rsidRPr="004B1E42">
        <w:rPr>
          <w:rFonts w:asciiTheme="majorHAnsi" w:hAnsiTheme="majorHAnsi" w:cstheme="majorHAnsi"/>
          <w:lang w:val="es-ES_tradnl"/>
        </w:rPr>
        <w:t>agosto</w:t>
      </w:r>
      <w:r w:rsidR="00686937" w:rsidRPr="004B1E42">
        <w:rPr>
          <w:rFonts w:asciiTheme="majorHAnsi" w:hAnsiTheme="majorHAnsi" w:cstheme="majorHAnsi"/>
          <w:lang w:val="es-ES_tradnl"/>
        </w:rPr>
        <w:t xml:space="preserve">, un aumento del </w:t>
      </w:r>
      <w:r w:rsidR="00D22822" w:rsidRPr="004B1E42">
        <w:rPr>
          <w:rFonts w:asciiTheme="majorHAnsi" w:hAnsiTheme="majorHAnsi" w:cstheme="majorHAnsi"/>
          <w:lang w:val="es-ES_tradnl"/>
        </w:rPr>
        <w:t>69</w:t>
      </w:r>
      <w:r w:rsidR="00686937" w:rsidRPr="004B1E42">
        <w:rPr>
          <w:rFonts w:asciiTheme="majorHAnsi" w:hAnsiTheme="majorHAnsi" w:cstheme="majorHAnsi"/>
          <w:lang w:val="es-ES_tradnl"/>
        </w:rPr>
        <w:t>% en comparación con 2019.</w:t>
      </w:r>
      <w:r w:rsidR="00187FEC" w:rsidRPr="004B1E42">
        <w:rPr>
          <w:rFonts w:asciiTheme="majorHAnsi" w:hAnsiTheme="majorHAnsi" w:cstheme="majorHAnsi"/>
          <w:noProof/>
        </w:rPr>
        <w:t xml:space="preserve"> </w:t>
      </w:r>
      <w:del w:id="52" w:author="Juan Sarmiento" w:date="2023-10-03T18:05:00Z">
        <w:r w:rsidR="00150908" w:rsidRPr="004B1E42" w:rsidDel="000758BF">
          <w:rPr>
            <w:rFonts w:asciiTheme="majorHAnsi" w:hAnsiTheme="majorHAnsi" w:cstheme="majorHAnsi"/>
            <w:noProof/>
          </w:rPr>
          <w:delText xml:space="preserve">A julio, Perú </w:delText>
        </w:r>
        <w:r w:rsidR="00500483" w:rsidRPr="004B1E42" w:rsidDel="000758BF">
          <w:rPr>
            <w:rFonts w:asciiTheme="majorHAnsi" w:hAnsiTheme="majorHAnsi" w:cstheme="majorHAnsi"/>
            <w:noProof/>
          </w:rPr>
          <w:delText>alcanz</w:delText>
        </w:r>
        <w:r w:rsidR="005C4E08" w:rsidRPr="004B1E42" w:rsidDel="000758BF">
          <w:rPr>
            <w:rFonts w:asciiTheme="majorHAnsi" w:hAnsiTheme="majorHAnsi" w:cstheme="majorHAnsi"/>
            <w:noProof/>
          </w:rPr>
          <w:delText>ó</w:delText>
        </w:r>
        <w:r w:rsidR="00500483" w:rsidRPr="004B1E42" w:rsidDel="000758BF">
          <w:rPr>
            <w:rFonts w:asciiTheme="majorHAnsi" w:hAnsiTheme="majorHAnsi" w:cstheme="majorHAnsi"/>
            <w:noProof/>
          </w:rPr>
          <w:delText xml:space="preserve"> 99%</w:delText>
        </w:r>
        <w:r w:rsidR="005C4E08" w:rsidRPr="004B1E42" w:rsidDel="000758BF">
          <w:rPr>
            <w:rFonts w:asciiTheme="majorHAnsi" w:hAnsiTheme="majorHAnsi" w:cstheme="majorHAnsi"/>
            <w:noProof/>
          </w:rPr>
          <w:delText>, sin embargo, la ruta nacional más importante Cuzco-Lima redujo e</w:delText>
        </w:r>
        <w:r w:rsidR="004B1E42" w:rsidRPr="004B1E42" w:rsidDel="000758BF">
          <w:rPr>
            <w:rFonts w:asciiTheme="majorHAnsi" w:hAnsiTheme="majorHAnsi" w:cstheme="majorHAnsi"/>
            <w:noProof/>
          </w:rPr>
          <w:delText>l n</w:delText>
        </w:r>
        <w:r w:rsidR="006840D5" w:rsidDel="000758BF">
          <w:rPr>
            <w:rFonts w:asciiTheme="majorHAnsi" w:hAnsiTheme="majorHAnsi" w:cstheme="majorHAnsi"/>
            <w:noProof/>
          </w:rPr>
          <w:delText>ú</w:delText>
        </w:r>
        <w:r w:rsidR="004B1E42" w:rsidRPr="004B1E42" w:rsidDel="000758BF">
          <w:rPr>
            <w:rFonts w:asciiTheme="majorHAnsi" w:hAnsiTheme="majorHAnsi" w:cstheme="majorHAnsi"/>
            <w:noProof/>
          </w:rPr>
          <w:delText>mero de vuelos operados en un</w:delText>
        </w:r>
        <w:r w:rsidR="005C4E08" w:rsidRPr="004B1E42" w:rsidDel="000758BF">
          <w:rPr>
            <w:rFonts w:asciiTheme="majorHAnsi" w:hAnsiTheme="majorHAnsi" w:cstheme="majorHAnsi"/>
            <w:noProof/>
          </w:rPr>
          <w:delText xml:space="preserve"> 30%.</w:delText>
        </w:r>
      </w:del>
    </w:p>
    <w:p w14:paraId="2EC722D6" w14:textId="6BAC9D67" w:rsidR="00686937" w:rsidRPr="000B5361" w:rsidRDefault="00187FEC" w:rsidP="00686937">
      <w:pPr>
        <w:jc w:val="both"/>
        <w:rPr>
          <w:rFonts w:asciiTheme="majorHAnsi" w:hAnsiTheme="majorHAnsi" w:cstheme="majorHAnsi"/>
          <w:lang w:val="es-ES_tradnl"/>
        </w:rPr>
      </w:pPr>
      <w:r>
        <w:rPr>
          <w:noProof/>
        </w:rPr>
        <w:drawing>
          <wp:inline distT="0" distB="0" distL="0" distR="0" wp14:anchorId="7E2992BD" wp14:editId="75BA4F54">
            <wp:extent cx="8686800" cy="3920490"/>
            <wp:effectExtent l="0" t="0" r="0" b="3810"/>
            <wp:docPr id="809404688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D5712737-E95E-4094-A126-EAA82D1A1FD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00ACA48D" w14:textId="0FF4F8B4" w:rsidR="002A670A" w:rsidRDefault="002A670A" w:rsidP="002A670A">
      <w:pPr>
        <w:jc w:val="both"/>
        <w:rPr>
          <w:rFonts w:asciiTheme="majorHAnsi" w:hAnsiTheme="majorHAnsi" w:cstheme="majorHAnsi"/>
          <w:sz w:val="16"/>
          <w:szCs w:val="16"/>
        </w:rPr>
      </w:pPr>
      <w:r w:rsidRPr="00731EB2">
        <w:rPr>
          <w:rFonts w:asciiTheme="majorHAnsi" w:hAnsiTheme="majorHAnsi" w:cstheme="majorHAnsi"/>
          <w:sz w:val="16"/>
          <w:szCs w:val="16"/>
        </w:rPr>
        <w:t xml:space="preserve">Fuente: Análisis ALTA, elaborado con datos </w:t>
      </w:r>
      <w:r>
        <w:rPr>
          <w:rFonts w:asciiTheme="majorHAnsi" w:hAnsiTheme="majorHAnsi" w:cstheme="majorHAnsi"/>
          <w:sz w:val="16"/>
          <w:szCs w:val="16"/>
        </w:rPr>
        <w:t xml:space="preserve">autoridades de aviación de cada país </w:t>
      </w:r>
    </w:p>
    <w:p w14:paraId="7CC45CEF" w14:textId="71E4CB72" w:rsidR="000F48C4" w:rsidRDefault="000F48C4" w:rsidP="000F48C4">
      <w:pPr>
        <w:rPr>
          <w:rFonts w:cstheme="minorHAnsi"/>
          <w:b/>
          <w:bCs/>
          <w:color w:val="7030A0"/>
          <w:sz w:val="28"/>
          <w:szCs w:val="28"/>
        </w:rPr>
      </w:pPr>
      <w:r>
        <w:rPr>
          <w:rFonts w:cstheme="minorHAnsi"/>
          <w:b/>
          <w:bCs/>
          <w:color w:val="7030A0"/>
          <w:sz w:val="28"/>
          <w:szCs w:val="28"/>
        </w:rPr>
        <w:t xml:space="preserve">Recuperación </w:t>
      </w:r>
      <w:r w:rsidR="00842AF4">
        <w:rPr>
          <w:rFonts w:cstheme="minorHAnsi"/>
          <w:b/>
          <w:bCs/>
          <w:color w:val="7030A0"/>
          <w:sz w:val="28"/>
          <w:szCs w:val="28"/>
        </w:rPr>
        <w:t>doméstica</w:t>
      </w:r>
      <w:r>
        <w:rPr>
          <w:rFonts w:cstheme="minorHAnsi"/>
          <w:b/>
          <w:bCs/>
          <w:color w:val="7030A0"/>
          <w:sz w:val="28"/>
          <w:szCs w:val="28"/>
        </w:rPr>
        <w:t xml:space="preserve"> en capacidad medida en sillas</w:t>
      </w:r>
    </w:p>
    <w:p w14:paraId="4FD325B6" w14:textId="61D2E65E" w:rsidR="0004635F" w:rsidRDefault="0004635F" w:rsidP="0004635F">
      <w:pPr>
        <w:rPr>
          <w:rFonts w:asciiTheme="majorHAnsi" w:hAnsiTheme="majorHAnsi" w:cstheme="majorHAnsi"/>
        </w:rPr>
      </w:pPr>
      <w:r w:rsidRPr="00D25BF4">
        <w:rPr>
          <w:rFonts w:asciiTheme="majorHAnsi" w:hAnsiTheme="majorHAnsi" w:cstheme="majorHAnsi"/>
        </w:rPr>
        <w:t>El Aeropuerto de Santos Dumont (SDU) en Rio de Janeiro</w:t>
      </w:r>
      <w:r w:rsidR="00D347B7">
        <w:rPr>
          <w:rFonts w:asciiTheme="majorHAnsi" w:hAnsiTheme="majorHAnsi" w:cstheme="majorHAnsi"/>
        </w:rPr>
        <w:t>,</w:t>
      </w:r>
      <w:r w:rsidRPr="00D25BF4">
        <w:rPr>
          <w:rFonts w:asciiTheme="majorHAnsi" w:hAnsiTheme="majorHAnsi" w:cstheme="majorHAnsi"/>
        </w:rPr>
        <w:t xml:space="preserve"> fue el que tuvo el mayor crecimiento en términos de capacidad de asientos domésticos, frente a agosto de 2019, con 409,368 asientos adicionales</w:t>
      </w:r>
      <w:r w:rsidR="00D75726" w:rsidRPr="00D25BF4">
        <w:rPr>
          <w:rFonts w:asciiTheme="majorHAnsi" w:hAnsiTheme="majorHAnsi" w:cstheme="majorHAnsi"/>
        </w:rPr>
        <w:t xml:space="preserve">, duplicando el </w:t>
      </w:r>
      <w:r w:rsidR="008E0242" w:rsidRPr="00D25BF4">
        <w:rPr>
          <w:rFonts w:asciiTheme="majorHAnsi" w:hAnsiTheme="majorHAnsi" w:cstheme="majorHAnsi"/>
        </w:rPr>
        <w:t>número</w:t>
      </w:r>
      <w:r w:rsidR="00D75726" w:rsidRPr="00D25BF4">
        <w:rPr>
          <w:rFonts w:asciiTheme="majorHAnsi" w:hAnsiTheme="majorHAnsi" w:cstheme="majorHAnsi"/>
        </w:rPr>
        <w:t xml:space="preserve"> de asientos que </w:t>
      </w:r>
      <w:r w:rsidR="00D25BF4" w:rsidRPr="00D25BF4">
        <w:rPr>
          <w:rFonts w:asciiTheme="majorHAnsi" w:hAnsiTheme="majorHAnsi" w:cstheme="majorHAnsi"/>
        </w:rPr>
        <w:t>tenía</w:t>
      </w:r>
      <w:r w:rsidR="002557BF" w:rsidRPr="00D25BF4">
        <w:rPr>
          <w:rFonts w:asciiTheme="majorHAnsi" w:hAnsiTheme="majorHAnsi" w:cstheme="majorHAnsi"/>
        </w:rPr>
        <w:t xml:space="preserve"> antes de la pandemia.</w:t>
      </w:r>
      <w:r w:rsidRPr="00D25BF4">
        <w:rPr>
          <w:rFonts w:asciiTheme="majorHAnsi" w:hAnsiTheme="majorHAnsi" w:cstheme="majorHAnsi"/>
        </w:rPr>
        <w:t xml:space="preserve"> El crecimiento de SDU fue impulsado </w:t>
      </w:r>
      <w:r w:rsidR="00EB50AA">
        <w:rPr>
          <w:rFonts w:asciiTheme="majorHAnsi" w:hAnsiTheme="majorHAnsi" w:cstheme="majorHAnsi"/>
        </w:rPr>
        <w:t xml:space="preserve">en buena </w:t>
      </w:r>
      <w:r w:rsidR="003F639B">
        <w:rPr>
          <w:rFonts w:asciiTheme="majorHAnsi" w:hAnsiTheme="majorHAnsi" w:cstheme="majorHAnsi"/>
        </w:rPr>
        <w:t>medida</w:t>
      </w:r>
      <w:r w:rsidR="00EB50AA">
        <w:rPr>
          <w:rFonts w:asciiTheme="majorHAnsi" w:hAnsiTheme="majorHAnsi" w:cstheme="majorHAnsi"/>
        </w:rPr>
        <w:t xml:space="preserve"> </w:t>
      </w:r>
      <w:r w:rsidRPr="00D25BF4">
        <w:rPr>
          <w:rFonts w:asciiTheme="majorHAnsi" w:hAnsiTheme="majorHAnsi" w:cstheme="majorHAnsi"/>
        </w:rPr>
        <w:t xml:space="preserve">por </w:t>
      </w:r>
      <w:r w:rsidR="000C517E" w:rsidRPr="00995BBD">
        <w:rPr>
          <w:rFonts w:asciiTheme="majorHAnsi" w:hAnsiTheme="majorHAnsi" w:cstheme="majorHAnsi"/>
        </w:rPr>
        <w:t>Gol</w:t>
      </w:r>
      <w:r w:rsidR="009C4584" w:rsidRPr="00995BBD">
        <w:rPr>
          <w:rFonts w:asciiTheme="majorHAnsi" w:hAnsiTheme="majorHAnsi" w:cstheme="majorHAnsi"/>
        </w:rPr>
        <w:t xml:space="preserve"> con +</w:t>
      </w:r>
      <w:r w:rsidR="00995BBD" w:rsidRPr="00995BBD">
        <w:rPr>
          <w:rFonts w:asciiTheme="majorHAnsi" w:hAnsiTheme="majorHAnsi" w:cstheme="majorHAnsi"/>
        </w:rPr>
        <w:t xml:space="preserve">147,156 asientos, </w:t>
      </w:r>
      <w:r w:rsidRPr="00995BBD">
        <w:rPr>
          <w:rFonts w:asciiTheme="majorHAnsi" w:hAnsiTheme="majorHAnsi" w:cstheme="majorHAnsi"/>
        </w:rPr>
        <w:t xml:space="preserve">LATAM </w:t>
      </w:r>
      <w:r w:rsidR="00995BBD" w:rsidRPr="00995BBD">
        <w:rPr>
          <w:rFonts w:asciiTheme="majorHAnsi" w:hAnsiTheme="majorHAnsi" w:cstheme="majorHAnsi"/>
        </w:rPr>
        <w:t xml:space="preserve">con +132,928 </w:t>
      </w:r>
      <w:r w:rsidRPr="00995BBD">
        <w:rPr>
          <w:rFonts w:asciiTheme="majorHAnsi" w:hAnsiTheme="majorHAnsi" w:cstheme="majorHAnsi"/>
        </w:rPr>
        <w:t>y A</w:t>
      </w:r>
      <w:r w:rsidR="00BF579B" w:rsidRPr="00995BBD">
        <w:rPr>
          <w:rFonts w:asciiTheme="majorHAnsi" w:hAnsiTheme="majorHAnsi" w:cstheme="majorHAnsi"/>
        </w:rPr>
        <w:t>zul</w:t>
      </w:r>
      <w:r w:rsidRPr="00995BBD">
        <w:rPr>
          <w:rFonts w:asciiTheme="majorHAnsi" w:hAnsiTheme="majorHAnsi" w:cstheme="majorHAnsi"/>
        </w:rPr>
        <w:t xml:space="preserve"> </w:t>
      </w:r>
      <w:r w:rsidR="00995BBD" w:rsidRPr="00995BBD">
        <w:rPr>
          <w:rFonts w:asciiTheme="majorHAnsi" w:hAnsiTheme="majorHAnsi" w:cstheme="majorHAnsi"/>
        </w:rPr>
        <w:t>+129,284.</w:t>
      </w:r>
    </w:p>
    <w:p w14:paraId="07855447" w14:textId="12E0BEA8" w:rsidR="000F48C4" w:rsidRDefault="00617155" w:rsidP="0004635F">
      <w:pPr>
        <w:rPr>
          <w:rFonts w:asciiTheme="majorHAnsi" w:hAnsiTheme="majorHAnsi" w:cstheme="majorHAnsi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A19E582" wp14:editId="1ED31554">
            <wp:simplePos x="0" y="0"/>
            <wp:positionH relativeFrom="column">
              <wp:posOffset>4375785</wp:posOffset>
            </wp:positionH>
            <wp:positionV relativeFrom="paragraph">
              <wp:posOffset>478790</wp:posOffset>
            </wp:positionV>
            <wp:extent cx="4168140" cy="2048510"/>
            <wp:effectExtent l="0" t="0" r="3810" b="8890"/>
            <wp:wrapSquare wrapText="bothSides"/>
            <wp:docPr id="479460826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176ED105-B6DA-76A1-3162-5A08168C71D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48C4">
        <w:rPr>
          <w:rFonts w:asciiTheme="majorHAnsi" w:hAnsiTheme="majorHAnsi" w:cstheme="majorHAnsi"/>
        </w:rPr>
        <w:t xml:space="preserve">La ruta con </w:t>
      </w:r>
      <w:r w:rsidR="00A005F4">
        <w:rPr>
          <w:rFonts w:asciiTheme="majorHAnsi" w:hAnsiTheme="majorHAnsi" w:cstheme="majorHAnsi"/>
        </w:rPr>
        <w:t>el mayor n</w:t>
      </w:r>
      <w:r w:rsidR="005F17BD">
        <w:rPr>
          <w:rFonts w:asciiTheme="majorHAnsi" w:hAnsiTheme="majorHAnsi" w:cstheme="majorHAnsi"/>
        </w:rPr>
        <w:t>ú</w:t>
      </w:r>
      <w:r w:rsidR="00A005F4">
        <w:rPr>
          <w:rFonts w:asciiTheme="majorHAnsi" w:hAnsiTheme="majorHAnsi" w:cstheme="majorHAnsi"/>
        </w:rPr>
        <w:t xml:space="preserve">mero de asientos añadidos fue </w:t>
      </w:r>
      <w:proofErr w:type="spellStart"/>
      <w:r w:rsidR="00A005F4">
        <w:rPr>
          <w:rFonts w:asciiTheme="majorHAnsi" w:hAnsiTheme="majorHAnsi" w:cstheme="majorHAnsi"/>
        </w:rPr>
        <w:t>Congonhas</w:t>
      </w:r>
      <w:proofErr w:type="spellEnd"/>
      <w:r w:rsidR="00A005F4">
        <w:rPr>
          <w:rFonts w:asciiTheme="majorHAnsi" w:hAnsiTheme="majorHAnsi" w:cstheme="majorHAnsi"/>
        </w:rPr>
        <w:t>-Santos Dumont con 199,838 sillas adicionales vs. agosto de 2019</w:t>
      </w:r>
      <w:r w:rsidR="0067170E">
        <w:rPr>
          <w:rFonts w:asciiTheme="majorHAnsi" w:hAnsiTheme="majorHAnsi" w:cstheme="majorHAnsi"/>
        </w:rPr>
        <w:t xml:space="preserve">, gran parte de estas </w:t>
      </w:r>
      <w:r w:rsidR="008326F7">
        <w:rPr>
          <w:rFonts w:asciiTheme="majorHAnsi" w:hAnsiTheme="majorHAnsi" w:cstheme="majorHAnsi"/>
        </w:rPr>
        <w:t xml:space="preserve">sillas fueron </w:t>
      </w:r>
      <w:r w:rsidR="0067170E">
        <w:rPr>
          <w:rFonts w:asciiTheme="majorHAnsi" w:hAnsiTheme="majorHAnsi" w:cstheme="majorHAnsi"/>
        </w:rPr>
        <w:t>añadidas por</w:t>
      </w:r>
      <w:r w:rsidR="00460C67">
        <w:rPr>
          <w:rFonts w:asciiTheme="majorHAnsi" w:hAnsiTheme="majorHAnsi" w:cstheme="majorHAnsi"/>
        </w:rPr>
        <w:t xml:space="preserve"> la </w:t>
      </w:r>
      <w:r w:rsidR="00007641">
        <w:rPr>
          <w:rFonts w:asciiTheme="majorHAnsi" w:hAnsiTheme="majorHAnsi" w:cstheme="majorHAnsi"/>
        </w:rPr>
        <w:t>aerolínea</w:t>
      </w:r>
      <w:r w:rsidR="00460C67">
        <w:rPr>
          <w:rFonts w:asciiTheme="majorHAnsi" w:hAnsiTheme="majorHAnsi" w:cstheme="majorHAnsi"/>
        </w:rPr>
        <w:t xml:space="preserve"> GOL</w:t>
      </w:r>
      <w:ins w:id="53" w:author="Juan Sarmiento" w:date="2023-10-03T18:08:00Z">
        <w:r w:rsidR="00741965">
          <w:rPr>
            <w:rFonts w:asciiTheme="majorHAnsi" w:hAnsiTheme="majorHAnsi" w:cstheme="majorHAnsi"/>
          </w:rPr>
          <w:t>, LATAM</w:t>
        </w:r>
      </w:ins>
      <w:ins w:id="54" w:author="Juan Sarmiento" w:date="2023-10-03T18:07:00Z">
        <w:r w:rsidR="00741965">
          <w:rPr>
            <w:rFonts w:asciiTheme="majorHAnsi" w:hAnsiTheme="majorHAnsi" w:cstheme="majorHAnsi"/>
          </w:rPr>
          <w:t xml:space="preserve"> </w:t>
        </w:r>
        <w:r w:rsidR="00741965">
          <w:rPr>
            <w:rFonts w:asciiTheme="majorHAnsi" w:hAnsiTheme="majorHAnsi" w:cstheme="majorHAnsi"/>
          </w:rPr>
          <w:t>y Azul</w:t>
        </w:r>
      </w:ins>
      <w:r w:rsidR="00460C67">
        <w:rPr>
          <w:rFonts w:asciiTheme="majorHAnsi" w:hAnsiTheme="majorHAnsi" w:cstheme="majorHAnsi"/>
        </w:rPr>
        <w:t xml:space="preserve"> (+55,668</w:t>
      </w:r>
      <w:ins w:id="55" w:author="Juan Sarmiento" w:date="2023-10-03T18:08:00Z">
        <w:r w:rsidR="00741965">
          <w:rPr>
            <w:rFonts w:asciiTheme="majorHAnsi" w:hAnsiTheme="majorHAnsi" w:cstheme="majorHAnsi"/>
          </w:rPr>
          <w:t>, 55,278</w:t>
        </w:r>
      </w:ins>
      <w:ins w:id="56" w:author="Juan Sarmiento" w:date="2023-10-03T18:07:00Z">
        <w:r w:rsidR="00741965">
          <w:rPr>
            <w:rFonts w:asciiTheme="majorHAnsi" w:hAnsiTheme="majorHAnsi" w:cstheme="majorHAnsi"/>
          </w:rPr>
          <w:t xml:space="preserve"> y </w:t>
        </w:r>
      </w:ins>
      <w:ins w:id="57" w:author="Juan Sarmiento" w:date="2023-10-03T18:08:00Z">
        <w:r w:rsidR="00741965">
          <w:rPr>
            <w:rFonts w:asciiTheme="majorHAnsi" w:hAnsiTheme="majorHAnsi" w:cstheme="majorHAnsi"/>
          </w:rPr>
          <w:t>88,892 respectivamente</w:t>
        </w:r>
      </w:ins>
      <w:r w:rsidR="0067170E">
        <w:rPr>
          <w:rFonts w:asciiTheme="majorHAnsi" w:hAnsiTheme="majorHAnsi" w:cstheme="majorHAnsi"/>
        </w:rPr>
        <w:t xml:space="preserve"> vs 2019</w:t>
      </w:r>
      <w:r w:rsidR="00CB0C4E">
        <w:rPr>
          <w:rFonts w:asciiTheme="majorHAnsi" w:hAnsiTheme="majorHAnsi" w:cstheme="majorHAnsi"/>
        </w:rPr>
        <w:t>)</w:t>
      </w:r>
    </w:p>
    <w:p w14:paraId="2633D6BF" w14:textId="7CA8A3F0" w:rsidR="00376ED0" w:rsidRPr="00F6062C" w:rsidRDefault="0042036D" w:rsidP="004A59EA">
      <w:pPr>
        <w:rPr>
          <w:rFonts w:asciiTheme="majorHAnsi" w:hAnsiTheme="majorHAnsi" w:cstheme="majorHAnsi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19721D2" wp14:editId="1CCF3F52">
            <wp:simplePos x="0" y="0"/>
            <wp:positionH relativeFrom="column">
              <wp:posOffset>0</wp:posOffset>
            </wp:positionH>
            <wp:positionV relativeFrom="paragraph">
              <wp:posOffset>-2721</wp:posOffset>
            </wp:positionV>
            <wp:extent cx="4093029" cy="2041071"/>
            <wp:effectExtent l="0" t="0" r="3175" b="0"/>
            <wp:wrapSquare wrapText="bothSides"/>
            <wp:docPr id="271753338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40131B41-98C6-80C1-4C85-AEF5346F1F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</w:p>
    <w:p w14:paraId="653C4906" w14:textId="05E7BC6A" w:rsidR="004A59EA" w:rsidRDefault="004A59EA" w:rsidP="004A59EA">
      <w:pPr>
        <w:rPr>
          <w:rFonts w:cstheme="minorHAnsi"/>
          <w:sz w:val="16"/>
          <w:szCs w:val="16"/>
        </w:rPr>
      </w:pPr>
      <w:r w:rsidRPr="00731EB2">
        <w:rPr>
          <w:rFonts w:cstheme="minorHAnsi"/>
          <w:color w:val="000000" w:themeColor="text1"/>
          <w:sz w:val="16"/>
          <w:szCs w:val="16"/>
        </w:rPr>
        <w:t xml:space="preserve">Fuente: </w:t>
      </w:r>
      <w:r w:rsidRPr="00731EB2">
        <w:rPr>
          <w:rFonts w:cstheme="minorHAnsi"/>
          <w:sz w:val="16"/>
          <w:szCs w:val="16"/>
        </w:rPr>
        <w:t>Análisis ALTA, elaborado con datos de Amadeus</w:t>
      </w:r>
    </w:p>
    <w:p w14:paraId="47C175D0" w14:textId="3CECD88C" w:rsidR="00011B10" w:rsidRPr="004A59EA" w:rsidRDefault="0042036D" w:rsidP="004A59EA">
      <w:pPr>
        <w:rPr>
          <w:rFonts w:cstheme="minorHAnsi"/>
          <w:sz w:val="16"/>
          <w:szCs w:val="16"/>
        </w:rPr>
      </w:pPr>
      <w:r>
        <w:rPr>
          <w:rFonts w:cstheme="minorHAnsi"/>
          <w:b/>
          <w:bCs/>
          <w:color w:val="7030A0"/>
          <w:sz w:val="28"/>
          <w:szCs w:val="28"/>
        </w:rPr>
        <w:tab/>
      </w:r>
    </w:p>
    <w:p w14:paraId="1CD4F8A8" w14:textId="43A00139" w:rsidR="00C04C9F" w:rsidRPr="00954F40" w:rsidRDefault="00635C5C">
      <w:pPr>
        <w:rPr>
          <w:rFonts w:cstheme="minorHAnsi"/>
          <w:b/>
          <w:bCs/>
          <w:color w:val="7030A0"/>
          <w:sz w:val="28"/>
          <w:szCs w:val="28"/>
        </w:rPr>
      </w:pPr>
      <w:r>
        <w:rPr>
          <w:rFonts w:cstheme="minorHAnsi"/>
          <w:b/>
          <w:bCs/>
          <w:color w:val="7030A0"/>
          <w:sz w:val="28"/>
          <w:szCs w:val="28"/>
        </w:rPr>
        <w:t>Mercado Internacional</w:t>
      </w:r>
    </w:p>
    <w:p w14:paraId="0F98DB1C" w14:textId="4A342057" w:rsidR="007B5062" w:rsidRPr="007B5062" w:rsidRDefault="00DB1F63" w:rsidP="007B5062">
      <w:pPr>
        <w:rPr>
          <w:rFonts w:asciiTheme="majorHAnsi" w:hAnsiTheme="majorHAnsi" w:cstheme="majorBidi"/>
          <w:lang w:val="es-ES"/>
        </w:rPr>
      </w:pPr>
      <w:r>
        <w:rPr>
          <w:rFonts w:asciiTheme="majorHAnsi" w:hAnsiTheme="majorHAnsi" w:cstheme="majorBidi"/>
        </w:rPr>
        <w:t xml:space="preserve">En agosto, </w:t>
      </w:r>
      <w:r>
        <w:rPr>
          <w:rFonts w:asciiTheme="majorHAnsi" w:hAnsiTheme="majorHAnsi" w:cstheme="majorBidi"/>
          <w:lang w:val="es-ES"/>
        </w:rPr>
        <w:t>l</w:t>
      </w:r>
      <w:r w:rsidR="007B5062" w:rsidRPr="007B5062">
        <w:rPr>
          <w:rFonts w:asciiTheme="majorHAnsi" w:hAnsiTheme="majorHAnsi" w:cstheme="majorBidi"/>
          <w:lang w:val="es-ES"/>
        </w:rPr>
        <w:t>a República Dominicana,</w:t>
      </w:r>
      <w:r>
        <w:rPr>
          <w:rFonts w:asciiTheme="majorHAnsi" w:hAnsiTheme="majorHAnsi" w:cstheme="majorBidi"/>
          <w:lang w:val="es-ES"/>
        </w:rPr>
        <w:t xml:space="preserve"> </w:t>
      </w:r>
      <w:r w:rsidR="007B5062" w:rsidRPr="007B5062">
        <w:rPr>
          <w:rFonts w:asciiTheme="majorHAnsi" w:hAnsiTheme="majorHAnsi" w:cstheme="majorBidi"/>
          <w:lang w:val="es-ES"/>
        </w:rPr>
        <w:t xml:space="preserve">mostró un crecimiento del 30%, </w:t>
      </w:r>
      <w:r w:rsidR="00FB79CA">
        <w:rPr>
          <w:rFonts w:asciiTheme="majorHAnsi" w:hAnsiTheme="majorHAnsi" w:cstheme="majorBidi"/>
          <w:lang w:val="es-ES"/>
        </w:rPr>
        <w:t xml:space="preserve">al igual que el mes de julio, </w:t>
      </w:r>
      <w:r w:rsidR="007B5062">
        <w:rPr>
          <w:rFonts w:asciiTheme="majorHAnsi" w:hAnsiTheme="majorHAnsi" w:cstheme="majorBidi"/>
          <w:lang w:val="es-ES"/>
        </w:rPr>
        <w:t>transportando</w:t>
      </w:r>
      <w:r w:rsidR="007B5062" w:rsidRPr="007B5062">
        <w:rPr>
          <w:rFonts w:asciiTheme="majorHAnsi" w:hAnsiTheme="majorHAnsi" w:cstheme="majorBidi"/>
          <w:lang w:val="es-ES"/>
        </w:rPr>
        <w:t xml:space="preserve"> 3</w:t>
      </w:r>
      <w:r w:rsidR="00FB7576">
        <w:rPr>
          <w:rFonts w:asciiTheme="majorHAnsi" w:hAnsiTheme="majorHAnsi" w:cstheme="majorBidi"/>
          <w:lang w:val="es-ES"/>
        </w:rPr>
        <w:t>64</w:t>
      </w:r>
      <w:r w:rsidR="007B5062" w:rsidRPr="007B5062">
        <w:rPr>
          <w:rFonts w:asciiTheme="majorHAnsi" w:hAnsiTheme="majorHAnsi" w:cstheme="majorBidi"/>
          <w:lang w:val="es-ES"/>
        </w:rPr>
        <w:t>,</w:t>
      </w:r>
      <w:r w:rsidR="00FB7576">
        <w:rPr>
          <w:rFonts w:asciiTheme="majorHAnsi" w:hAnsiTheme="majorHAnsi" w:cstheme="majorBidi"/>
          <w:lang w:val="es-ES"/>
        </w:rPr>
        <w:t>323</w:t>
      </w:r>
      <w:r w:rsidR="007B5062" w:rsidRPr="007B5062">
        <w:rPr>
          <w:rFonts w:asciiTheme="majorHAnsi" w:hAnsiTheme="majorHAnsi" w:cstheme="majorBidi"/>
          <w:lang w:val="es-ES"/>
        </w:rPr>
        <w:t xml:space="preserve"> pasajeros adicionales. </w:t>
      </w:r>
      <w:r w:rsidR="007B5062">
        <w:rPr>
          <w:rFonts w:asciiTheme="majorHAnsi" w:hAnsiTheme="majorHAnsi" w:cstheme="majorBidi"/>
          <w:lang w:val="es-ES"/>
        </w:rPr>
        <w:t>Este aumento</w:t>
      </w:r>
      <w:r w:rsidR="007B5062" w:rsidRPr="007B5062">
        <w:rPr>
          <w:rFonts w:asciiTheme="majorHAnsi" w:hAnsiTheme="majorHAnsi" w:cstheme="majorBidi"/>
          <w:lang w:val="es-ES"/>
        </w:rPr>
        <w:t xml:space="preserve"> estuvo impulsad</w:t>
      </w:r>
      <w:r w:rsidR="007B5062">
        <w:rPr>
          <w:rFonts w:asciiTheme="majorHAnsi" w:hAnsiTheme="majorHAnsi" w:cstheme="majorBidi"/>
          <w:lang w:val="es-ES"/>
        </w:rPr>
        <w:t>o</w:t>
      </w:r>
      <w:r w:rsidR="007B5062" w:rsidRPr="007B5062">
        <w:rPr>
          <w:rFonts w:asciiTheme="majorHAnsi" w:hAnsiTheme="majorHAnsi" w:cstheme="majorBidi"/>
          <w:lang w:val="es-ES"/>
        </w:rPr>
        <w:t xml:space="preserve"> por</w:t>
      </w:r>
      <w:r w:rsidR="00C52C05">
        <w:rPr>
          <w:rFonts w:asciiTheme="majorHAnsi" w:hAnsiTheme="majorHAnsi" w:cstheme="majorBidi"/>
          <w:lang w:val="es-ES"/>
        </w:rPr>
        <w:t xml:space="preserve"> el incremento en vuelos operados para las</w:t>
      </w:r>
      <w:r w:rsidR="007B5062" w:rsidRPr="007B5062">
        <w:rPr>
          <w:rFonts w:asciiTheme="majorHAnsi" w:hAnsiTheme="majorHAnsi" w:cstheme="majorBidi"/>
          <w:lang w:val="es-ES"/>
        </w:rPr>
        <w:t xml:space="preserve"> rutas </w:t>
      </w:r>
      <w:r w:rsidR="00D65310">
        <w:rPr>
          <w:rFonts w:asciiTheme="majorHAnsi" w:hAnsiTheme="majorHAnsi" w:cstheme="majorBidi"/>
          <w:lang w:val="es-ES"/>
        </w:rPr>
        <w:t xml:space="preserve">desde Costa Rica </w:t>
      </w:r>
      <w:r w:rsidR="00697622">
        <w:rPr>
          <w:rFonts w:asciiTheme="majorHAnsi" w:hAnsiTheme="majorHAnsi" w:cstheme="majorBidi"/>
          <w:lang w:val="es-ES"/>
        </w:rPr>
        <w:t xml:space="preserve">y Colombia </w:t>
      </w:r>
      <w:r w:rsidR="007B5062" w:rsidRPr="007B5062">
        <w:rPr>
          <w:rFonts w:asciiTheme="majorHAnsi" w:hAnsiTheme="majorHAnsi" w:cstheme="majorBidi"/>
          <w:lang w:val="es-ES"/>
        </w:rPr>
        <w:t xml:space="preserve">que crecieron un </w:t>
      </w:r>
      <w:r w:rsidR="007B5062">
        <w:rPr>
          <w:rFonts w:asciiTheme="majorHAnsi" w:hAnsiTheme="majorHAnsi" w:cstheme="majorBidi"/>
          <w:lang w:val="es-ES"/>
        </w:rPr>
        <w:t>2</w:t>
      </w:r>
      <w:r w:rsidR="004E2D68">
        <w:rPr>
          <w:rFonts w:asciiTheme="majorHAnsi" w:hAnsiTheme="majorHAnsi" w:cstheme="majorBidi"/>
          <w:lang w:val="es-ES"/>
        </w:rPr>
        <w:t>78</w:t>
      </w:r>
      <w:r w:rsidR="007B5062" w:rsidRPr="007B5062">
        <w:rPr>
          <w:rFonts w:asciiTheme="majorHAnsi" w:hAnsiTheme="majorHAnsi" w:cstheme="majorBidi"/>
          <w:lang w:val="es-ES"/>
        </w:rPr>
        <w:t xml:space="preserve">% y </w:t>
      </w:r>
      <w:r w:rsidR="004E2D68">
        <w:rPr>
          <w:rFonts w:asciiTheme="majorHAnsi" w:hAnsiTheme="majorHAnsi" w:cstheme="majorBidi"/>
          <w:lang w:val="es-ES"/>
        </w:rPr>
        <w:t>200</w:t>
      </w:r>
      <w:r w:rsidR="007B5062" w:rsidRPr="007B5062">
        <w:rPr>
          <w:rFonts w:asciiTheme="majorHAnsi" w:hAnsiTheme="majorHAnsi" w:cstheme="majorBidi"/>
          <w:lang w:val="es-ES"/>
        </w:rPr>
        <w:t>%</w:t>
      </w:r>
      <w:r w:rsidR="00697622">
        <w:rPr>
          <w:rFonts w:asciiTheme="majorHAnsi" w:hAnsiTheme="majorHAnsi" w:cstheme="majorBidi"/>
          <w:lang w:val="es-ES"/>
        </w:rPr>
        <w:t xml:space="preserve"> respectivamente.</w:t>
      </w:r>
    </w:p>
    <w:p w14:paraId="7374EDE2" w14:textId="4E723E58" w:rsidR="007B5062" w:rsidRPr="007B5062" w:rsidRDefault="007B5062" w:rsidP="007B5062">
      <w:pPr>
        <w:rPr>
          <w:rFonts w:asciiTheme="majorHAnsi" w:hAnsiTheme="majorHAnsi" w:cstheme="majorBidi"/>
          <w:lang w:val="es-ES"/>
        </w:rPr>
      </w:pPr>
      <w:r w:rsidRPr="007B5062">
        <w:rPr>
          <w:rFonts w:asciiTheme="majorHAnsi" w:hAnsiTheme="majorHAnsi" w:cstheme="majorBidi"/>
          <w:lang w:val="es-ES"/>
        </w:rPr>
        <w:t>México reflejó un crecimiento del 1</w:t>
      </w:r>
      <w:r w:rsidR="00320A7C">
        <w:rPr>
          <w:rFonts w:asciiTheme="majorHAnsi" w:hAnsiTheme="majorHAnsi" w:cstheme="majorBidi"/>
          <w:lang w:val="es-ES"/>
        </w:rPr>
        <w:t>3</w:t>
      </w:r>
      <w:r w:rsidRPr="007B5062">
        <w:rPr>
          <w:rFonts w:asciiTheme="majorHAnsi" w:hAnsiTheme="majorHAnsi" w:cstheme="majorBidi"/>
          <w:lang w:val="es-ES"/>
        </w:rPr>
        <w:t xml:space="preserve">% en su tráfico internacional, con rutas </w:t>
      </w:r>
      <w:r>
        <w:rPr>
          <w:rFonts w:asciiTheme="majorHAnsi" w:hAnsiTheme="majorHAnsi" w:cstheme="majorBidi"/>
          <w:lang w:val="es-ES"/>
        </w:rPr>
        <w:t xml:space="preserve">destacadas </w:t>
      </w:r>
      <w:r w:rsidRPr="007B5062">
        <w:rPr>
          <w:rFonts w:asciiTheme="majorHAnsi" w:hAnsiTheme="majorHAnsi" w:cstheme="majorBidi"/>
          <w:lang w:val="es-ES"/>
        </w:rPr>
        <w:t xml:space="preserve">como Cancún-Dallas Fort Worth, que tuvo un alza del </w:t>
      </w:r>
      <w:r w:rsidR="00294B21">
        <w:rPr>
          <w:rFonts w:asciiTheme="majorHAnsi" w:hAnsiTheme="majorHAnsi" w:cstheme="majorBidi"/>
          <w:lang w:val="es-ES"/>
        </w:rPr>
        <w:t>25</w:t>
      </w:r>
      <w:r w:rsidRPr="007B5062">
        <w:rPr>
          <w:rFonts w:asciiTheme="majorHAnsi" w:hAnsiTheme="majorHAnsi" w:cstheme="majorBidi"/>
          <w:lang w:val="es-ES"/>
        </w:rPr>
        <w:t>%</w:t>
      </w:r>
      <w:r>
        <w:rPr>
          <w:rFonts w:asciiTheme="majorHAnsi" w:hAnsiTheme="majorHAnsi" w:cstheme="majorBidi"/>
          <w:lang w:val="es-ES"/>
        </w:rPr>
        <w:t xml:space="preserve"> en el número de vuelos ofertados</w:t>
      </w:r>
      <w:r w:rsidR="005D4FBF">
        <w:rPr>
          <w:rFonts w:asciiTheme="majorHAnsi" w:hAnsiTheme="majorHAnsi" w:cstheme="majorBidi"/>
          <w:lang w:val="es-ES"/>
        </w:rPr>
        <w:t xml:space="preserve"> </w:t>
      </w:r>
      <w:r w:rsidR="00CB0C4E">
        <w:rPr>
          <w:rFonts w:asciiTheme="majorHAnsi" w:hAnsiTheme="majorHAnsi" w:cstheme="majorBidi"/>
          <w:lang w:val="es-ES"/>
        </w:rPr>
        <w:t>y,</w:t>
      </w:r>
      <w:r w:rsidR="005D4FBF">
        <w:rPr>
          <w:rFonts w:asciiTheme="majorHAnsi" w:hAnsiTheme="majorHAnsi" w:cstheme="majorBidi"/>
          <w:lang w:val="es-ES"/>
        </w:rPr>
        <w:t xml:space="preserve"> asimismo, la ruta </w:t>
      </w:r>
      <w:r w:rsidR="00D446F7">
        <w:rPr>
          <w:rFonts w:asciiTheme="majorHAnsi" w:hAnsiTheme="majorHAnsi" w:cstheme="majorBidi"/>
          <w:lang w:val="es-ES"/>
        </w:rPr>
        <w:t>Cancún</w:t>
      </w:r>
      <w:r w:rsidR="005D4FBF">
        <w:rPr>
          <w:rFonts w:asciiTheme="majorHAnsi" w:hAnsiTheme="majorHAnsi" w:cstheme="majorBidi"/>
          <w:lang w:val="es-ES"/>
        </w:rPr>
        <w:t>-</w:t>
      </w:r>
      <w:r w:rsidR="00A043CD">
        <w:rPr>
          <w:rFonts w:asciiTheme="majorHAnsi" w:hAnsiTheme="majorHAnsi" w:cstheme="majorBidi"/>
          <w:lang w:val="es-ES"/>
        </w:rPr>
        <w:t>Houston</w:t>
      </w:r>
      <w:r w:rsidR="006A16FB">
        <w:rPr>
          <w:rFonts w:asciiTheme="majorHAnsi" w:hAnsiTheme="majorHAnsi" w:cstheme="majorBidi"/>
          <w:lang w:val="es-ES"/>
        </w:rPr>
        <w:t xml:space="preserve"> con un aumento del 34%.</w:t>
      </w:r>
      <w:r w:rsidRPr="007B5062">
        <w:rPr>
          <w:rFonts w:asciiTheme="majorHAnsi" w:hAnsiTheme="majorHAnsi" w:cstheme="majorBidi"/>
          <w:lang w:val="es-ES"/>
        </w:rPr>
        <w:t xml:space="preserve"> Las </w:t>
      </w:r>
      <w:r>
        <w:rPr>
          <w:rFonts w:asciiTheme="majorHAnsi" w:hAnsiTheme="majorHAnsi" w:cstheme="majorBidi"/>
          <w:lang w:val="es-ES"/>
        </w:rPr>
        <w:t>rutas</w:t>
      </w:r>
      <w:r w:rsidRPr="007B5062">
        <w:rPr>
          <w:rFonts w:asciiTheme="majorHAnsi" w:hAnsiTheme="majorHAnsi" w:cstheme="majorBidi"/>
          <w:lang w:val="es-ES"/>
        </w:rPr>
        <w:t xml:space="preserve"> </w:t>
      </w:r>
      <w:r w:rsidR="00D446F7">
        <w:rPr>
          <w:rFonts w:asciiTheme="majorHAnsi" w:hAnsiTheme="majorHAnsi" w:cstheme="majorBidi"/>
          <w:lang w:val="es-ES"/>
        </w:rPr>
        <w:t>desde</w:t>
      </w:r>
      <w:r w:rsidRPr="007B5062">
        <w:rPr>
          <w:rFonts w:asciiTheme="majorHAnsi" w:hAnsiTheme="majorHAnsi" w:cstheme="majorBidi"/>
          <w:lang w:val="es-ES"/>
        </w:rPr>
        <w:t xml:space="preserve"> </w:t>
      </w:r>
      <w:r w:rsidR="00353EC5">
        <w:rPr>
          <w:rFonts w:asciiTheme="majorHAnsi" w:hAnsiTheme="majorHAnsi" w:cstheme="majorBidi"/>
          <w:lang w:val="es-ES"/>
        </w:rPr>
        <w:t xml:space="preserve">Costa Rica </w:t>
      </w:r>
      <w:r w:rsidRPr="007B5062">
        <w:rPr>
          <w:rFonts w:asciiTheme="majorHAnsi" w:hAnsiTheme="majorHAnsi" w:cstheme="majorBidi"/>
          <w:lang w:val="es-ES"/>
        </w:rPr>
        <w:t xml:space="preserve">y </w:t>
      </w:r>
      <w:r w:rsidR="00B679E4">
        <w:rPr>
          <w:rFonts w:asciiTheme="majorHAnsi" w:hAnsiTheme="majorHAnsi" w:cstheme="majorBidi"/>
          <w:lang w:val="es-ES"/>
        </w:rPr>
        <w:t xml:space="preserve">Republica Dominicana </w:t>
      </w:r>
      <w:r w:rsidRPr="007B5062">
        <w:rPr>
          <w:rFonts w:asciiTheme="majorHAnsi" w:hAnsiTheme="majorHAnsi" w:cstheme="majorBidi"/>
          <w:lang w:val="es-ES"/>
        </w:rPr>
        <w:t xml:space="preserve">también mostraron aumentos de </w:t>
      </w:r>
      <w:r w:rsidR="00C02E7D">
        <w:rPr>
          <w:rFonts w:asciiTheme="majorHAnsi" w:hAnsiTheme="majorHAnsi" w:cstheme="majorBidi"/>
          <w:lang w:val="es-ES"/>
        </w:rPr>
        <w:t>35</w:t>
      </w:r>
      <w:r w:rsidRPr="007B5062">
        <w:rPr>
          <w:rFonts w:asciiTheme="majorHAnsi" w:hAnsiTheme="majorHAnsi" w:cstheme="majorBidi"/>
          <w:lang w:val="es-ES"/>
        </w:rPr>
        <w:t>% y 2</w:t>
      </w:r>
      <w:r w:rsidR="00B679E4">
        <w:rPr>
          <w:rFonts w:asciiTheme="majorHAnsi" w:hAnsiTheme="majorHAnsi" w:cstheme="majorBidi"/>
          <w:lang w:val="es-ES"/>
        </w:rPr>
        <w:t>56</w:t>
      </w:r>
      <w:r w:rsidRPr="007B5062">
        <w:rPr>
          <w:rFonts w:asciiTheme="majorHAnsi" w:hAnsiTheme="majorHAnsi" w:cstheme="majorBidi"/>
          <w:lang w:val="es-ES"/>
        </w:rPr>
        <w:t>%, respectivamente.</w:t>
      </w:r>
    </w:p>
    <w:p w14:paraId="514A2B6B" w14:textId="1C27F91A" w:rsidR="00AA04DD" w:rsidRDefault="00A523E9" w:rsidP="5F7BC280">
      <w:pPr>
        <w:jc w:val="both"/>
        <w:rPr>
          <w:rFonts w:asciiTheme="majorHAnsi" w:hAnsiTheme="majorHAnsi" w:cstheme="majorBidi"/>
          <w:lang w:val="es-ES"/>
        </w:rPr>
      </w:pPr>
      <w:r>
        <w:rPr>
          <w:rFonts w:asciiTheme="majorHAnsi" w:hAnsiTheme="majorHAnsi" w:cstheme="majorBidi"/>
          <w:lang w:val="es-ES"/>
        </w:rPr>
        <w:t>Brasil</w:t>
      </w:r>
      <w:r w:rsidR="004818BF">
        <w:rPr>
          <w:rFonts w:asciiTheme="majorHAnsi" w:hAnsiTheme="majorHAnsi" w:cstheme="majorBidi"/>
          <w:lang w:val="es-ES"/>
        </w:rPr>
        <w:t xml:space="preserve">, Argentina y Chile, </w:t>
      </w:r>
      <w:r w:rsidR="007B5062" w:rsidRPr="007B5062">
        <w:rPr>
          <w:rFonts w:asciiTheme="majorHAnsi" w:hAnsiTheme="majorHAnsi" w:cstheme="majorBidi"/>
          <w:lang w:val="es-ES"/>
        </w:rPr>
        <w:t>mercados internacionales</w:t>
      </w:r>
      <w:r w:rsidR="004818BF">
        <w:rPr>
          <w:rFonts w:asciiTheme="majorHAnsi" w:hAnsiTheme="majorHAnsi" w:cstheme="majorBidi"/>
          <w:lang w:val="es-ES"/>
        </w:rPr>
        <w:t xml:space="preserve"> </w:t>
      </w:r>
      <w:r w:rsidR="007B5062" w:rsidRPr="007B5062">
        <w:rPr>
          <w:rFonts w:asciiTheme="majorHAnsi" w:hAnsiTheme="majorHAnsi" w:cstheme="majorBidi"/>
          <w:lang w:val="es-ES"/>
        </w:rPr>
        <w:t xml:space="preserve">grandes aún se encuentran </w:t>
      </w:r>
      <w:r w:rsidR="0046497D">
        <w:rPr>
          <w:rFonts w:asciiTheme="majorHAnsi" w:hAnsiTheme="majorHAnsi" w:cstheme="majorBidi"/>
          <w:lang w:val="es-ES"/>
        </w:rPr>
        <w:t xml:space="preserve">por debajo de los </w:t>
      </w:r>
      <w:r w:rsidR="007B5062" w:rsidRPr="007B5062">
        <w:rPr>
          <w:rFonts w:asciiTheme="majorHAnsi" w:hAnsiTheme="majorHAnsi" w:cstheme="majorBidi"/>
          <w:lang w:val="es-ES"/>
        </w:rPr>
        <w:t xml:space="preserve">volúmenes de </w:t>
      </w:r>
      <w:r w:rsidR="0046497D">
        <w:rPr>
          <w:rFonts w:asciiTheme="majorHAnsi" w:hAnsiTheme="majorHAnsi" w:cstheme="majorBidi"/>
          <w:lang w:val="es-ES"/>
        </w:rPr>
        <w:t xml:space="preserve">tráfico </w:t>
      </w:r>
      <w:r w:rsidR="007B5062" w:rsidRPr="007B5062">
        <w:rPr>
          <w:rFonts w:asciiTheme="majorHAnsi" w:hAnsiTheme="majorHAnsi" w:cstheme="majorBidi"/>
          <w:lang w:val="es-ES"/>
        </w:rPr>
        <w:t xml:space="preserve">respecto a </w:t>
      </w:r>
      <w:r w:rsidR="00755318">
        <w:rPr>
          <w:rFonts w:asciiTheme="majorHAnsi" w:hAnsiTheme="majorHAnsi" w:cstheme="majorBidi"/>
          <w:lang w:val="es-ES"/>
        </w:rPr>
        <w:t>agosto</w:t>
      </w:r>
      <w:r w:rsidR="007B5062" w:rsidRPr="007B5062">
        <w:rPr>
          <w:rFonts w:asciiTheme="majorHAnsi" w:hAnsiTheme="majorHAnsi" w:cstheme="majorBidi"/>
          <w:lang w:val="es-ES"/>
        </w:rPr>
        <w:t xml:space="preserve"> ’19</w:t>
      </w:r>
      <w:r w:rsidR="0046497D">
        <w:rPr>
          <w:rFonts w:asciiTheme="majorHAnsi" w:hAnsiTheme="majorHAnsi" w:cstheme="majorBidi"/>
          <w:lang w:val="es-ES"/>
        </w:rPr>
        <w:t xml:space="preserve">. </w:t>
      </w:r>
      <w:r w:rsidR="007B5062" w:rsidRPr="007B5062">
        <w:rPr>
          <w:rFonts w:asciiTheme="majorHAnsi" w:hAnsiTheme="majorHAnsi" w:cstheme="majorBidi"/>
          <w:lang w:val="es-ES"/>
        </w:rPr>
        <w:t xml:space="preserve"> </w:t>
      </w:r>
      <w:r w:rsidR="0046497D">
        <w:rPr>
          <w:rFonts w:asciiTheme="majorHAnsi" w:hAnsiTheme="majorHAnsi" w:cstheme="majorBidi"/>
          <w:lang w:val="es-ES"/>
        </w:rPr>
        <w:t xml:space="preserve">A pesar de esto, </w:t>
      </w:r>
      <w:r w:rsidR="007B5062" w:rsidRPr="007B5062">
        <w:rPr>
          <w:rFonts w:asciiTheme="majorHAnsi" w:hAnsiTheme="majorHAnsi" w:cstheme="majorBidi"/>
          <w:lang w:val="es-ES"/>
        </w:rPr>
        <w:t>Brasil</w:t>
      </w:r>
      <w:r w:rsidR="0046497D">
        <w:rPr>
          <w:rFonts w:asciiTheme="majorHAnsi" w:hAnsiTheme="majorHAnsi" w:cstheme="majorBidi"/>
          <w:lang w:val="es-ES"/>
        </w:rPr>
        <w:t xml:space="preserve"> destacó </w:t>
      </w:r>
      <w:r w:rsidR="006F3152">
        <w:rPr>
          <w:rFonts w:asciiTheme="majorHAnsi" w:hAnsiTheme="majorHAnsi" w:cstheme="majorBidi"/>
          <w:lang w:val="es-ES"/>
        </w:rPr>
        <w:t>alcanzando 90%</w:t>
      </w:r>
      <w:r w:rsidR="00F17310">
        <w:rPr>
          <w:rFonts w:asciiTheme="majorHAnsi" w:hAnsiTheme="majorHAnsi" w:cstheme="majorBidi"/>
          <w:lang w:val="es-ES"/>
        </w:rPr>
        <w:t xml:space="preserve"> con un crecimiento de </w:t>
      </w:r>
      <w:r w:rsidR="00704DE6">
        <w:rPr>
          <w:rFonts w:asciiTheme="majorHAnsi" w:hAnsiTheme="majorHAnsi" w:cstheme="majorBidi"/>
          <w:lang w:val="es-ES"/>
        </w:rPr>
        <w:t xml:space="preserve">57% </w:t>
      </w:r>
      <w:r w:rsidR="00DF2315">
        <w:rPr>
          <w:rFonts w:asciiTheme="majorHAnsi" w:hAnsiTheme="majorHAnsi" w:cstheme="majorBidi"/>
          <w:lang w:val="es-ES"/>
        </w:rPr>
        <w:t xml:space="preserve">en el número de vuelos en </w:t>
      </w:r>
      <w:r w:rsidR="00704DE6">
        <w:rPr>
          <w:rFonts w:asciiTheme="majorHAnsi" w:hAnsiTheme="majorHAnsi" w:cstheme="majorBidi"/>
          <w:lang w:val="es-ES"/>
        </w:rPr>
        <w:t>las rutas con destino</w:t>
      </w:r>
      <w:r w:rsidR="00DF2315">
        <w:rPr>
          <w:rFonts w:asciiTheme="majorHAnsi" w:hAnsiTheme="majorHAnsi" w:cstheme="majorBidi"/>
          <w:lang w:val="es-ES"/>
        </w:rPr>
        <w:t xml:space="preserve"> a</w:t>
      </w:r>
      <w:r w:rsidR="00704DE6">
        <w:rPr>
          <w:rFonts w:asciiTheme="majorHAnsi" w:hAnsiTheme="majorHAnsi" w:cstheme="majorBidi"/>
          <w:lang w:val="es-ES"/>
        </w:rPr>
        <w:t xml:space="preserve"> Colombia</w:t>
      </w:r>
      <w:r w:rsidR="006F3152">
        <w:rPr>
          <w:rFonts w:asciiTheme="majorHAnsi" w:hAnsiTheme="majorHAnsi" w:cstheme="majorBidi"/>
          <w:lang w:val="es-ES"/>
        </w:rPr>
        <w:t xml:space="preserve">, </w:t>
      </w:r>
      <w:r w:rsidR="007B5062" w:rsidRPr="007B5062">
        <w:rPr>
          <w:rFonts w:asciiTheme="majorHAnsi" w:hAnsiTheme="majorHAnsi" w:cstheme="majorBidi"/>
          <w:lang w:val="es-ES"/>
        </w:rPr>
        <w:t xml:space="preserve">Argentina </w:t>
      </w:r>
      <w:r w:rsidR="006F3152">
        <w:rPr>
          <w:rFonts w:asciiTheme="majorHAnsi" w:hAnsiTheme="majorHAnsi" w:cstheme="majorBidi"/>
          <w:lang w:val="es-ES"/>
        </w:rPr>
        <w:t xml:space="preserve">tuvo </w:t>
      </w:r>
      <w:r w:rsidR="00E81286">
        <w:rPr>
          <w:rFonts w:asciiTheme="majorHAnsi" w:hAnsiTheme="majorHAnsi" w:cstheme="majorBidi"/>
          <w:lang w:val="es-ES"/>
        </w:rPr>
        <w:t xml:space="preserve">niveles de </w:t>
      </w:r>
      <w:r w:rsidR="00DB56A3">
        <w:rPr>
          <w:rFonts w:asciiTheme="majorHAnsi" w:hAnsiTheme="majorHAnsi" w:cstheme="majorBidi"/>
          <w:lang w:val="es-ES"/>
        </w:rPr>
        <w:t xml:space="preserve">85% </w:t>
      </w:r>
      <w:r w:rsidR="007B5062" w:rsidRPr="007B5062">
        <w:rPr>
          <w:rFonts w:asciiTheme="majorHAnsi" w:hAnsiTheme="majorHAnsi" w:cstheme="majorBidi"/>
          <w:lang w:val="es-ES"/>
        </w:rPr>
        <w:t>y Chile</w:t>
      </w:r>
      <w:r w:rsidR="00DB56A3">
        <w:rPr>
          <w:rFonts w:asciiTheme="majorHAnsi" w:hAnsiTheme="majorHAnsi" w:cstheme="majorBidi"/>
          <w:lang w:val="es-ES"/>
        </w:rPr>
        <w:t xml:space="preserve"> 87%</w:t>
      </w:r>
      <w:r w:rsidR="006957D1">
        <w:rPr>
          <w:rFonts w:asciiTheme="majorHAnsi" w:hAnsiTheme="majorHAnsi" w:cstheme="majorBidi"/>
          <w:lang w:val="es-ES"/>
        </w:rPr>
        <w:t>.</w:t>
      </w:r>
      <w:r w:rsidR="001F1A78">
        <w:rPr>
          <w:rFonts w:asciiTheme="majorHAnsi" w:hAnsiTheme="majorHAnsi" w:cstheme="majorBidi"/>
          <w:lang w:val="es-ES"/>
        </w:rPr>
        <w:t xml:space="preserve"> </w:t>
      </w:r>
      <w:r w:rsidR="00C76B80">
        <w:rPr>
          <w:rFonts w:asciiTheme="majorHAnsi" w:hAnsiTheme="majorHAnsi" w:cstheme="majorBidi"/>
          <w:lang w:val="es-ES"/>
        </w:rPr>
        <w:t xml:space="preserve">Perú </w:t>
      </w:r>
      <w:r w:rsidR="006161DE">
        <w:rPr>
          <w:rFonts w:asciiTheme="majorHAnsi" w:hAnsiTheme="majorHAnsi" w:cstheme="majorBidi"/>
          <w:lang w:val="es-ES"/>
        </w:rPr>
        <w:t xml:space="preserve">continua como </w:t>
      </w:r>
      <w:r w:rsidR="00C76B80">
        <w:rPr>
          <w:rFonts w:asciiTheme="majorHAnsi" w:hAnsiTheme="majorHAnsi" w:cstheme="majorBidi"/>
          <w:lang w:val="es-ES"/>
        </w:rPr>
        <w:t>el mercado más rezagado con 80% de los niveles de 2019 alcanzados</w:t>
      </w:r>
      <w:r w:rsidR="00975616">
        <w:rPr>
          <w:rFonts w:asciiTheme="majorHAnsi" w:hAnsiTheme="majorHAnsi" w:cstheme="majorBidi"/>
          <w:lang w:val="es-ES"/>
        </w:rPr>
        <w:t>; la ruta internacional más importante del país</w:t>
      </w:r>
      <w:r w:rsidR="006161DE">
        <w:rPr>
          <w:rFonts w:asciiTheme="majorHAnsi" w:hAnsiTheme="majorHAnsi" w:cstheme="majorBidi"/>
          <w:lang w:val="es-ES"/>
        </w:rPr>
        <w:t>,</w:t>
      </w:r>
      <w:r w:rsidR="00975616">
        <w:rPr>
          <w:rFonts w:asciiTheme="majorHAnsi" w:hAnsiTheme="majorHAnsi" w:cstheme="majorBidi"/>
          <w:lang w:val="es-ES"/>
        </w:rPr>
        <w:t xml:space="preserve"> Santiago</w:t>
      </w:r>
      <w:r w:rsidR="006161DE">
        <w:rPr>
          <w:rFonts w:asciiTheme="majorHAnsi" w:hAnsiTheme="majorHAnsi" w:cstheme="majorBidi"/>
          <w:lang w:val="es-ES"/>
        </w:rPr>
        <w:t>-</w:t>
      </w:r>
      <w:r w:rsidR="006840D5">
        <w:rPr>
          <w:rFonts w:asciiTheme="majorHAnsi" w:hAnsiTheme="majorHAnsi" w:cstheme="majorBidi"/>
          <w:lang w:val="es-ES"/>
        </w:rPr>
        <w:t>L</w:t>
      </w:r>
      <w:r w:rsidR="00975616">
        <w:rPr>
          <w:rFonts w:asciiTheme="majorHAnsi" w:hAnsiTheme="majorHAnsi" w:cstheme="majorBidi"/>
          <w:lang w:val="es-ES"/>
        </w:rPr>
        <w:t>ima permanece por debajo en 25%</w:t>
      </w:r>
      <w:r w:rsidR="00A5750C">
        <w:rPr>
          <w:rFonts w:asciiTheme="majorHAnsi" w:hAnsiTheme="majorHAnsi" w:cstheme="majorBidi"/>
          <w:lang w:val="es-ES"/>
        </w:rPr>
        <w:t>,</w:t>
      </w:r>
      <w:r w:rsidR="003568AA">
        <w:rPr>
          <w:rFonts w:asciiTheme="majorHAnsi" w:hAnsiTheme="majorHAnsi" w:cstheme="majorBidi"/>
          <w:lang w:val="es-ES"/>
        </w:rPr>
        <w:t xml:space="preserve"> en términos de vuelos</w:t>
      </w:r>
      <w:r w:rsidR="00975616">
        <w:rPr>
          <w:rFonts w:asciiTheme="majorHAnsi" w:hAnsiTheme="majorHAnsi" w:cstheme="majorBidi"/>
          <w:lang w:val="es-ES"/>
        </w:rPr>
        <w:t>.</w:t>
      </w:r>
    </w:p>
    <w:p w14:paraId="13058325" w14:textId="77777777" w:rsidR="006957D1" w:rsidRDefault="006957D1" w:rsidP="5F7BC280">
      <w:pPr>
        <w:jc w:val="both"/>
        <w:rPr>
          <w:rFonts w:asciiTheme="majorHAnsi" w:hAnsiTheme="majorHAnsi" w:cstheme="majorBidi"/>
          <w:lang w:val="es-ES"/>
        </w:rPr>
      </w:pPr>
    </w:p>
    <w:p w14:paraId="672026BC" w14:textId="51FA7FC5" w:rsidR="006957D1" w:rsidRDefault="006957D1" w:rsidP="5F7BC280">
      <w:pPr>
        <w:jc w:val="both"/>
        <w:rPr>
          <w:rFonts w:asciiTheme="majorHAnsi" w:hAnsiTheme="majorHAnsi" w:cstheme="majorBidi"/>
          <w:lang w:val="es-ES"/>
        </w:rPr>
      </w:pPr>
      <w:r>
        <w:rPr>
          <w:noProof/>
        </w:rPr>
        <w:lastRenderedPageBreak/>
        <w:drawing>
          <wp:inline distT="0" distB="0" distL="0" distR="0" wp14:anchorId="12048F39" wp14:editId="367718F9">
            <wp:extent cx="8686800" cy="3954780"/>
            <wp:effectExtent l="0" t="0" r="0" b="7620"/>
            <wp:docPr id="692521876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29D6ABE9-ABED-4427-8D3F-350BA3A3331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7B5E3091" w14:textId="4A704D5B" w:rsidR="005D3C14" w:rsidRDefault="007B5062" w:rsidP="5F7BC280">
      <w:pPr>
        <w:jc w:val="both"/>
        <w:rPr>
          <w:rFonts w:asciiTheme="majorHAnsi" w:hAnsiTheme="majorHAnsi" w:cstheme="majorBidi"/>
          <w:lang w:val="es-ES"/>
        </w:rPr>
      </w:pPr>
      <w:r w:rsidRPr="007B5062">
        <w:rPr>
          <w:rFonts w:asciiTheme="majorHAnsi" w:hAnsiTheme="majorHAnsi" w:cstheme="majorBidi"/>
          <w:lang w:val="es-ES"/>
        </w:rPr>
        <w:t xml:space="preserve">. </w:t>
      </w:r>
    </w:p>
    <w:p w14:paraId="75DE83C2" w14:textId="3B2F7A84" w:rsidR="00A96CB8" w:rsidRPr="00662EAD" w:rsidRDefault="00E11060" w:rsidP="008D628B">
      <w:pPr>
        <w:jc w:val="both"/>
      </w:pPr>
      <w:r w:rsidRPr="00731EB2">
        <w:rPr>
          <w:rFonts w:asciiTheme="majorHAnsi" w:hAnsiTheme="majorHAnsi" w:cstheme="majorHAnsi"/>
          <w:sz w:val="16"/>
          <w:szCs w:val="16"/>
        </w:rPr>
        <w:t xml:space="preserve">Fuente: </w:t>
      </w:r>
      <w:r w:rsidRPr="0057493A">
        <w:rPr>
          <w:rFonts w:asciiTheme="majorHAnsi" w:hAnsiTheme="majorHAnsi" w:cstheme="majorHAnsi"/>
          <w:sz w:val="16"/>
          <w:szCs w:val="16"/>
        </w:rPr>
        <w:t xml:space="preserve">Análisis ALTA, elaborado con datos autoridades de aviación de cada país y Amadeus. </w:t>
      </w:r>
      <w:r w:rsidRPr="0057493A">
        <w:rPr>
          <w:rFonts w:asciiTheme="majorHAnsi" w:hAnsiTheme="majorHAnsi" w:cstheme="majorHAnsi"/>
          <w:noProof/>
          <w:sz w:val="16"/>
          <w:szCs w:val="16"/>
          <w:lang w:val="es-CO"/>
        </w:rPr>
        <w:t>*Aeropuertos de Uruguay</w:t>
      </w:r>
    </w:p>
    <w:bookmarkEnd w:id="38"/>
    <w:p w14:paraId="7A3AB24B" w14:textId="77777777" w:rsidR="00612BB0" w:rsidRDefault="00612BB0" w:rsidP="00D25BF4">
      <w:pPr>
        <w:rPr>
          <w:rFonts w:cstheme="minorHAnsi"/>
          <w:b/>
          <w:bCs/>
          <w:color w:val="7030A0"/>
          <w:sz w:val="28"/>
          <w:szCs w:val="28"/>
        </w:rPr>
      </w:pPr>
    </w:p>
    <w:p w14:paraId="28C5EDAE" w14:textId="1571BE47" w:rsidR="00D25BF4" w:rsidRDefault="0036339E" w:rsidP="00D25BF4">
      <w:pPr>
        <w:rPr>
          <w:rFonts w:cstheme="minorHAnsi"/>
          <w:b/>
          <w:bCs/>
          <w:color w:val="7030A0"/>
          <w:sz w:val="28"/>
          <w:szCs w:val="28"/>
        </w:rPr>
      </w:pPr>
      <w:r>
        <w:rPr>
          <w:rFonts w:cstheme="minorHAnsi"/>
          <w:b/>
          <w:bCs/>
          <w:color w:val="7030A0"/>
          <w:sz w:val="28"/>
          <w:szCs w:val="28"/>
        </w:rPr>
        <w:t xml:space="preserve">Recuperación </w:t>
      </w:r>
      <w:r w:rsidR="00D25BF4">
        <w:rPr>
          <w:rFonts w:cstheme="minorHAnsi"/>
          <w:b/>
          <w:bCs/>
          <w:color w:val="7030A0"/>
          <w:sz w:val="28"/>
          <w:szCs w:val="28"/>
        </w:rPr>
        <w:t xml:space="preserve">internacional </w:t>
      </w:r>
      <w:r w:rsidR="000F48C4">
        <w:rPr>
          <w:rFonts w:cstheme="minorHAnsi"/>
          <w:b/>
          <w:bCs/>
          <w:color w:val="7030A0"/>
          <w:sz w:val="28"/>
          <w:szCs w:val="28"/>
        </w:rPr>
        <w:t>en capacidad medida en sillas</w:t>
      </w:r>
    </w:p>
    <w:p w14:paraId="4C3BF87D" w14:textId="6F790C21" w:rsidR="00D25BF4" w:rsidRPr="005C294E" w:rsidRDefault="00D25BF4" w:rsidP="00D25BF4">
      <w:pPr>
        <w:rPr>
          <w:rFonts w:asciiTheme="majorHAnsi" w:hAnsiTheme="majorHAnsi" w:cstheme="majorHAnsi"/>
        </w:rPr>
      </w:pPr>
      <w:r w:rsidRPr="005C294E">
        <w:rPr>
          <w:rFonts w:asciiTheme="majorHAnsi" w:hAnsiTheme="majorHAnsi" w:cstheme="majorHAnsi"/>
        </w:rPr>
        <w:t xml:space="preserve">El Aeropuerto de </w:t>
      </w:r>
      <w:r w:rsidR="00AE369A" w:rsidRPr="005C294E">
        <w:rPr>
          <w:rFonts w:asciiTheme="majorHAnsi" w:hAnsiTheme="majorHAnsi" w:cstheme="majorHAnsi"/>
        </w:rPr>
        <w:t>Cancún</w:t>
      </w:r>
      <w:r w:rsidRPr="005C294E">
        <w:rPr>
          <w:rFonts w:asciiTheme="majorHAnsi" w:hAnsiTheme="majorHAnsi" w:cstheme="majorHAnsi"/>
        </w:rPr>
        <w:t xml:space="preserve"> (</w:t>
      </w:r>
      <w:r w:rsidR="00AE369A" w:rsidRPr="005C294E">
        <w:rPr>
          <w:rFonts w:asciiTheme="majorHAnsi" w:hAnsiTheme="majorHAnsi" w:cstheme="majorHAnsi"/>
        </w:rPr>
        <w:t>CUN</w:t>
      </w:r>
      <w:r w:rsidRPr="005C294E">
        <w:rPr>
          <w:rFonts w:asciiTheme="majorHAnsi" w:hAnsiTheme="majorHAnsi" w:cstheme="majorHAnsi"/>
        </w:rPr>
        <w:t>) fue el que tuvo el mayor crecimiento en términos de capacidad de asientos</w:t>
      </w:r>
      <w:r w:rsidR="00AE369A" w:rsidRPr="005C294E">
        <w:rPr>
          <w:rFonts w:asciiTheme="majorHAnsi" w:hAnsiTheme="majorHAnsi" w:cstheme="majorHAnsi"/>
        </w:rPr>
        <w:t xml:space="preserve"> internacionales</w:t>
      </w:r>
      <w:r w:rsidR="001B6080">
        <w:rPr>
          <w:rFonts w:asciiTheme="majorHAnsi" w:hAnsiTheme="majorHAnsi" w:cstheme="majorHAnsi"/>
        </w:rPr>
        <w:t xml:space="preserve"> ofertados</w:t>
      </w:r>
      <w:r w:rsidRPr="005C294E">
        <w:rPr>
          <w:rFonts w:asciiTheme="majorHAnsi" w:hAnsiTheme="majorHAnsi" w:cstheme="majorHAnsi"/>
        </w:rPr>
        <w:t xml:space="preserve">, frente a agosto de 2019, con </w:t>
      </w:r>
      <w:r w:rsidR="008D4E77" w:rsidRPr="005C294E">
        <w:rPr>
          <w:rFonts w:asciiTheme="majorHAnsi" w:hAnsiTheme="majorHAnsi" w:cstheme="majorHAnsi"/>
        </w:rPr>
        <w:t>310</w:t>
      </w:r>
      <w:r w:rsidRPr="005C294E">
        <w:rPr>
          <w:rFonts w:asciiTheme="majorHAnsi" w:hAnsiTheme="majorHAnsi" w:cstheme="majorHAnsi"/>
        </w:rPr>
        <w:t>,</w:t>
      </w:r>
      <w:r w:rsidR="008D4E77" w:rsidRPr="005C294E">
        <w:rPr>
          <w:rFonts w:asciiTheme="majorHAnsi" w:hAnsiTheme="majorHAnsi" w:cstheme="majorHAnsi"/>
        </w:rPr>
        <w:t>501</w:t>
      </w:r>
      <w:r w:rsidRPr="005C294E">
        <w:rPr>
          <w:rFonts w:asciiTheme="majorHAnsi" w:hAnsiTheme="majorHAnsi" w:cstheme="majorHAnsi"/>
        </w:rPr>
        <w:t xml:space="preserve"> asientos adicionales, </w:t>
      </w:r>
      <w:r w:rsidR="003B148F" w:rsidRPr="005C294E">
        <w:rPr>
          <w:rFonts w:asciiTheme="majorHAnsi" w:hAnsiTheme="majorHAnsi" w:cstheme="majorHAnsi"/>
        </w:rPr>
        <w:t>es decir</w:t>
      </w:r>
      <w:r w:rsidR="008D4E77" w:rsidRPr="005C294E">
        <w:rPr>
          <w:rFonts w:asciiTheme="majorHAnsi" w:hAnsiTheme="majorHAnsi" w:cstheme="majorHAnsi"/>
        </w:rPr>
        <w:t xml:space="preserve"> un </w:t>
      </w:r>
      <w:r w:rsidR="00D75087" w:rsidRPr="005C294E">
        <w:rPr>
          <w:rFonts w:asciiTheme="majorHAnsi" w:hAnsiTheme="majorHAnsi" w:cstheme="majorHAnsi"/>
        </w:rPr>
        <w:t xml:space="preserve">incremento del </w:t>
      </w:r>
      <w:r w:rsidR="008D4E77" w:rsidRPr="005C294E">
        <w:rPr>
          <w:rFonts w:asciiTheme="majorHAnsi" w:hAnsiTheme="majorHAnsi" w:cstheme="majorHAnsi"/>
        </w:rPr>
        <w:t>44%</w:t>
      </w:r>
      <w:r w:rsidRPr="005C294E">
        <w:rPr>
          <w:rFonts w:asciiTheme="majorHAnsi" w:hAnsiTheme="majorHAnsi" w:cstheme="majorHAnsi"/>
        </w:rPr>
        <w:t xml:space="preserve">. El crecimiento de </w:t>
      </w:r>
      <w:r w:rsidR="005D6114" w:rsidRPr="005C294E">
        <w:rPr>
          <w:rFonts w:asciiTheme="majorHAnsi" w:hAnsiTheme="majorHAnsi" w:cstheme="majorHAnsi"/>
        </w:rPr>
        <w:t>CUN</w:t>
      </w:r>
      <w:r w:rsidRPr="005C294E">
        <w:rPr>
          <w:rFonts w:asciiTheme="majorHAnsi" w:hAnsiTheme="majorHAnsi" w:cstheme="majorHAnsi"/>
        </w:rPr>
        <w:t xml:space="preserve"> </w:t>
      </w:r>
      <w:r w:rsidR="00C059CC" w:rsidRPr="005C294E">
        <w:rPr>
          <w:rFonts w:asciiTheme="majorHAnsi" w:hAnsiTheme="majorHAnsi" w:cstheme="majorHAnsi"/>
        </w:rPr>
        <w:t xml:space="preserve">se </w:t>
      </w:r>
      <w:r w:rsidR="000F07DC">
        <w:rPr>
          <w:rFonts w:asciiTheme="majorHAnsi" w:hAnsiTheme="majorHAnsi" w:cstheme="majorHAnsi"/>
        </w:rPr>
        <w:t>vio</w:t>
      </w:r>
      <w:r w:rsidR="00C059CC" w:rsidRPr="005C294E">
        <w:rPr>
          <w:rFonts w:asciiTheme="majorHAnsi" w:hAnsiTheme="majorHAnsi" w:cstheme="majorHAnsi"/>
        </w:rPr>
        <w:t xml:space="preserve"> </w:t>
      </w:r>
      <w:r w:rsidR="00A871FA" w:rsidRPr="005C294E">
        <w:rPr>
          <w:rFonts w:asciiTheme="majorHAnsi" w:hAnsiTheme="majorHAnsi" w:cstheme="majorHAnsi"/>
        </w:rPr>
        <w:t>impulsado</w:t>
      </w:r>
      <w:r w:rsidR="00C059CC" w:rsidRPr="005C294E">
        <w:rPr>
          <w:rFonts w:asciiTheme="majorHAnsi" w:hAnsiTheme="majorHAnsi" w:cstheme="majorHAnsi"/>
        </w:rPr>
        <w:t xml:space="preserve"> </w:t>
      </w:r>
      <w:r w:rsidRPr="005C294E">
        <w:rPr>
          <w:rFonts w:asciiTheme="majorHAnsi" w:hAnsiTheme="majorHAnsi" w:cstheme="majorHAnsi"/>
        </w:rPr>
        <w:t>p</w:t>
      </w:r>
      <w:r w:rsidR="000F07DC">
        <w:rPr>
          <w:rFonts w:asciiTheme="majorHAnsi" w:hAnsiTheme="majorHAnsi" w:cstheme="majorHAnsi"/>
        </w:rPr>
        <w:t>rincipalmente p</w:t>
      </w:r>
      <w:r w:rsidRPr="005C294E">
        <w:rPr>
          <w:rFonts w:asciiTheme="majorHAnsi" w:hAnsiTheme="majorHAnsi" w:cstheme="majorHAnsi"/>
        </w:rPr>
        <w:t xml:space="preserve">or </w:t>
      </w:r>
      <w:r w:rsidR="00842AF4" w:rsidRPr="005C294E">
        <w:rPr>
          <w:rFonts w:asciiTheme="majorHAnsi" w:hAnsiTheme="majorHAnsi" w:cstheme="majorHAnsi"/>
        </w:rPr>
        <w:t xml:space="preserve">las </w:t>
      </w:r>
      <w:r w:rsidR="002E2C3F" w:rsidRPr="005C294E">
        <w:rPr>
          <w:rFonts w:asciiTheme="majorHAnsi" w:hAnsiTheme="majorHAnsi" w:cstheme="majorHAnsi"/>
        </w:rPr>
        <w:t>aerolíneas</w:t>
      </w:r>
      <w:r w:rsidR="00842AF4" w:rsidRPr="005C294E">
        <w:rPr>
          <w:rFonts w:asciiTheme="majorHAnsi" w:hAnsiTheme="majorHAnsi" w:cstheme="majorHAnsi"/>
        </w:rPr>
        <w:t xml:space="preserve"> </w:t>
      </w:r>
      <w:proofErr w:type="spellStart"/>
      <w:r w:rsidR="00842AF4" w:rsidRPr="005C294E">
        <w:rPr>
          <w:rFonts w:asciiTheme="majorHAnsi" w:hAnsiTheme="majorHAnsi" w:cstheme="majorHAnsi"/>
        </w:rPr>
        <w:t>Frontier</w:t>
      </w:r>
      <w:proofErr w:type="spellEnd"/>
      <w:r w:rsidR="00CA142D" w:rsidRPr="005C294E">
        <w:rPr>
          <w:rFonts w:asciiTheme="majorHAnsi" w:hAnsiTheme="majorHAnsi" w:cstheme="majorHAnsi"/>
        </w:rPr>
        <w:t xml:space="preserve"> y </w:t>
      </w:r>
      <w:proofErr w:type="spellStart"/>
      <w:r w:rsidR="00CA142D" w:rsidRPr="005C294E">
        <w:rPr>
          <w:rFonts w:asciiTheme="majorHAnsi" w:hAnsiTheme="majorHAnsi" w:cstheme="majorHAnsi"/>
        </w:rPr>
        <w:t>Spirit</w:t>
      </w:r>
      <w:proofErr w:type="spellEnd"/>
      <w:r w:rsidR="00CA142D" w:rsidRPr="005C294E">
        <w:rPr>
          <w:rFonts w:asciiTheme="majorHAnsi" w:hAnsiTheme="majorHAnsi" w:cstheme="majorHAnsi"/>
        </w:rPr>
        <w:t xml:space="preserve"> con </w:t>
      </w:r>
      <w:r w:rsidR="00064CCD" w:rsidRPr="005C294E">
        <w:rPr>
          <w:rFonts w:asciiTheme="majorHAnsi" w:hAnsiTheme="majorHAnsi" w:cstheme="majorHAnsi"/>
        </w:rPr>
        <w:t>+</w:t>
      </w:r>
      <w:r w:rsidR="00CA142D" w:rsidRPr="005C294E">
        <w:rPr>
          <w:rFonts w:asciiTheme="majorHAnsi" w:hAnsiTheme="majorHAnsi" w:cstheme="majorHAnsi"/>
        </w:rPr>
        <w:t>55,854</w:t>
      </w:r>
      <w:r w:rsidR="00064CCD" w:rsidRPr="005C294E">
        <w:rPr>
          <w:rFonts w:asciiTheme="majorHAnsi" w:hAnsiTheme="majorHAnsi" w:cstheme="majorHAnsi"/>
        </w:rPr>
        <w:t xml:space="preserve"> y +</w:t>
      </w:r>
      <w:r w:rsidR="00CA142D" w:rsidRPr="005C294E">
        <w:rPr>
          <w:rFonts w:asciiTheme="majorHAnsi" w:hAnsiTheme="majorHAnsi" w:cstheme="majorHAnsi"/>
        </w:rPr>
        <w:t xml:space="preserve">45,363 </w:t>
      </w:r>
      <w:r w:rsidRPr="005C294E">
        <w:rPr>
          <w:rFonts w:asciiTheme="majorHAnsi" w:hAnsiTheme="majorHAnsi" w:cstheme="majorHAnsi"/>
        </w:rPr>
        <w:t>asientos adicionales respectivamente</w:t>
      </w:r>
      <w:r w:rsidR="00613C21">
        <w:rPr>
          <w:rFonts w:asciiTheme="majorHAnsi" w:hAnsiTheme="majorHAnsi" w:cstheme="majorHAnsi"/>
        </w:rPr>
        <w:t>.</w:t>
      </w:r>
    </w:p>
    <w:p w14:paraId="19E1654E" w14:textId="5ACECC1E" w:rsidR="007C2B02" w:rsidRPr="005C294E" w:rsidRDefault="00F14847" w:rsidP="007C2B02">
      <w:pPr>
        <w:rPr>
          <w:rFonts w:asciiTheme="majorHAnsi" w:hAnsiTheme="majorHAnsi" w:cstheme="majorHAnsi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400C290F" wp14:editId="2C4F473E">
            <wp:simplePos x="0" y="0"/>
            <wp:positionH relativeFrom="column">
              <wp:posOffset>4599305</wp:posOffset>
            </wp:positionH>
            <wp:positionV relativeFrom="paragraph">
              <wp:posOffset>463550</wp:posOffset>
            </wp:positionV>
            <wp:extent cx="4370705" cy="2313305"/>
            <wp:effectExtent l="0" t="0" r="0" b="0"/>
            <wp:wrapSquare wrapText="bothSides"/>
            <wp:docPr id="1991393134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43369841-4F73-8487-ED8C-DFC439F3D6D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772CEE57" wp14:editId="6A388FA1">
            <wp:simplePos x="0" y="0"/>
            <wp:positionH relativeFrom="margin">
              <wp:align>left</wp:align>
            </wp:positionH>
            <wp:positionV relativeFrom="paragraph">
              <wp:posOffset>470535</wp:posOffset>
            </wp:positionV>
            <wp:extent cx="4439920" cy="2320290"/>
            <wp:effectExtent l="0" t="0" r="0" b="3810"/>
            <wp:wrapSquare wrapText="bothSides"/>
            <wp:docPr id="2056019197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3A27B6BF-3DAF-47F8-8065-A33825026DC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13FD" w:rsidRPr="005C294E">
        <w:rPr>
          <w:rFonts w:asciiTheme="majorHAnsi" w:hAnsiTheme="majorHAnsi" w:cstheme="majorHAnsi"/>
        </w:rPr>
        <w:t xml:space="preserve">La ruta con el mayor número de asientos añadidos </w:t>
      </w:r>
      <w:r w:rsidR="00613C21" w:rsidRPr="005C294E">
        <w:rPr>
          <w:rFonts w:asciiTheme="majorHAnsi" w:hAnsiTheme="majorHAnsi" w:cstheme="majorHAnsi"/>
        </w:rPr>
        <w:t>vs</w:t>
      </w:r>
      <w:r w:rsidR="008A0B3D">
        <w:rPr>
          <w:rFonts w:asciiTheme="majorHAnsi" w:hAnsiTheme="majorHAnsi" w:cstheme="majorHAnsi"/>
        </w:rPr>
        <w:t>.</w:t>
      </w:r>
      <w:r w:rsidR="00613C21" w:rsidRPr="005C294E">
        <w:rPr>
          <w:rFonts w:asciiTheme="majorHAnsi" w:hAnsiTheme="majorHAnsi" w:cstheme="majorHAnsi"/>
        </w:rPr>
        <w:t xml:space="preserve"> agosto </w:t>
      </w:r>
      <w:r w:rsidR="00637284" w:rsidRPr="005C294E">
        <w:rPr>
          <w:rFonts w:asciiTheme="majorHAnsi" w:hAnsiTheme="majorHAnsi" w:cstheme="majorHAnsi"/>
        </w:rPr>
        <w:t>2019</w:t>
      </w:r>
      <w:r w:rsidR="00613C21">
        <w:rPr>
          <w:rFonts w:asciiTheme="majorHAnsi" w:hAnsiTheme="majorHAnsi" w:cstheme="majorHAnsi"/>
        </w:rPr>
        <w:t xml:space="preserve"> </w:t>
      </w:r>
      <w:r w:rsidR="008313FD" w:rsidRPr="005C294E">
        <w:rPr>
          <w:rFonts w:asciiTheme="majorHAnsi" w:hAnsiTheme="majorHAnsi" w:cstheme="majorHAnsi"/>
        </w:rPr>
        <w:t xml:space="preserve">fue </w:t>
      </w:r>
      <w:r w:rsidR="00EF5DBC" w:rsidRPr="005C294E">
        <w:rPr>
          <w:rFonts w:asciiTheme="majorHAnsi" w:hAnsiTheme="majorHAnsi" w:cstheme="majorHAnsi"/>
        </w:rPr>
        <w:t>Bogotá</w:t>
      </w:r>
      <w:r w:rsidR="008313FD" w:rsidRPr="005C294E">
        <w:rPr>
          <w:rFonts w:asciiTheme="majorHAnsi" w:hAnsiTheme="majorHAnsi" w:cstheme="majorHAnsi"/>
        </w:rPr>
        <w:t>-</w:t>
      </w:r>
      <w:r w:rsidR="00EF5DBC" w:rsidRPr="005C294E">
        <w:rPr>
          <w:rFonts w:asciiTheme="majorHAnsi" w:hAnsiTheme="majorHAnsi" w:cstheme="majorHAnsi"/>
        </w:rPr>
        <w:t>Madrid</w:t>
      </w:r>
      <w:r w:rsidR="008313FD" w:rsidRPr="005C294E">
        <w:rPr>
          <w:rFonts w:asciiTheme="majorHAnsi" w:hAnsiTheme="majorHAnsi" w:cstheme="majorHAnsi"/>
        </w:rPr>
        <w:t xml:space="preserve"> con </w:t>
      </w:r>
      <w:r w:rsidR="00EF5DBC" w:rsidRPr="005C294E">
        <w:rPr>
          <w:rFonts w:asciiTheme="majorHAnsi" w:hAnsiTheme="majorHAnsi" w:cstheme="majorHAnsi"/>
        </w:rPr>
        <w:t>43,988</w:t>
      </w:r>
      <w:r w:rsidR="008313FD" w:rsidRPr="005C294E">
        <w:rPr>
          <w:rFonts w:asciiTheme="majorHAnsi" w:hAnsiTheme="majorHAnsi" w:cstheme="majorHAnsi"/>
        </w:rPr>
        <w:t xml:space="preserve"> sillas adicionales</w:t>
      </w:r>
      <w:r w:rsidR="0049116F" w:rsidRPr="005C294E">
        <w:rPr>
          <w:rFonts w:asciiTheme="majorHAnsi" w:hAnsiTheme="majorHAnsi" w:cstheme="majorHAnsi"/>
        </w:rPr>
        <w:t>.</w:t>
      </w:r>
      <w:r w:rsidR="008313FD" w:rsidRPr="005C294E">
        <w:rPr>
          <w:rFonts w:asciiTheme="majorHAnsi" w:hAnsiTheme="majorHAnsi" w:cstheme="majorHAnsi"/>
        </w:rPr>
        <w:t xml:space="preserve"> </w:t>
      </w:r>
      <w:r w:rsidR="001B1EF8" w:rsidRPr="005C294E">
        <w:rPr>
          <w:rFonts w:asciiTheme="majorHAnsi" w:hAnsiTheme="majorHAnsi" w:cstheme="majorHAnsi"/>
        </w:rPr>
        <w:t xml:space="preserve">Iberia y </w:t>
      </w:r>
      <w:r w:rsidR="007C2B02" w:rsidRPr="005C294E">
        <w:rPr>
          <w:rFonts w:asciiTheme="majorHAnsi" w:hAnsiTheme="majorHAnsi" w:cstheme="majorHAnsi"/>
        </w:rPr>
        <w:t xml:space="preserve">Avianca fueron las aerolíneas que </w:t>
      </w:r>
      <w:r w:rsidR="001B1EF8" w:rsidRPr="005C294E">
        <w:rPr>
          <w:rFonts w:asciiTheme="majorHAnsi" w:hAnsiTheme="majorHAnsi" w:cstheme="majorHAnsi"/>
        </w:rPr>
        <w:t xml:space="preserve">añadieron el mayor </w:t>
      </w:r>
      <w:r w:rsidR="003E25FF" w:rsidRPr="005C294E">
        <w:rPr>
          <w:rFonts w:asciiTheme="majorHAnsi" w:hAnsiTheme="majorHAnsi" w:cstheme="majorHAnsi"/>
        </w:rPr>
        <w:t>número</w:t>
      </w:r>
      <w:r w:rsidR="001B1EF8" w:rsidRPr="005C294E">
        <w:rPr>
          <w:rFonts w:asciiTheme="majorHAnsi" w:hAnsiTheme="majorHAnsi" w:cstheme="majorHAnsi"/>
        </w:rPr>
        <w:t xml:space="preserve"> de asientos para la ruta con </w:t>
      </w:r>
      <w:r w:rsidR="007C2B02" w:rsidRPr="005C294E">
        <w:rPr>
          <w:rFonts w:asciiTheme="majorHAnsi" w:hAnsiTheme="majorHAnsi" w:cstheme="majorHAnsi"/>
        </w:rPr>
        <w:t>+2</w:t>
      </w:r>
      <w:r w:rsidR="004E392D" w:rsidRPr="005C294E">
        <w:rPr>
          <w:rFonts w:asciiTheme="majorHAnsi" w:hAnsiTheme="majorHAnsi" w:cstheme="majorHAnsi"/>
        </w:rPr>
        <w:t xml:space="preserve">3,392 y </w:t>
      </w:r>
      <w:r w:rsidR="00724A0B" w:rsidRPr="005C294E">
        <w:rPr>
          <w:rFonts w:asciiTheme="majorHAnsi" w:hAnsiTheme="majorHAnsi" w:cstheme="majorHAnsi"/>
        </w:rPr>
        <w:t>+15,250 respectivamente.</w:t>
      </w:r>
      <w:r w:rsidR="007C2B02" w:rsidRPr="005C294E">
        <w:rPr>
          <w:rFonts w:asciiTheme="majorHAnsi" w:hAnsiTheme="majorHAnsi" w:cstheme="majorHAnsi"/>
        </w:rPr>
        <w:t xml:space="preserve"> </w:t>
      </w:r>
    </w:p>
    <w:p w14:paraId="110967E9" w14:textId="479470A2" w:rsidR="00755318" w:rsidRDefault="00A153CF" w:rsidP="00D6291E">
      <w:pPr>
        <w:jc w:val="both"/>
        <w:rPr>
          <w:rFonts w:cstheme="minorHAnsi"/>
          <w:b/>
          <w:bCs/>
          <w:color w:val="7030A0"/>
          <w:sz w:val="28"/>
          <w:szCs w:val="28"/>
        </w:rPr>
      </w:pPr>
      <w:r w:rsidRPr="00A153CF">
        <w:rPr>
          <w:noProof/>
        </w:rPr>
        <w:t xml:space="preserve"> </w:t>
      </w:r>
    </w:p>
    <w:p w14:paraId="61058178" w14:textId="77777777" w:rsidR="002B1279" w:rsidRDefault="002B1279" w:rsidP="002B1279">
      <w:pPr>
        <w:rPr>
          <w:rFonts w:asciiTheme="majorHAnsi" w:hAnsiTheme="majorHAnsi" w:cstheme="majorHAnsi"/>
          <w:sz w:val="16"/>
          <w:szCs w:val="16"/>
        </w:rPr>
      </w:pPr>
      <w:r w:rsidRPr="00445838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Fuente: </w:t>
      </w:r>
      <w:r w:rsidRPr="00445838">
        <w:rPr>
          <w:rFonts w:asciiTheme="majorHAnsi" w:hAnsiTheme="majorHAnsi" w:cstheme="majorHAnsi"/>
          <w:sz w:val="16"/>
          <w:szCs w:val="16"/>
        </w:rPr>
        <w:t>Análisis ALTA, elaborado con datos de Amadeus</w:t>
      </w:r>
    </w:p>
    <w:p w14:paraId="579DD339" w14:textId="77777777" w:rsidR="00DC0A3E" w:rsidRPr="00445838" w:rsidRDefault="00DC0A3E" w:rsidP="002B1279">
      <w:pPr>
        <w:rPr>
          <w:rFonts w:cstheme="minorHAnsi"/>
        </w:rPr>
      </w:pPr>
    </w:p>
    <w:p w14:paraId="336F3ECA" w14:textId="7DA957EA" w:rsidR="00662EAD" w:rsidRDefault="00662EAD" w:rsidP="00D6291E">
      <w:pPr>
        <w:jc w:val="both"/>
        <w:rPr>
          <w:rFonts w:cstheme="minorHAnsi"/>
          <w:b/>
          <w:bCs/>
          <w:color w:val="7030A0"/>
          <w:sz w:val="28"/>
          <w:szCs w:val="28"/>
        </w:rPr>
      </w:pPr>
    </w:p>
    <w:p w14:paraId="26359DFE" w14:textId="77777777" w:rsidR="00680722" w:rsidRDefault="00680722" w:rsidP="00D6291E">
      <w:pPr>
        <w:jc w:val="both"/>
        <w:rPr>
          <w:rFonts w:cstheme="minorHAnsi"/>
          <w:b/>
          <w:bCs/>
          <w:color w:val="7030A0"/>
          <w:sz w:val="28"/>
          <w:szCs w:val="28"/>
        </w:rPr>
      </w:pPr>
    </w:p>
    <w:p w14:paraId="434D7135" w14:textId="77777777" w:rsidR="00680722" w:rsidRDefault="00680722" w:rsidP="00D6291E">
      <w:pPr>
        <w:jc w:val="both"/>
        <w:rPr>
          <w:rFonts w:cstheme="minorHAnsi"/>
          <w:b/>
          <w:bCs/>
          <w:color w:val="7030A0"/>
          <w:sz w:val="28"/>
          <w:szCs w:val="28"/>
        </w:rPr>
      </w:pPr>
    </w:p>
    <w:p w14:paraId="5AEF62E8" w14:textId="77777777" w:rsidR="00680722" w:rsidRDefault="00680722" w:rsidP="00D6291E">
      <w:pPr>
        <w:jc w:val="both"/>
        <w:rPr>
          <w:rFonts w:cstheme="minorHAnsi"/>
          <w:b/>
          <w:bCs/>
          <w:color w:val="7030A0"/>
          <w:sz w:val="28"/>
          <w:szCs w:val="28"/>
        </w:rPr>
      </w:pPr>
    </w:p>
    <w:p w14:paraId="4E86F342" w14:textId="77777777" w:rsidR="00680722" w:rsidRDefault="00680722" w:rsidP="00D6291E">
      <w:pPr>
        <w:jc w:val="both"/>
        <w:rPr>
          <w:rFonts w:cstheme="minorHAnsi"/>
          <w:b/>
          <w:bCs/>
          <w:color w:val="7030A0"/>
          <w:sz w:val="28"/>
          <w:szCs w:val="28"/>
        </w:rPr>
      </w:pPr>
    </w:p>
    <w:p w14:paraId="68D89798" w14:textId="77777777" w:rsidR="00680722" w:rsidRDefault="00680722" w:rsidP="00D6291E">
      <w:pPr>
        <w:jc w:val="both"/>
        <w:rPr>
          <w:rFonts w:cstheme="minorHAnsi"/>
          <w:b/>
          <w:bCs/>
          <w:color w:val="7030A0"/>
          <w:sz w:val="28"/>
          <w:szCs w:val="28"/>
        </w:rPr>
      </w:pPr>
    </w:p>
    <w:p w14:paraId="291E9BAF" w14:textId="77777777" w:rsidR="00680722" w:rsidRDefault="00680722" w:rsidP="00D6291E">
      <w:pPr>
        <w:jc w:val="both"/>
        <w:rPr>
          <w:rFonts w:cstheme="minorHAnsi"/>
          <w:b/>
          <w:bCs/>
          <w:color w:val="7030A0"/>
          <w:sz w:val="28"/>
          <w:szCs w:val="28"/>
        </w:rPr>
      </w:pPr>
    </w:p>
    <w:p w14:paraId="7FAF59F4" w14:textId="77777777" w:rsidR="00680722" w:rsidRDefault="00680722" w:rsidP="00D6291E">
      <w:pPr>
        <w:jc w:val="both"/>
        <w:rPr>
          <w:rFonts w:cstheme="minorHAnsi"/>
          <w:b/>
          <w:bCs/>
          <w:color w:val="7030A0"/>
          <w:sz w:val="28"/>
          <w:szCs w:val="28"/>
        </w:rPr>
      </w:pPr>
    </w:p>
    <w:p w14:paraId="38472C5D" w14:textId="77777777" w:rsidR="00680722" w:rsidRDefault="00680722" w:rsidP="00D6291E">
      <w:pPr>
        <w:jc w:val="both"/>
        <w:rPr>
          <w:rFonts w:cstheme="minorHAnsi"/>
          <w:b/>
          <w:bCs/>
          <w:color w:val="7030A0"/>
          <w:sz w:val="28"/>
          <w:szCs w:val="28"/>
        </w:rPr>
      </w:pPr>
    </w:p>
    <w:p w14:paraId="0BD28D02" w14:textId="583CA1F8" w:rsidR="009D2FD5" w:rsidRDefault="003E1DD2" w:rsidP="00D6291E">
      <w:pPr>
        <w:jc w:val="both"/>
        <w:rPr>
          <w:rFonts w:cstheme="minorHAnsi"/>
          <w:b/>
          <w:bCs/>
          <w:color w:val="7030A0"/>
          <w:sz w:val="28"/>
          <w:szCs w:val="28"/>
        </w:rPr>
      </w:pPr>
      <w:r w:rsidRPr="00A32559">
        <w:rPr>
          <w:rFonts w:cstheme="minorHAnsi"/>
          <w:b/>
          <w:bCs/>
          <w:color w:val="7030A0"/>
          <w:sz w:val="28"/>
          <w:szCs w:val="28"/>
        </w:rPr>
        <w:t>Pasajeros, RPK, ASK y tasas de ocupación</w:t>
      </w:r>
      <w:r w:rsidR="00DF22E7" w:rsidRPr="00A32559">
        <w:rPr>
          <w:rFonts w:cstheme="minorHAnsi"/>
          <w:b/>
          <w:bCs/>
          <w:color w:val="7030A0"/>
          <w:sz w:val="28"/>
          <w:szCs w:val="28"/>
        </w:rPr>
        <w:t xml:space="preserve"> </w:t>
      </w:r>
    </w:p>
    <w:tbl>
      <w:tblPr>
        <w:tblW w:w="14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3"/>
        <w:gridCol w:w="791"/>
        <w:gridCol w:w="814"/>
        <w:gridCol w:w="791"/>
        <w:gridCol w:w="791"/>
        <w:gridCol w:w="791"/>
        <w:gridCol w:w="718"/>
        <w:gridCol w:w="718"/>
        <w:gridCol w:w="718"/>
        <w:gridCol w:w="718"/>
        <w:gridCol w:w="808"/>
        <w:gridCol w:w="808"/>
        <w:gridCol w:w="808"/>
        <w:gridCol w:w="808"/>
        <w:gridCol w:w="808"/>
        <w:gridCol w:w="1022"/>
        <w:gridCol w:w="718"/>
        <w:gridCol w:w="718"/>
        <w:gridCol w:w="718"/>
      </w:tblGrid>
      <w:tr w:rsidR="006B7EEB" w:rsidRPr="006B7EEB" w14:paraId="1B41852A" w14:textId="77777777" w:rsidTr="00C87B09">
        <w:trPr>
          <w:trHeight w:val="204"/>
        </w:trPr>
        <w:tc>
          <w:tcPr>
            <w:tcW w:w="4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573A9603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agosto</w:t>
            </w:r>
          </w:p>
        </w:tc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noWrap/>
            <w:vAlign w:val="center"/>
            <w:hideMark/>
          </w:tcPr>
          <w:p w14:paraId="7D99E3A7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Crecimiento</w:t>
            </w:r>
          </w:p>
        </w:tc>
        <w:tc>
          <w:tcPr>
            <w:tcW w:w="4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13BF7375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Acumulado (enero-agosto)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noWrap/>
            <w:vAlign w:val="center"/>
            <w:hideMark/>
          </w:tcPr>
          <w:p w14:paraId="32BD17A9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Crecimiento</w:t>
            </w:r>
          </w:p>
        </w:tc>
      </w:tr>
      <w:tr w:rsidR="006B7EEB" w:rsidRPr="00C87B09" w14:paraId="13935FC1" w14:textId="77777777" w:rsidTr="00C87B09">
        <w:trPr>
          <w:trHeight w:val="180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3B9E5CC6" w14:textId="77777777" w:rsidR="006B7EEB" w:rsidRPr="006B7EEB" w:rsidRDefault="006B7EEB" w:rsidP="006B7EE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4559DA77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2019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231EEC76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2020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74622D8D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2021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757A6D62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2022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74C34FD8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2023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vAlign w:val="center"/>
            <w:hideMark/>
          </w:tcPr>
          <w:p w14:paraId="03DB0C6E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2020/2019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vAlign w:val="center"/>
            <w:hideMark/>
          </w:tcPr>
          <w:p w14:paraId="05788E4A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2021/2019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vAlign w:val="center"/>
            <w:hideMark/>
          </w:tcPr>
          <w:p w14:paraId="7CF75471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2022/2019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vAlign w:val="center"/>
            <w:hideMark/>
          </w:tcPr>
          <w:p w14:paraId="376F6FA8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2023/2019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491B5C91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2019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39BB0D07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2020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57EFA407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2021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1F747C42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2022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52CFB00A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2023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noWrap/>
            <w:vAlign w:val="center"/>
            <w:hideMark/>
          </w:tcPr>
          <w:p w14:paraId="04A15517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2020/</w:t>
            </w:r>
            <w:commentRangeStart w:id="58"/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2019</w:t>
            </w:r>
            <w:commentRangeEnd w:id="58"/>
            <w:r w:rsidR="00741965">
              <w:rPr>
                <w:rStyle w:val="CommentReference"/>
                <w:rFonts w:eastAsia="Times New Roman"/>
                <w:lang w:val="es-CO"/>
              </w:rPr>
              <w:commentReference w:id="58"/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noWrap/>
            <w:vAlign w:val="center"/>
            <w:hideMark/>
          </w:tcPr>
          <w:p w14:paraId="3C4A0495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2021/2019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noWrap/>
            <w:vAlign w:val="center"/>
            <w:hideMark/>
          </w:tcPr>
          <w:p w14:paraId="7E9EAEED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2022/2019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noWrap/>
            <w:vAlign w:val="center"/>
            <w:hideMark/>
          </w:tcPr>
          <w:p w14:paraId="28A9C265" w14:textId="77777777" w:rsidR="006B7EEB" w:rsidRPr="006B7EEB" w:rsidRDefault="006B7EEB" w:rsidP="006B7EE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3"/>
                <w:szCs w:val="13"/>
                <w:lang w:eastAsia="es-MX"/>
              </w:rPr>
              <w:t>2023/2019</w:t>
            </w:r>
          </w:p>
        </w:tc>
      </w:tr>
      <w:tr w:rsidR="006B7EEB" w:rsidRPr="00C87B09" w14:paraId="1317D378" w14:textId="77777777" w:rsidTr="00C87B09">
        <w:trPr>
          <w:trHeight w:val="150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D3865" w14:textId="77777777" w:rsidR="006B7EEB" w:rsidRPr="006B7EEB" w:rsidRDefault="006B7EEB" w:rsidP="006B7EE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946E5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18E9E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90B8D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D1D5A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BEC93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FF85F0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C22D6A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55248E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684EC0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1FCA1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5A760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2BD28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F729B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CA4AA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5C715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32261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AD474" w14:textId="77777777" w:rsidR="006B7EEB" w:rsidRPr="006B7EEB" w:rsidRDefault="006B7EEB" w:rsidP="006B7E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FFFF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55197" w14:textId="77777777" w:rsidR="006B7EEB" w:rsidRPr="006B7EEB" w:rsidRDefault="006B7EEB" w:rsidP="006B7E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 </w:t>
            </w:r>
          </w:p>
        </w:tc>
      </w:tr>
      <w:tr w:rsidR="006B7EEB" w:rsidRPr="00C87B09" w14:paraId="74B972E1" w14:textId="77777777" w:rsidTr="00C87B09">
        <w:trPr>
          <w:trHeight w:val="276"/>
        </w:trPr>
        <w:tc>
          <w:tcPr>
            <w:tcW w:w="6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4184C42" w14:textId="77777777" w:rsidR="006B7EEB" w:rsidRPr="006B7EEB" w:rsidRDefault="006B7EEB" w:rsidP="006B7E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Pasajeros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3323328" w14:textId="59C0D67E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37,474,847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7E13B55" w14:textId="2F5CC4F8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7,844,575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6ADEF64" w14:textId="5234F38A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25,365,140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9C5B30E" w14:textId="5EC32AE1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35,636,639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0731738" w14:textId="3B106110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38,566,571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A4EB834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-79.1%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8FD7C34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-32.3%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F92C483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-4.9%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C89A58A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70AD47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70AD47"/>
                <w:sz w:val="12"/>
                <w:szCs w:val="12"/>
                <w:lang w:eastAsia="es-MX"/>
              </w:rPr>
              <w:t>2.9%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7A071B4" w14:textId="092F967B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291,940,389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136E6AD" w14:textId="566C57DC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126,465,149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23C3DFC" w14:textId="087C5961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157,591,568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C22BCCB" w14:textId="5F1AB654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259,241,197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BB1A632" w14:textId="6C4B7CD1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297,070,261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94175C0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-56.7%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F4F1953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-46.0%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88B3F13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-11.2%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0FF7F0A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70AD47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70AD47"/>
                <w:sz w:val="12"/>
                <w:szCs w:val="12"/>
                <w:lang w:eastAsia="es-MX"/>
              </w:rPr>
              <w:t>1.8%</w:t>
            </w:r>
          </w:p>
        </w:tc>
      </w:tr>
      <w:tr w:rsidR="006B7EEB" w:rsidRPr="00C87B09" w14:paraId="28B089FA" w14:textId="77777777" w:rsidTr="00C87B09">
        <w:trPr>
          <w:trHeight w:val="300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91030" w14:textId="77777777" w:rsidR="006B7EEB" w:rsidRPr="006B7EEB" w:rsidRDefault="006B7EEB" w:rsidP="006B7EEB">
            <w:pPr>
              <w:spacing w:after="0" w:line="240" w:lineRule="auto"/>
              <w:ind w:firstLineChars="100" w:firstLine="120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Domestico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EAB07" w14:textId="5350535C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20,794,931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3D7C1" w14:textId="0C905B0A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5,354,788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98C109" w14:textId="634BBB92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14,869,099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23968" w14:textId="05EC6BE2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20,282,679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11B07" w14:textId="6CF8DB00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21,477,610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6C9FD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-74.2%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FBEB6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-28.5%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410C1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sz w:val="12"/>
                <w:szCs w:val="12"/>
                <w:lang w:eastAsia="es-MX"/>
              </w:rPr>
              <w:t>-2.5%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C37E46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  <w:t>3.3%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02C2E" w14:textId="0AF78E9B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157,243,380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BB801" w14:textId="20639321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74,135,743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EC94B" w14:textId="32F3A6C4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94,711,756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D0E4D" w14:textId="7AED2035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146,443,049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A6176" w14:textId="02006AAC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161,576,263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9BC43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-52.9%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852B8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-39.8%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A4AC4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-6.9%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30696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  <w:t>2.8%</w:t>
            </w:r>
          </w:p>
        </w:tc>
      </w:tr>
      <w:tr w:rsidR="006B7EEB" w:rsidRPr="00C87B09" w14:paraId="6D0AAE86" w14:textId="77777777" w:rsidTr="00C87B09">
        <w:trPr>
          <w:trHeight w:val="288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9FB5D" w14:textId="77777777" w:rsidR="006B7EEB" w:rsidRPr="006B7EEB" w:rsidRDefault="006B7EEB" w:rsidP="006B7EEB">
            <w:pPr>
              <w:spacing w:after="0" w:line="240" w:lineRule="auto"/>
              <w:ind w:firstLineChars="100" w:firstLine="120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Intra-LAC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CD375" w14:textId="2415E549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4,372,046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923F1" w14:textId="52B54459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243,577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4B8E1" w14:textId="55124B1B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1,446,071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571E5" w14:textId="34EE7B5F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3,454,386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F363B" w14:textId="5F4B5378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4,358,063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05FAE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-94.4%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385C8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-66.9%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00EE5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sz w:val="12"/>
                <w:szCs w:val="12"/>
                <w:lang w:eastAsia="es-MX"/>
              </w:rPr>
              <w:t>-21.0%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8145F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-0.3%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26EA9" w14:textId="64F53903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34,667,168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C08C9" w14:textId="3FFFCCB8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13,055,002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9D41E" w14:textId="447448B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8,255,945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B7F95" w14:textId="428A9D5C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23,362,923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A3432" w14:textId="1EF6A08D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31,950,961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13D6D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-62.3%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E6195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-76.2%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24295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-32.6%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12379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-7.8%</w:t>
            </w:r>
          </w:p>
        </w:tc>
      </w:tr>
      <w:tr w:rsidR="006B7EEB" w:rsidRPr="00C87B09" w14:paraId="37ABEA69" w14:textId="77777777" w:rsidTr="00C87B09">
        <w:trPr>
          <w:trHeight w:val="288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63527" w14:textId="77777777" w:rsidR="006B7EEB" w:rsidRPr="006B7EEB" w:rsidRDefault="006B7EEB" w:rsidP="006B7EEB">
            <w:pPr>
              <w:spacing w:after="0" w:line="240" w:lineRule="auto"/>
              <w:ind w:firstLineChars="100" w:firstLine="120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Extra-LAC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1F75B" w14:textId="4020438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12,307,870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B1DE7" w14:textId="053622F4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2,246,211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6D11A" w14:textId="37340762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9,049,970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0B666" w14:textId="043407D5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11,899,574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24CBC" w14:textId="065D64F2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12,730,898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68E6E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-81.7%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2EC66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-26.5%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3E81C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sz w:val="12"/>
                <w:szCs w:val="12"/>
                <w:lang w:eastAsia="es-MX"/>
              </w:rPr>
              <w:t>-3.3%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C591C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  <w:t>3.4%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33FF7" w14:textId="4DC597DD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100,029,842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9DACC" w14:textId="67448385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39,274,405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B8586" w14:textId="3C273C71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54,623,867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E2F1D" w14:textId="57437B11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89,435,224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21F4F" w14:textId="56516C92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103,543,038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8073E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-60.7%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AC4CA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-45.4%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C6F78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-10.6%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329F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  <w:t>3.5%</w:t>
            </w:r>
          </w:p>
        </w:tc>
      </w:tr>
      <w:tr w:rsidR="006B7EEB" w:rsidRPr="00C87B09" w14:paraId="4F444443" w14:textId="77777777" w:rsidTr="00C87B09">
        <w:trPr>
          <w:trHeight w:val="300"/>
        </w:trPr>
        <w:tc>
          <w:tcPr>
            <w:tcW w:w="6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94C8028" w14:textId="77777777" w:rsidR="006B7EEB" w:rsidRPr="006B7EEB" w:rsidRDefault="006B7EEB" w:rsidP="006B7E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proofErr w:type="gramStart"/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RPK(</w:t>
            </w:r>
            <w:proofErr w:type="gramEnd"/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millones)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6DD5958" w14:textId="13CA3628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79,073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4B96480" w14:textId="563F1EE1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13,693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751730A" w14:textId="17D7F3F9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47,821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AB74018" w14:textId="604EDBA1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72,839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3229D0E" w14:textId="2F7C6A58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78,564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1EFEEBE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-82.7%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CA69B87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-39.5%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EA98633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-7.9%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88E428B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-0.6%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49BBD8A" w14:textId="07C06EB5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625,431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5C33851" w14:textId="18F287B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256,151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D544574" w14:textId="4BF1399B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277,735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4F95EA9" w14:textId="0F86D52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530,640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DB16C68" w14:textId="5B9933D6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616,650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A98CB05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-59.0%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2B12E65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-55.6%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24DBFA5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-15.2%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BBDE698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-1.4%</w:t>
            </w:r>
          </w:p>
        </w:tc>
      </w:tr>
      <w:tr w:rsidR="006B7EEB" w:rsidRPr="00C87B09" w14:paraId="1E0A4B2C" w14:textId="77777777" w:rsidTr="00C87B09">
        <w:trPr>
          <w:trHeight w:val="300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FB9F87" w14:textId="77777777" w:rsidR="006B7EEB" w:rsidRPr="006B7EEB" w:rsidRDefault="006B7EEB" w:rsidP="006B7EEB">
            <w:pPr>
              <w:spacing w:after="0" w:line="240" w:lineRule="auto"/>
              <w:ind w:firstLineChars="100" w:firstLine="120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Domestico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3A1B6" w14:textId="3C5A00DB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18,429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F8847" w14:textId="16B69A1E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5,764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BD85E" w14:textId="0AA053FD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14,481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8806A" w14:textId="2170A196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19,074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33C7F" w14:textId="3C4B0035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20,016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4B3BF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-68.7%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07788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-21.4%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691BF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3.5%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21119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  <w:t>8.6%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6B536" w14:textId="3CD432B4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141,365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2BD3E" w14:textId="19CC6479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69,134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2F18E" w14:textId="4DA1C8F6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92,833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99BFE" w14:textId="78139BE8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139,361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23D15" w14:textId="79D53D3D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151,622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E385A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-51.1%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4B9ED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-34.3%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D7BC8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-1.4%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9AD3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  <w:t>7.3%</w:t>
            </w:r>
          </w:p>
        </w:tc>
      </w:tr>
      <w:tr w:rsidR="006B7EEB" w:rsidRPr="00C87B09" w14:paraId="0D44BBD8" w14:textId="77777777" w:rsidTr="00C87B09">
        <w:trPr>
          <w:trHeight w:val="288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2AB82" w14:textId="77777777" w:rsidR="006B7EEB" w:rsidRPr="006B7EEB" w:rsidRDefault="006B7EEB" w:rsidP="006B7EEB">
            <w:pPr>
              <w:spacing w:after="0" w:line="240" w:lineRule="auto"/>
              <w:ind w:firstLineChars="100" w:firstLine="120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Intra-LAC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AA4981" w14:textId="519E0104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8,364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2CB4E" w14:textId="6A512DF9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223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E4979" w14:textId="6EC6EFA0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2,525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59480" w14:textId="1C071B56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6,800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EE1C5" w14:textId="24E7B945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8,059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8125D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-97.3%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564C9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-69.8%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8352E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-18.7%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0E76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-3.6%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09C4F" w14:textId="7319E250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67,522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95B90" w14:textId="3DD7AC36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23,935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A8D7C" w14:textId="2A928A83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15,061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2B6A6" w14:textId="59E8C478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46,500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5C7A9" w14:textId="382AB90E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61,728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97192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-64.6%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692FB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-77.7%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16FB7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-31.1%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792BA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-8.6%</w:t>
            </w:r>
          </w:p>
        </w:tc>
      </w:tr>
      <w:tr w:rsidR="006B7EEB" w:rsidRPr="00C87B09" w14:paraId="1C62252D" w14:textId="77777777" w:rsidTr="00C87B09">
        <w:trPr>
          <w:trHeight w:val="288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711E1" w14:textId="77777777" w:rsidR="006B7EEB" w:rsidRPr="006B7EEB" w:rsidRDefault="006B7EEB" w:rsidP="006B7EEB">
            <w:pPr>
              <w:spacing w:after="0" w:line="240" w:lineRule="auto"/>
              <w:ind w:firstLineChars="100" w:firstLine="120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Extra-LAC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5B85B" w14:textId="4F8884DA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52,280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E702B" w14:textId="73BCC2A8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7,705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21E26" w14:textId="16B80C85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30,815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B93D0" w14:textId="7C82214C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46,965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25DB6" w14:textId="062BB2C3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50,489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2166F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-85.3%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3A253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-41.1%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729B0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-10.2%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70F1E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-3.4%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BC4FE" w14:textId="1CBB001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416,543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12EF9" w14:textId="747D80FC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163,082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3D31C" w14:textId="24620564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169,842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6AC0B" w14:textId="3E05A08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344,780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2F7CB" w14:textId="197BEADA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403,299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8D966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-60.8%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8EFCD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-59.2%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46BD4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-17.2%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9947C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-3.2%</w:t>
            </w:r>
          </w:p>
        </w:tc>
      </w:tr>
      <w:tr w:rsidR="006B7EEB" w:rsidRPr="00C87B09" w14:paraId="5F6EE8FF" w14:textId="77777777" w:rsidTr="00C87B09">
        <w:trPr>
          <w:trHeight w:val="300"/>
        </w:trPr>
        <w:tc>
          <w:tcPr>
            <w:tcW w:w="6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C38F7CD" w14:textId="77777777" w:rsidR="006B7EEB" w:rsidRPr="006B7EEB" w:rsidRDefault="006B7EEB" w:rsidP="006B7E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*</w:t>
            </w:r>
            <w:proofErr w:type="gramStart"/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ASK(</w:t>
            </w:r>
            <w:proofErr w:type="gramEnd"/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millones)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087661D" w14:textId="4DF551E0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95,344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5653D14" w14:textId="21573AFB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21,500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7E4FA3D" w14:textId="5042208B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63,836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660C510" w14:textId="2F5E20C1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87,499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974B48E" w14:textId="3AF51562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91,669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D3F78D7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-77.5%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70B8DFE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-33.0%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1534AD4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-8.2%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36A5CBD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-3.9%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274A190" w14:textId="6EB3D61E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751,176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F670886" w14:textId="640C59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356,329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EBED625" w14:textId="18F1718C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394,934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A2A1EA3" w14:textId="1A680C95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651,801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CE61AD8" w14:textId="2B862233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736,060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2A0C330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-52.6%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C6CBF6F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-47.4%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2F8EB9B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-13.2%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2736177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-2.0%</w:t>
            </w:r>
          </w:p>
        </w:tc>
      </w:tr>
      <w:tr w:rsidR="006B7EEB" w:rsidRPr="00C87B09" w14:paraId="31F09E76" w14:textId="77777777" w:rsidTr="00C87B09">
        <w:trPr>
          <w:trHeight w:val="300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D6584" w14:textId="77777777" w:rsidR="006B7EEB" w:rsidRPr="006B7EEB" w:rsidRDefault="006B7EEB" w:rsidP="006B7EEB">
            <w:pPr>
              <w:spacing w:after="0" w:line="240" w:lineRule="auto"/>
              <w:ind w:firstLineChars="100" w:firstLine="120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Domestico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C3B7C" w14:textId="08DE871C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22,230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30FA3" w14:textId="6E0866B0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8,439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BC957" w14:textId="7EA0B99F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18,079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7E261" w14:textId="0C2ECC19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23,289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4598F" w14:textId="31875F73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23,616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CB73D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-62.0%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E7566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-18.7%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ACCE1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4.8%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2B320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  <w:t>6.2%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E8EDE" w14:textId="2282ACBA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171,768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BB5FC" w14:textId="6677B6E8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95,357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16E80" w14:textId="2DD72FCB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118,712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8D1FC" w14:textId="53447E3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172,690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C6DD8" w14:textId="07518FDC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185,991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E9AE9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-44.5%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9B343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-30.9%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EF8AA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0.5%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67E1B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  <w:t>8.3%</w:t>
            </w:r>
          </w:p>
        </w:tc>
      </w:tr>
      <w:tr w:rsidR="006B7EEB" w:rsidRPr="00C87B09" w14:paraId="368DF102" w14:textId="77777777" w:rsidTr="00C87B09">
        <w:trPr>
          <w:trHeight w:val="288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BE7BC" w14:textId="77777777" w:rsidR="006B7EEB" w:rsidRPr="006B7EEB" w:rsidRDefault="006B7EEB" w:rsidP="006B7EEB">
            <w:pPr>
              <w:spacing w:after="0" w:line="240" w:lineRule="auto"/>
              <w:ind w:firstLineChars="100" w:firstLine="120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Intra-LAC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61374" w14:textId="6B0D2591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10,126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5223B" w14:textId="77C3CE3F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470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F0A27" w14:textId="0E29ADA0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3,832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5300A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8,695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0E079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9,901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070EE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-95.4%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90E63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-62.2%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9C115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-14.1%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129A8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-2.2%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7E281" w14:textId="62961116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81,746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94BDA" w14:textId="38AEB29E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33,522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FADA1" w14:textId="2C0FC1CD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24,976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4E59C" w14:textId="25725B6A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59,160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6FA1" w14:textId="70D56DBA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77,121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C6B26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-59.0%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76DB6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-69.4%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8E84F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-27.6%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50F04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-5.7%</w:t>
            </w:r>
          </w:p>
        </w:tc>
      </w:tr>
      <w:tr w:rsidR="006B7EEB" w:rsidRPr="00C87B09" w14:paraId="27907E9A" w14:textId="77777777" w:rsidTr="00C87B09">
        <w:trPr>
          <w:trHeight w:val="288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3AA6C" w14:textId="77777777" w:rsidR="006B7EEB" w:rsidRPr="006B7EEB" w:rsidRDefault="006B7EEB" w:rsidP="006B7EEB">
            <w:pPr>
              <w:spacing w:after="0" w:line="240" w:lineRule="auto"/>
              <w:ind w:firstLineChars="100" w:firstLine="120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Extra-LAC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DE320" w14:textId="03B671E0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62,988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F200F" w14:textId="41616528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12,590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DCCB1" w14:textId="53100A13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41,925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29C36" w14:textId="4945AE91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55,515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F8B78" w14:textId="6324A383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58,152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68238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-80.0%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E4921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-33.4%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845F6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-11.9%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0D971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-7.7%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28D42" w14:textId="4C6333CF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497,662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1E235" w14:textId="41F86FEA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227,450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00529" w14:textId="208151ED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251,245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2E41D" w14:textId="153CBE01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419,951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60DDE" w14:textId="1D5E5448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472,947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ED59E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-54.3%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5CB51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-49.5%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5AFC0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-15.6%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43F9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-5.0%</w:t>
            </w:r>
          </w:p>
        </w:tc>
      </w:tr>
      <w:tr w:rsidR="006B7EEB" w:rsidRPr="00C87B09" w14:paraId="3ED58C65" w14:textId="77777777" w:rsidTr="00C87B09">
        <w:trPr>
          <w:trHeight w:val="324"/>
        </w:trPr>
        <w:tc>
          <w:tcPr>
            <w:tcW w:w="6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vAlign w:val="bottom"/>
            <w:hideMark/>
          </w:tcPr>
          <w:p w14:paraId="6D5596EF" w14:textId="77777777" w:rsidR="006B7EEB" w:rsidRPr="006B7EEB" w:rsidRDefault="006B7EEB" w:rsidP="006B7E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*Factor de Ocupación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78C497C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82.9%</w:t>
            </w:r>
          </w:p>
        </w:tc>
        <w:tc>
          <w:tcPr>
            <w:tcW w:w="8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BEBDADD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64.1%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2380856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77.1%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AA479A0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82.2%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2DAB34F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84.9%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B1DC2C6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 xml:space="preserve">-18.8 </w:t>
            </w:r>
            <w:proofErr w:type="spellStart"/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FC62768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 xml:space="preserve">-5.8 </w:t>
            </w:r>
            <w:proofErr w:type="spellStart"/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FE295D3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 xml:space="preserve">-0.7 </w:t>
            </w:r>
            <w:proofErr w:type="spellStart"/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29A9FB6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70AD47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70AD47"/>
                <w:sz w:val="12"/>
                <w:szCs w:val="12"/>
                <w:lang w:eastAsia="es-MX"/>
              </w:rPr>
              <w:t xml:space="preserve">2.0 </w:t>
            </w:r>
            <w:proofErr w:type="spellStart"/>
            <w:r w:rsidRPr="006B7EEB">
              <w:rPr>
                <w:rFonts w:ascii="Calibri" w:eastAsia="Times New Roman" w:hAnsi="Calibri" w:cs="Calibri"/>
                <w:b/>
                <w:bCs/>
                <w:color w:val="70AD47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0EDDDB7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83.3%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05F6BBA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71.9%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7B4ABE4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73.8%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9332430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80.8%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A0047E3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es-MX"/>
              </w:rPr>
              <w:t>82.5%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7D2B272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 xml:space="preserve">-11.4 </w:t>
            </w:r>
            <w:proofErr w:type="spellStart"/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914973B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 xml:space="preserve">-9.5 </w:t>
            </w:r>
            <w:proofErr w:type="spellStart"/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5FA87C8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 xml:space="preserve">-2.5 </w:t>
            </w:r>
            <w:proofErr w:type="spellStart"/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737B2DC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 xml:space="preserve">-0.8 </w:t>
            </w:r>
            <w:proofErr w:type="spellStart"/>
            <w:r w:rsidRPr="006B7EEB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es-MX"/>
              </w:rPr>
              <w:t>pts</w:t>
            </w:r>
            <w:proofErr w:type="spellEnd"/>
          </w:p>
        </w:tc>
      </w:tr>
      <w:tr w:rsidR="006B7EEB" w:rsidRPr="00C87B09" w14:paraId="7C31AF88" w14:textId="77777777" w:rsidTr="00C87B09">
        <w:trPr>
          <w:trHeight w:val="300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7DCCE" w14:textId="77777777" w:rsidR="006B7EEB" w:rsidRPr="006B7EEB" w:rsidRDefault="006B7EEB" w:rsidP="006B7EEB">
            <w:pPr>
              <w:spacing w:after="0" w:line="240" w:lineRule="auto"/>
              <w:ind w:firstLineChars="100" w:firstLine="120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Domestico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E83B6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82.9%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F8B6C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68.3%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491D1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80.1%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AC1C3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81.9%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83094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84.8%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C7655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-14.6 </w:t>
            </w:r>
            <w:proofErr w:type="spellStart"/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4692E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-2.8 </w:t>
            </w:r>
            <w:proofErr w:type="spellStart"/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3DC6F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-1.0 </w:t>
            </w:r>
            <w:proofErr w:type="spellStart"/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C562F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  <w:t xml:space="preserve">1.9 </w:t>
            </w:r>
            <w:proofErr w:type="spellStart"/>
            <w:r w:rsidRPr="006B7EEB"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03F7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82.3%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C1218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72.5%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EE3C3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78.2%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4566F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80.7%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8257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81.5%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93AC7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-9.8 </w:t>
            </w:r>
            <w:proofErr w:type="spellStart"/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09F90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-4.1 </w:t>
            </w:r>
            <w:proofErr w:type="spellStart"/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624CA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-1.6 </w:t>
            </w:r>
            <w:proofErr w:type="spellStart"/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E2C2E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 xml:space="preserve">-0.8 </w:t>
            </w:r>
            <w:proofErr w:type="spellStart"/>
            <w:r w:rsidRPr="006B7EEB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pts</w:t>
            </w:r>
            <w:proofErr w:type="spellEnd"/>
          </w:p>
        </w:tc>
      </w:tr>
      <w:tr w:rsidR="006B7EEB" w:rsidRPr="00C87B09" w14:paraId="4F542446" w14:textId="77777777" w:rsidTr="00C87B09">
        <w:trPr>
          <w:trHeight w:val="288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7F7E8" w14:textId="77777777" w:rsidR="006B7EEB" w:rsidRPr="006B7EEB" w:rsidRDefault="006B7EEB" w:rsidP="006B7EEB">
            <w:pPr>
              <w:spacing w:after="0" w:line="240" w:lineRule="auto"/>
              <w:ind w:firstLineChars="100" w:firstLine="120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Intra-LAC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E50BB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82.6%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BDA6C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47.5%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71575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65.9%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F1A7E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78.2%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850AE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81.4%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BF52E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-35.1 </w:t>
            </w:r>
            <w:proofErr w:type="spellStart"/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9DAF9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-16.7 </w:t>
            </w:r>
            <w:proofErr w:type="spellStart"/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266A2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-4.4 </w:t>
            </w:r>
            <w:proofErr w:type="spellStart"/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84F70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</w:pPr>
            <w:r w:rsidRPr="00013F91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 xml:space="preserve">-1.2 </w:t>
            </w:r>
            <w:proofErr w:type="spellStart"/>
            <w:r w:rsidRPr="00013F91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3575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82.6%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BA510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71.4%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855AA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60.3%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B4888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78.6%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A40DA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80.0%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6D4EB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-11.2 </w:t>
            </w:r>
            <w:proofErr w:type="spellStart"/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32087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-22.3 </w:t>
            </w:r>
            <w:proofErr w:type="spellStart"/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396C3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-4.0 </w:t>
            </w:r>
            <w:proofErr w:type="spellStart"/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B87C3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 xml:space="preserve">-2.6 </w:t>
            </w:r>
            <w:proofErr w:type="spellStart"/>
            <w:r w:rsidRPr="006B7EEB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es-MX"/>
              </w:rPr>
              <w:t>pts</w:t>
            </w:r>
            <w:proofErr w:type="spellEnd"/>
          </w:p>
        </w:tc>
      </w:tr>
      <w:tr w:rsidR="006B7EEB" w:rsidRPr="00C87B09" w14:paraId="10AE684D" w14:textId="77777777" w:rsidTr="00C87B09">
        <w:trPr>
          <w:trHeight w:val="288"/>
        </w:trPr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006280" w14:textId="77777777" w:rsidR="006B7EEB" w:rsidRPr="006B7EEB" w:rsidRDefault="006B7EEB" w:rsidP="006B7EEB">
            <w:pPr>
              <w:spacing w:after="0" w:line="240" w:lineRule="auto"/>
              <w:ind w:firstLineChars="100" w:firstLine="120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Extra-LAC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CFB6DF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83.0%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A751D7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61.2%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FB9439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73.5%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7236DB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84.6%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AF5BD5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86.8%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62BFE9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-21.8 </w:t>
            </w:r>
            <w:proofErr w:type="spellStart"/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693D11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-9.5 </w:t>
            </w:r>
            <w:proofErr w:type="spellStart"/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586C78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1.6 </w:t>
            </w:r>
            <w:proofErr w:type="spellStart"/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4639BF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2D05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92D050"/>
                <w:sz w:val="12"/>
                <w:szCs w:val="12"/>
                <w:lang w:eastAsia="es-MX"/>
              </w:rPr>
              <w:t xml:space="preserve">3.8 </w:t>
            </w:r>
            <w:proofErr w:type="spellStart"/>
            <w:r w:rsidRPr="006B7EEB">
              <w:rPr>
                <w:rFonts w:ascii="Calibri" w:eastAsia="Times New Roman" w:hAnsi="Calibri" w:cs="Calibri"/>
                <w:color w:val="92D05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21B7E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83.7%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59912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71.7%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4E41C0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67.6%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3D201E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82.1%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5EFAD" w14:textId="77777777" w:rsidR="006B7EEB" w:rsidRPr="006B7EEB" w:rsidRDefault="006B7EEB" w:rsidP="00C8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85.3%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C86BFC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-12.0 </w:t>
            </w:r>
            <w:proofErr w:type="spellStart"/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E3557F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-16.1 </w:t>
            </w:r>
            <w:proofErr w:type="spellStart"/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53D6C2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 xml:space="preserve">-1.6 </w:t>
            </w:r>
            <w:proofErr w:type="spellStart"/>
            <w:r w:rsidRPr="006B7EEB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pts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62A05B" w14:textId="77777777" w:rsidR="006B7EEB" w:rsidRPr="006B7EEB" w:rsidRDefault="006B7EEB" w:rsidP="006B7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</w:pPr>
            <w:r w:rsidRPr="006B7EEB"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  <w:t xml:space="preserve">1.6 </w:t>
            </w:r>
            <w:proofErr w:type="spellStart"/>
            <w:r w:rsidRPr="006B7EEB">
              <w:rPr>
                <w:rFonts w:ascii="Calibri" w:eastAsia="Times New Roman" w:hAnsi="Calibri" w:cs="Calibri"/>
                <w:color w:val="70AD47"/>
                <w:sz w:val="12"/>
                <w:szCs w:val="12"/>
                <w:lang w:eastAsia="es-MX"/>
              </w:rPr>
              <w:t>pts</w:t>
            </w:r>
            <w:proofErr w:type="spellEnd"/>
          </w:p>
        </w:tc>
      </w:tr>
    </w:tbl>
    <w:p w14:paraId="697FE1B5" w14:textId="77777777" w:rsidR="006B7EEB" w:rsidRPr="00D6291E" w:rsidRDefault="006B7EEB" w:rsidP="00D6291E">
      <w:pPr>
        <w:jc w:val="both"/>
        <w:rPr>
          <w:rFonts w:cstheme="minorHAnsi"/>
          <w:b/>
          <w:bCs/>
          <w:color w:val="7030A0"/>
          <w:sz w:val="28"/>
          <w:szCs w:val="28"/>
        </w:rPr>
      </w:pPr>
    </w:p>
    <w:p w14:paraId="1DEAFE29" w14:textId="049A2BEB" w:rsidR="00004B5F" w:rsidRDefault="00004B5F" w:rsidP="00731EB2">
      <w:pPr>
        <w:jc w:val="both"/>
        <w:rPr>
          <w:rFonts w:asciiTheme="majorHAnsi" w:hAnsiTheme="majorHAnsi" w:cstheme="majorHAnsi"/>
          <w:color w:val="000000" w:themeColor="text1"/>
          <w:sz w:val="16"/>
          <w:szCs w:val="16"/>
        </w:rPr>
      </w:pPr>
      <w:r w:rsidRPr="00731EB2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Fuente: </w:t>
      </w:r>
      <w:r w:rsidR="00281EF6" w:rsidRPr="00731EB2">
        <w:rPr>
          <w:rFonts w:asciiTheme="majorHAnsi" w:hAnsiTheme="majorHAnsi" w:cstheme="majorHAnsi"/>
          <w:sz w:val="16"/>
          <w:szCs w:val="16"/>
        </w:rPr>
        <w:t>Fuente: Análisis ALTA, elaborado con datos de Amadeus</w:t>
      </w:r>
      <w:r w:rsidR="00731EB2" w:rsidRPr="00731EB2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 </w:t>
      </w:r>
      <w:r w:rsidRPr="00731EB2">
        <w:rPr>
          <w:rFonts w:asciiTheme="majorHAnsi" w:hAnsiTheme="majorHAnsi" w:cstheme="majorHAnsi"/>
          <w:color w:val="000000" w:themeColor="text1"/>
          <w:sz w:val="16"/>
          <w:szCs w:val="16"/>
        </w:rPr>
        <w:t>*Estimaciones ALTA basado en lo reportado por las aerolíneas miembro.</w:t>
      </w:r>
    </w:p>
    <w:p w14:paraId="586DB4B9" w14:textId="384F5E1B" w:rsidR="004E4D0F" w:rsidRDefault="00DB1A53" w:rsidP="00DB1A5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es-MX"/>
        </w:rPr>
      </w:pPr>
      <w:r w:rsidRPr="00DB1A53">
        <w:rPr>
          <w:rFonts w:asciiTheme="majorHAnsi" w:eastAsia="Times New Roman" w:hAnsiTheme="majorHAnsi" w:cstheme="majorHAnsi"/>
          <w:lang w:eastAsia="es-MX"/>
        </w:rPr>
        <w:t>En agosto se transportaron 38</w:t>
      </w:r>
      <w:r w:rsidR="006A2309">
        <w:rPr>
          <w:rFonts w:asciiTheme="majorHAnsi" w:eastAsia="Times New Roman" w:hAnsiTheme="majorHAnsi" w:cstheme="majorHAnsi"/>
          <w:lang w:eastAsia="es-MX"/>
        </w:rPr>
        <w:t>.6</w:t>
      </w:r>
      <w:r w:rsidRPr="00DB1A53">
        <w:rPr>
          <w:rFonts w:asciiTheme="majorHAnsi" w:eastAsia="Times New Roman" w:hAnsiTheme="majorHAnsi" w:cstheme="majorHAnsi"/>
          <w:lang w:eastAsia="es-MX"/>
        </w:rPr>
        <w:t xml:space="preserve"> millones de pasajeros en la región, lo que representa </w:t>
      </w:r>
      <w:ins w:id="59" w:author="Juan Sarmiento" w:date="2023-10-03T18:15:00Z">
        <w:r w:rsidR="00741965">
          <w:rPr>
            <w:rFonts w:asciiTheme="majorHAnsi" w:eastAsia="Times New Roman" w:hAnsiTheme="majorHAnsi" w:cstheme="majorHAnsi"/>
            <w:lang w:eastAsia="es-MX"/>
          </w:rPr>
          <w:t xml:space="preserve">un crecimiento del </w:t>
        </w:r>
      </w:ins>
      <w:r w:rsidRPr="00DB1A53">
        <w:rPr>
          <w:rFonts w:asciiTheme="majorHAnsi" w:eastAsia="Times New Roman" w:hAnsiTheme="majorHAnsi" w:cstheme="majorHAnsi"/>
          <w:lang w:eastAsia="es-MX"/>
        </w:rPr>
        <w:t xml:space="preserve">2.9% </w:t>
      </w:r>
      <w:del w:id="60" w:author="Juan Sarmiento" w:date="2023-10-03T18:15:00Z">
        <w:r w:rsidRPr="00DB1A53" w:rsidDel="00741965">
          <w:rPr>
            <w:rFonts w:asciiTheme="majorHAnsi" w:eastAsia="Times New Roman" w:hAnsiTheme="majorHAnsi" w:cstheme="majorHAnsi"/>
            <w:lang w:eastAsia="es-MX"/>
          </w:rPr>
          <w:delText>por debajo de</w:delText>
        </w:r>
      </w:del>
      <w:ins w:id="61" w:author="Juan Sarmiento" w:date="2023-10-03T18:15:00Z">
        <w:r w:rsidR="00741965">
          <w:rPr>
            <w:rFonts w:asciiTheme="majorHAnsi" w:eastAsia="Times New Roman" w:hAnsiTheme="majorHAnsi" w:cstheme="majorHAnsi"/>
            <w:lang w:eastAsia="es-MX"/>
          </w:rPr>
          <w:t>respecto a</w:t>
        </w:r>
      </w:ins>
      <w:r w:rsidRPr="00DB1A53">
        <w:rPr>
          <w:rFonts w:asciiTheme="majorHAnsi" w:eastAsia="Times New Roman" w:hAnsiTheme="majorHAnsi" w:cstheme="majorHAnsi"/>
          <w:lang w:eastAsia="es-MX"/>
        </w:rPr>
        <w:t xml:space="preserve"> los niveles previos a la pandemia</w:t>
      </w:r>
      <w:r w:rsidRPr="00DB1A53">
        <w:rPr>
          <w:rFonts w:asciiTheme="majorHAnsi" w:eastAsia="Times New Roman" w:hAnsiTheme="majorHAnsi" w:cstheme="majorHAnsi"/>
          <w:b/>
          <w:bCs/>
          <w:lang w:eastAsia="es-MX"/>
        </w:rPr>
        <w:t>.</w:t>
      </w:r>
      <w:r w:rsidR="0080613A">
        <w:rPr>
          <w:rFonts w:asciiTheme="majorHAnsi" w:eastAsia="Times New Roman" w:hAnsiTheme="majorHAnsi" w:cstheme="majorHAnsi"/>
          <w:b/>
          <w:bCs/>
          <w:lang w:eastAsia="es-MX"/>
        </w:rPr>
        <w:t xml:space="preserve"> </w:t>
      </w:r>
      <w:r w:rsidRPr="00DB1A53">
        <w:rPr>
          <w:rFonts w:asciiTheme="majorHAnsi" w:eastAsia="Times New Roman" w:hAnsiTheme="majorHAnsi" w:cstheme="majorHAnsi"/>
          <w:lang w:eastAsia="es-MX"/>
        </w:rPr>
        <w:t>El tráfico doméstico se encontró 3.3% por encima de sus niveles 2019,</w:t>
      </w:r>
      <w:ins w:id="62" w:author="Juan Sarmiento" w:date="2023-10-03T18:15:00Z">
        <w:r w:rsidR="00741965">
          <w:rPr>
            <w:rFonts w:asciiTheme="majorHAnsi" w:eastAsia="Times New Roman" w:hAnsiTheme="majorHAnsi" w:cstheme="majorHAnsi"/>
            <w:lang w:eastAsia="es-MX"/>
          </w:rPr>
          <w:t xml:space="preserve"> </w:t>
        </w:r>
      </w:ins>
      <w:r w:rsidRPr="00DB1A53">
        <w:rPr>
          <w:rFonts w:asciiTheme="majorHAnsi" w:eastAsia="Times New Roman" w:hAnsiTheme="majorHAnsi" w:cstheme="majorHAnsi"/>
          <w:lang w:eastAsia="es-MX"/>
        </w:rPr>
        <w:t>mientras que el tráfico internacional extra-LAC mantuvo su tendencia de crecimiento con 3.4</w:t>
      </w:r>
      <w:del w:id="63" w:author="Juan Sarmiento" w:date="2023-10-03T18:15:00Z">
        <w:r w:rsidRPr="00DB1A53" w:rsidDel="00741965">
          <w:rPr>
            <w:rFonts w:asciiTheme="majorHAnsi" w:eastAsia="Times New Roman" w:hAnsiTheme="majorHAnsi" w:cstheme="majorHAnsi"/>
            <w:lang w:eastAsia="es-MX"/>
          </w:rPr>
          <w:delText>%.El</w:delText>
        </w:r>
      </w:del>
      <w:ins w:id="64" w:author="Juan Sarmiento" w:date="2023-10-03T18:15:00Z">
        <w:r w:rsidR="00741965" w:rsidRPr="00DB1A53">
          <w:rPr>
            <w:rFonts w:asciiTheme="majorHAnsi" w:eastAsia="Times New Roman" w:hAnsiTheme="majorHAnsi" w:cstheme="majorHAnsi"/>
            <w:lang w:eastAsia="es-MX"/>
          </w:rPr>
          <w:t>%. El</w:t>
        </w:r>
      </w:ins>
      <w:r w:rsidRPr="00DB1A53">
        <w:rPr>
          <w:rFonts w:asciiTheme="majorHAnsi" w:eastAsia="Times New Roman" w:hAnsiTheme="majorHAnsi" w:cstheme="majorHAnsi"/>
          <w:lang w:eastAsia="es-MX"/>
        </w:rPr>
        <w:t xml:space="preserve"> tráfico internacional intra-LAC aún continúa por debajo de sus niveles de 2019 aunque marginalmente en 0.3%. En el acumulado enero-agosto se han transportado </w:t>
      </w:r>
      <w:commentRangeStart w:id="65"/>
      <w:r w:rsidRPr="00DB1A53">
        <w:rPr>
          <w:rFonts w:asciiTheme="majorHAnsi" w:eastAsia="Times New Roman" w:hAnsiTheme="majorHAnsi" w:cstheme="majorHAnsi"/>
          <w:lang w:eastAsia="es-MX"/>
        </w:rPr>
        <w:t>297 millones de pasajeros, 1.8% por encima de 2019.</w:t>
      </w:r>
      <w:r w:rsidR="004E4D0F">
        <w:rPr>
          <w:rFonts w:asciiTheme="majorHAnsi" w:eastAsia="Times New Roman" w:hAnsiTheme="majorHAnsi" w:cstheme="majorHAnsi"/>
          <w:lang w:eastAsia="es-MX"/>
        </w:rPr>
        <w:t xml:space="preserve"> </w:t>
      </w:r>
      <w:commentRangeEnd w:id="65"/>
      <w:r w:rsidR="00741965">
        <w:rPr>
          <w:rStyle w:val="CommentReference"/>
          <w:rFonts w:eastAsia="Times New Roman"/>
          <w:lang w:val="es-CO"/>
        </w:rPr>
        <w:commentReference w:id="65"/>
      </w:r>
    </w:p>
    <w:p w14:paraId="16A100EB" w14:textId="0B346292" w:rsidR="00DB1A53" w:rsidRPr="00DB1A53" w:rsidRDefault="00DB1A53" w:rsidP="00DB1A5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es-MX"/>
        </w:rPr>
      </w:pPr>
      <w:r w:rsidRPr="00DB1A53">
        <w:rPr>
          <w:rFonts w:asciiTheme="majorHAnsi" w:eastAsia="Times New Roman" w:hAnsiTheme="majorHAnsi" w:cstheme="majorHAnsi"/>
          <w:lang w:eastAsia="es-MX"/>
        </w:rPr>
        <w:lastRenderedPageBreak/>
        <w:t>Los RPK en agosto, para el caso doméstico</w:t>
      </w:r>
      <w:r w:rsidR="0080613A">
        <w:rPr>
          <w:rFonts w:asciiTheme="majorHAnsi" w:eastAsia="Times New Roman" w:hAnsiTheme="majorHAnsi" w:cstheme="majorHAnsi"/>
          <w:lang w:eastAsia="es-MX"/>
        </w:rPr>
        <w:t xml:space="preserve"> </w:t>
      </w:r>
      <w:r w:rsidRPr="00DB1A53">
        <w:rPr>
          <w:rFonts w:asciiTheme="majorHAnsi" w:eastAsia="Times New Roman" w:hAnsiTheme="majorHAnsi" w:cstheme="majorHAnsi"/>
          <w:lang w:eastAsia="es-MX"/>
        </w:rPr>
        <w:t>superaron en 8.6% a los de 2019. Similarmente los RPK acumulados, en el caso, domestico, mostraron un crecimiento de 7.3%.</w:t>
      </w:r>
      <w:r w:rsidR="004E4D0F">
        <w:rPr>
          <w:rFonts w:asciiTheme="majorHAnsi" w:eastAsia="Times New Roman" w:hAnsiTheme="majorHAnsi" w:cstheme="majorHAnsi"/>
          <w:lang w:eastAsia="es-MX"/>
        </w:rPr>
        <w:t xml:space="preserve"> </w:t>
      </w:r>
      <w:r w:rsidRPr="00DB1A53">
        <w:rPr>
          <w:rFonts w:asciiTheme="majorHAnsi" w:eastAsia="Times New Roman" w:hAnsiTheme="majorHAnsi" w:cstheme="majorHAnsi"/>
          <w:lang w:eastAsia="es-MX"/>
        </w:rPr>
        <w:t>En términos de capacidad relativa, es decir sillas por kilómetro (ASK), el mercado doméstico viene creciendo</w:t>
      </w:r>
      <w:r w:rsidR="0080613A">
        <w:rPr>
          <w:rFonts w:asciiTheme="majorHAnsi" w:eastAsia="Times New Roman" w:hAnsiTheme="majorHAnsi" w:cstheme="majorHAnsi"/>
          <w:lang w:eastAsia="es-MX"/>
        </w:rPr>
        <w:t xml:space="preserve"> </w:t>
      </w:r>
      <w:r w:rsidRPr="00DB1A53">
        <w:rPr>
          <w:rFonts w:asciiTheme="majorHAnsi" w:eastAsia="Times New Roman" w:hAnsiTheme="majorHAnsi" w:cstheme="majorHAnsi"/>
          <w:lang w:eastAsia="es-MX"/>
        </w:rPr>
        <w:t>con fuerza, alcanzando 6.2% por encima de sus niveles de 2019 para agosto y 8.3% para el acumulado enero-agosto.</w:t>
      </w:r>
    </w:p>
    <w:p w14:paraId="39ACF437" w14:textId="2F62A8AE" w:rsidR="00DB1A53" w:rsidRPr="00DB1A53" w:rsidRDefault="00DB1A53" w:rsidP="00DB1A5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es-MX"/>
        </w:rPr>
      </w:pPr>
      <w:r w:rsidRPr="00DB1A53">
        <w:rPr>
          <w:rFonts w:asciiTheme="majorHAnsi" w:eastAsia="Times New Roman" w:hAnsiTheme="majorHAnsi" w:cstheme="majorHAnsi"/>
          <w:lang w:eastAsia="es-MX"/>
        </w:rPr>
        <w:t xml:space="preserve">Los </w:t>
      </w:r>
      <w:proofErr w:type="spellStart"/>
      <w:r w:rsidRPr="00DB1A53">
        <w:rPr>
          <w:rFonts w:asciiTheme="majorHAnsi" w:eastAsia="Times New Roman" w:hAnsiTheme="majorHAnsi" w:cstheme="majorHAnsi"/>
          <w:lang w:eastAsia="es-MX"/>
        </w:rPr>
        <w:t>RPKs</w:t>
      </w:r>
      <w:proofErr w:type="spellEnd"/>
      <w:r w:rsidRPr="00DB1A53">
        <w:rPr>
          <w:rFonts w:asciiTheme="majorHAnsi" w:eastAsia="Times New Roman" w:hAnsiTheme="majorHAnsi" w:cstheme="majorHAnsi"/>
          <w:lang w:eastAsia="es-MX"/>
        </w:rPr>
        <w:t xml:space="preserve"> para el mercado total en agosto, se</w:t>
      </w:r>
      <w:r w:rsidR="0080613A">
        <w:rPr>
          <w:rFonts w:asciiTheme="majorHAnsi" w:eastAsia="Times New Roman" w:hAnsiTheme="majorHAnsi" w:cstheme="majorHAnsi"/>
          <w:lang w:eastAsia="es-MX"/>
        </w:rPr>
        <w:t xml:space="preserve"> </w:t>
      </w:r>
      <w:r w:rsidRPr="00DB1A53">
        <w:rPr>
          <w:rFonts w:asciiTheme="majorHAnsi" w:eastAsia="Times New Roman" w:hAnsiTheme="majorHAnsi" w:cstheme="majorHAnsi"/>
          <w:lang w:eastAsia="es-MX"/>
        </w:rPr>
        <w:t>colocaron 0.6% por debajo,</w:t>
      </w:r>
      <w:r w:rsidR="0080613A">
        <w:rPr>
          <w:rFonts w:asciiTheme="majorHAnsi" w:eastAsia="Times New Roman" w:hAnsiTheme="majorHAnsi" w:cstheme="majorHAnsi"/>
          <w:lang w:eastAsia="es-MX"/>
        </w:rPr>
        <w:t xml:space="preserve"> </w:t>
      </w:r>
      <w:r w:rsidRPr="00DB1A53">
        <w:rPr>
          <w:rFonts w:asciiTheme="majorHAnsi" w:eastAsia="Times New Roman" w:hAnsiTheme="majorHAnsi" w:cstheme="majorHAnsi"/>
          <w:lang w:eastAsia="es-MX"/>
        </w:rPr>
        <w:t xml:space="preserve">en relación con 2019 y el acumulado se mantuvo </w:t>
      </w:r>
      <w:commentRangeStart w:id="66"/>
      <w:r w:rsidRPr="00DB1A53">
        <w:rPr>
          <w:rFonts w:asciiTheme="majorHAnsi" w:eastAsia="Times New Roman" w:hAnsiTheme="majorHAnsi" w:cstheme="majorHAnsi"/>
          <w:lang w:eastAsia="es-MX"/>
        </w:rPr>
        <w:t xml:space="preserve">1.4% </w:t>
      </w:r>
      <w:commentRangeEnd w:id="66"/>
      <w:r w:rsidR="00741965">
        <w:rPr>
          <w:rStyle w:val="CommentReference"/>
          <w:rFonts w:eastAsia="Times New Roman"/>
          <w:lang w:val="es-CO"/>
        </w:rPr>
        <w:commentReference w:id="66"/>
      </w:r>
      <w:r w:rsidRPr="00DB1A53">
        <w:rPr>
          <w:rFonts w:asciiTheme="majorHAnsi" w:eastAsia="Times New Roman" w:hAnsiTheme="majorHAnsi" w:cstheme="majorHAnsi"/>
          <w:lang w:eastAsia="es-MX"/>
        </w:rPr>
        <w:t>por debajo, mientras que los ASK totales se encontraron 3.9% menos que sus niveles anteriores a la pandemia para agosto, y en el acumulado se encontraron 2% por debajo.</w:t>
      </w:r>
    </w:p>
    <w:p w14:paraId="4C321C73" w14:textId="73B631CF" w:rsidR="00D36037" w:rsidRPr="00DB1A53" w:rsidRDefault="00DB1A53" w:rsidP="00DB1A5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es-MX"/>
        </w:rPr>
      </w:pPr>
      <w:r w:rsidRPr="00DB1A53">
        <w:rPr>
          <w:rFonts w:asciiTheme="majorHAnsi" w:eastAsia="Times New Roman" w:hAnsiTheme="majorHAnsi" w:cstheme="majorHAnsi"/>
          <w:lang w:eastAsia="es-MX"/>
        </w:rPr>
        <w:t>En agosto, el factor de ocupación total alcanzó 84.9%, 2 puntos porcentuales por encima de los niveles de 2019. El factor de ocupación doméstico fue de 84.8%, el intra regional fue de 81.4% y el extra regional destacando con un valor de 86.8%. En el acumulado, el factor de ocupación total fue de 82.5%, 0.8 puntos porcentuales por debajo de 2019.</w:t>
      </w:r>
    </w:p>
    <w:p w14:paraId="6F2252D2" w14:textId="3E84E6D5" w:rsidR="003E1DD2" w:rsidRPr="00445838" w:rsidRDefault="003E1DD2" w:rsidP="003E1DD2">
      <w:pPr>
        <w:jc w:val="both"/>
        <w:rPr>
          <w:rFonts w:cstheme="minorHAnsi"/>
          <w:color w:val="7030A0"/>
          <w:sz w:val="24"/>
          <w:szCs w:val="24"/>
        </w:rPr>
      </w:pPr>
      <w:r w:rsidRPr="00445838">
        <w:rPr>
          <w:rFonts w:cstheme="minorHAnsi"/>
          <w:color w:val="7030A0"/>
          <w:sz w:val="24"/>
          <w:szCs w:val="24"/>
        </w:rPr>
        <w:t>Distribución de región de destino de los pa</w:t>
      </w:r>
      <w:r w:rsidR="0040030F" w:rsidRPr="00445838">
        <w:rPr>
          <w:rFonts w:cstheme="minorHAnsi"/>
          <w:color w:val="7030A0"/>
          <w:sz w:val="24"/>
          <w:szCs w:val="24"/>
        </w:rPr>
        <w:t>sajeros</w:t>
      </w:r>
      <w:r w:rsidRPr="00445838">
        <w:rPr>
          <w:rFonts w:cstheme="minorHAnsi"/>
          <w:color w:val="7030A0"/>
          <w:sz w:val="24"/>
          <w:szCs w:val="24"/>
        </w:rPr>
        <w:t xml:space="preserve"> </w:t>
      </w:r>
      <w:r w:rsidR="000A7C66" w:rsidRPr="00445838">
        <w:rPr>
          <w:rFonts w:cstheme="minorHAnsi"/>
          <w:color w:val="7030A0"/>
          <w:sz w:val="24"/>
          <w:szCs w:val="24"/>
        </w:rPr>
        <w:t xml:space="preserve">internacionales </w:t>
      </w:r>
      <w:r w:rsidRPr="00445838">
        <w:rPr>
          <w:rFonts w:cstheme="minorHAnsi"/>
          <w:color w:val="7030A0"/>
          <w:sz w:val="24"/>
          <w:szCs w:val="24"/>
        </w:rPr>
        <w:t>que originan viaje en LAC</w:t>
      </w:r>
    </w:p>
    <w:tbl>
      <w:tblPr>
        <w:tblW w:w="26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055"/>
      </w:tblGrid>
      <w:tr w:rsidR="00A12C8F" w:rsidRPr="00445838" w14:paraId="5E502787" w14:textId="77777777" w:rsidTr="00D63908">
        <w:trPr>
          <w:trHeight w:val="28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bottom"/>
            <w:hideMark/>
          </w:tcPr>
          <w:p w14:paraId="34730FBC" w14:textId="77777777" w:rsidR="00A12C8F" w:rsidRPr="00445838" w:rsidRDefault="00A12C8F" w:rsidP="00A12C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5838">
              <w:rPr>
                <w:rFonts w:ascii="Calibri" w:eastAsia="Times New Roman" w:hAnsi="Calibri" w:cs="Calibri"/>
                <w:color w:val="000000"/>
                <w:lang w:eastAsia="es-MX"/>
              </w:rPr>
              <w:t>Norteamérica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655B" w14:textId="6F5FFC8D" w:rsidR="00A12C8F" w:rsidRPr="00445838" w:rsidRDefault="00A12C8F" w:rsidP="00A12C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5838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  <w:r w:rsidR="00B23CC0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  <w:r w:rsidRPr="00445838">
              <w:rPr>
                <w:rFonts w:ascii="Calibri" w:eastAsia="Times New Roman" w:hAnsi="Calibri" w:cs="Calibri"/>
                <w:color w:val="000000"/>
                <w:lang w:eastAsia="es-MX"/>
              </w:rPr>
              <w:t>%</w:t>
            </w:r>
          </w:p>
        </w:tc>
      </w:tr>
      <w:tr w:rsidR="00A12C8F" w:rsidRPr="00445838" w14:paraId="55D52FDB" w14:textId="77777777" w:rsidTr="00D63908">
        <w:trPr>
          <w:trHeight w:val="28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bottom"/>
            <w:hideMark/>
          </w:tcPr>
          <w:p w14:paraId="44094D38" w14:textId="77777777" w:rsidR="00A12C8F" w:rsidRPr="00445838" w:rsidRDefault="00A12C8F" w:rsidP="00A12C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5838">
              <w:rPr>
                <w:rFonts w:ascii="Calibri" w:eastAsia="Times New Roman" w:hAnsi="Calibri" w:cs="Calibri"/>
                <w:color w:val="000000"/>
                <w:lang w:eastAsia="es-MX"/>
              </w:rPr>
              <w:t>LAC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43BC1" w14:textId="2F1A94C7" w:rsidR="00A12C8F" w:rsidRPr="00445838" w:rsidRDefault="00B23CC0" w:rsidP="00A12C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  <w:r w:rsidR="00A12C8F" w:rsidRPr="00445838">
              <w:rPr>
                <w:rFonts w:ascii="Calibri" w:eastAsia="Times New Roman" w:hAnsi="Calibri" w:cs="Calibri"/>
                <w:color w:val="000000"/>
                <w:lang w:eastAsia="es-MX"/>
              </w:rPr>
              <w:t>%</w:t>
            </w:r>
          </w:p>
        </w:tc>
      </w:tr>
      <w:tr w:rsidR="00A12C8F" w:rsidRPr="00445838" w14:paraId="498C96A7" w14:textId="77777777" w:rsidTr="00D63908">
        <w:trPr>
          <w:trHeight w:val="28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bottom"/>
            <w:hideMark/>
          </w:tcPr>
          <w:p w14:paraId="6E99CF1B" w14:textId="77777777" w:rsidR="00A12C8F" w:rsidRPr="00445838" w:rsidRDefault="00A12C8F" w:rsidP="00A12C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5838">
              <w:rPr>
                <w:rFonts w:ascii="Calibri" w:eastAsia="Times New Roman" w:hAnsi="Calibri" w:cs="Calibri"/>
                <w:color w:val="000000"/>
                <w:lang w:eastAsia="es-MX"/>
              </w:rPr>
              <w:t>Europa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B23E4" w14:textId="561CFB72" w:rsidR="00A12C8F" w:rsidRPr="00445838" w:rsidRDefault="00A12C8F" w:rsidP="00A12C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583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  <w:r w:rsidR="00B23CC0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  <w:r w:rsidRPr="00445838">
              <w:rPr>
                <w:rFonts w:ascii="Calibri" w:eastAsia="Times New Roman" w:hAnsi="Calibri" w:cs="Calibri"/>
                <w:color w:val="000000"/>
                <w:lang w:eastAsia="es-MX"/>
              </w:rPr>
              <w:t>%</w:t>
            </w:r>
          </w:p>
        </w:tc>
      </w:tr>
      <w:tr w:rsidR="00A12C8F" w:rsidRPr="00445838" w14:paraId="0D38B9C7" w14:textId="77777777" w:rsidTr="00D63908">
        <w:trPr>
          <w:trHeight w:val="28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bottom"/>
            <w:hideMark/>
          </w:tcPr>
          <w:p w14:paraId="317C60AE" w14:textId="77777777" w:rsidR="00A12C8F" w:rsidRPr="00445838" w:rsidRDefault="00A12C8F" w:rsidP="00A12C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445838">
              <w:rPr>
                <w:rFonts w:ascii="Calibri" w:eastAsia="Times New Roman" w:hAnsi="Calibri" w:cs="Calibri"/>
                <w:color w:val="000000"/>
                <w:lang w:eastAsia="es-MX"/>
              </w:rPr>
              <w:t>Africa</w:t>
            </w:r>
            <w:proofErr w:type="spellEnd"/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CF27" w14:textId="77777777" w:rsidR="00A12C8F" w:rsidRPr="00445838" w:rsidRDefault="00A12C8F" w:rsidP="00A12C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5838">
              <w:rPr>
                <w:rFonts w:ascii="Calibri" w:eastAsia="Times New Roman" w:hAnsi="Calibri" w:cs="Calibri"/>
                <w:color w:val="000000"/>
                <w:lang w:eastAsia="es-MX"/>
              </w:rPr>
              <w:t>0.1%</w:t>
            </w:r>
          </w:p>
        </w:tc>
      </w:tr>
      <w:tr w:rsidR="00A12C8F" w:rsidRPr="00445838" w14:paraId="74D87FA4" w14:textId="77777777" w:rsidTr="00D63908">
        <w:trPr>
          <w:trHeight w:val="28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bottom"/>
            <w:hideMark/>
          </w:tcPr>
          <w:p w14:paraId="543BBA05" w14:textId="77777777" w:rsidR="00A12C8F" w:rsidRPr="00445838" w:rsidRDefault="00A12C8F" w:rsidP="00A12C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5838">
              <w:rPr>
                <w:rFonts w:ascii="Calibri" w:eastAsia="Times New Roman" w:hAnsi="Calibri" w:cs="Calibri"/>
                <w:color w:val="000000"/>
                <w:lang w:eastAsia="es-MX"/>
              </w:rPr>
              <w:t>Oriente Medio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C2A89" w14:textId="77777777" w:rsidR="00A12C8F" w:rsidRPr="00445838" w:rsidRDefault="00A12C8F" w:rsidP="00A12C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5838">
              <w:rPr>
                <w:rFonts w:ascii="Calibri" w:eastAsia="Times New Roman" w:hAnsi="Calibri" w:cs="Calibri"/>
                <w:color w:val="000000"/>
                <w:lang w:eastAsia="es-MX"/>
              </w:rPr>
              <w:t>0.3%</w:t>
            </w:r>
          </w:p>
        </w:tc>
      </w:tr>
      <w:tr w:rsidR="00A12C8F" w:rsidRPr="00445838" w14:paraId="58BDAC0F" w14:textId="77777777" w:rsidTr="00D63908">
        <w:trPr>
          <w:trHeight w:val="28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bottom"/>
            <w:hideMark/>
          </w:tcPr>
          <w:p w14:paraId="30A5A76C" w14:textId="77777777" w:rsidR="00A12C8F" w:rsidRPr="00445838" w:rsidRDefault="00A12C8F" w:rsidP="00A12C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5838">
              <w:rPr>
                <w:rFonts w:ascii="Calibri" w:eastAsia="Times New Roman" w:hAnsi="Calibri" w:cs="Calibri"/>
                <w:color w:val="000000"/>
                <w:lang w:eastAsia="es-MX"/>
              </w:rPr>
              <w:t>Asia-Pacifico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4A2FD" w14:textId="77777777" w:rsidR="00A12C8F" w:rsidRPr="00445838" w:rsidRDefault="00A12C8F" w:rsidP="00A12C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5838">
              <w:rPr>
                <w:rFonts w:ascii="Calibri" w:eastAsia="Times New Roman" w:hAnsi="Calibri" w:cs="Calibri"/>
                <w:color w:val="000000"/>
                <w:lang w:eastAsia="es-MX"/>
              </w:rPr>
              <w:t>0.1%</w:t>
            </w:r>
          </w:p>
        </w:tc>
      </w:tr>
    </w:tbl>
    <w:p w14:paraId="77D294BC" w14:textId="77777777" w:rsidR="00025209" w:rsidRPr="00445838" w:rsidRDefault="00025209" w:rsidP="00731EB2">
      <w:pPr>
        <w:rPr>
          <w:rFonts w:asciiTheme="majorHAnsi" w:hAnsiTheme="majorHAnsi" w:cstheme="majorHAnsi"/>
          <w:color w:val="000000" w:themeColor="text1"/>
          <w:sz w:val="16"/>
          <w:szCs w:val="16"/>
        </w:rPr>
      </w:pPr>
    </w:p>
    <w:p w14:paraId="66FB3E88" w14:textId="050CDDC2" w:rsidR="00731EB2" w:rsidRPr="00445838" w:rsidRDefault="00731EB2" w:rsidP="00731EB2">
      <w:pPr>
        <w:rPr>
          <w:rFonts w:cstheme="minorHAnsi"/>
        </w:rPr>
      </w:pPr>
      <w:r w:rsidRPr="00445838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Fuente: </w:t>
      </w:r>
      <w:r w:rsidRPr="00445838">
        <w:rPr>
          <w:rFonts w:asciiTheme="majorHAnsi" w:hAnsiTheme="majorHAnsi" w:cstheme="majorHAnsi"/>
          <w:sz w:val="16"/>
          <w:szCs w:val="16"/>
        </w:rPr>
        <w:t>Análisis ALTA, elaborado con datos de Amadeus</w:t>
      </w:r>
    </w:p>
    <w:p w14:paraId="3DEBA279" w14:textId="636921AB" w:rsidR="00A53FE6" w:rsidRDefault="003E1DD2" w:rsidP="0015489C">
      <w:pPr>
        <w:jc w:val="both"/>
        <w:rPr>
          <w:rFonts w:asciiTheme="majorHAnsi" w:hAnsiTheme="majorHAnsi" w:cstheme="majorHAnsi"/>
        </w:rPr>
      </w:pPr>
      <w:r w:rsidRPr="00445838">
        <w:rPr>
          <w:rFonts w:asciiTheme="majorHAnsi" w:hAnsiTheme="majorHAnsi" w:cstheme="majorHAnsi"/>
        </w:rPr>
        <w:t xml:space="preserve">El </w:t>
      </w:r>
      <w:r w:rsidR="00A32559" w:rsidRPr="00445838">
        <w:rPr>
          <w:rFonts w:asciiTheme="majorHAnsi" w:hAnsiTheme="majorHAnsi" w:cstheme="majorHAnsi"/>
        </w:rPr>
        <w:t>4</w:t>
      </w:r>
      <w:r w:rsidR="00450B5A">
        <w:rPr>
          <w:rFonts w:asciiTheme="majorHAnsi" w:hAnsiTheme="majorHAnsi" w:cstheme="majorHAnsi"/>
        </w:rPr>
        <w:t>6</w:t>
      </w:r>
      <w:r w:rsidRPr="00445838">
        <w:rPr>
          <w:rFonts w:asciiTheme="majorHAnsi" w:hAnsiTheme="majorHAnsi" w:cstheme="majorHAnsi"/>
        </w:rPr>
        <w:t>% de</w:t>
      </w:r>
      <w:r w:rsidR="00186BDF" w:rsidRPr="00445838">
        <w:rPr>
          <w:rFonts w:asciiTheme="majorHAnsi" w:hAnsiTheme="majorHAnsi" w:cstheme="majorHAnsi"/>
        </w:rPr>
        <w:t>l total de</w:t>
      </w:r>
      <w:r w:rsidRPr="00445838">
        <w:rPr>
          <w:rFonts w:asciiTheme="majorHAnsi" w:hAnsiTheme="majorHAnsi" w:cstheme="majorHAnsi"/>
        </w:rPr>
        <w:t xml:space="preserve"> los pasajeros internacionales </w:t>
      </w:r>
      <w:r w:rsidR="008935CF" w:rsidRPr="00445838">
        <w:rPr>
          <w:rFonts w:asciiTheme="majorHAnsi" w:hAnsiTheme="majorHAnsi" w:cstheme="majorHAnsi"/>
        </w:rPr>
        <w:t xml:space="preserve">en LAC </w:t>
      </w:r>
      <w:r w:rsidR="008D4EA5" w:rsidRPr="00445838">
        <w:rPr>
          <w:rFonts w:asciiTheme="majorHAnsi" w:hAnsiTheme="majorHAnsi" w:cstheme="majorHAnsi"/>
        </w:rPr>
        <w:t>tuvo</w:t>
      </w:r>
      <w:r w:rsidRPr="00445838">
        <w:rPr>
          <w:rFonts w:asciiTheme="majorHAnsi" w:hAnsiTheme="majorHAnsi" w:cstheme="majorHAnsi"/>
        </w:rPr>
        <w:t xml:space="preserve"> como destino Norteamérica, el </w:t>
      </w:r>
      <w:r w:rsidR="00450B5A">
        <w:rPr>
          <w:rFonts w:asciiTheme="majorHAnsi" w:hAnsiTheme="majorHAnsi" w:cstheme="majorHAnsi"/>
        </w:rPr>
        <w:t>40</w:t>
      </w:r>
      <w:r w:rsidRPr="00445838">
        <w:rPr>
          <w:rFonts w:asciiTheme="majorHAnsi" w:hAnsiTheme="majorHAnsi" w:cstheme="majorHAnsi"/>
        </w:rPr>
        <w:t xml:space="preserve">% otro país en LAC </w:t>
      </w:r>
      <w:r w:rsidR="00747AF5" w:rsidRPr="00445838">
        <w:rPr>
          <w:rFonts w:asciiTheme="majorHAnsi" w:hAnsiTheme="majorHAnsi" w:cstheme="majorHAnsi"/>
        </w:rPr>
        <w:t xml:space="preserve">(intra regional) </w:t>
      </w:r>
      <w:r w:rsidRPr="00445838">
        <w:rPr>
          <w:rFonts w:asciiTheme="majorHAnsi" w:hAnsiTheme="majorHAnsi" w:cstheme="majorHAnsi"/>
        </w:rPr>
        <w:t>y 1</w:t>
      </w:r>
      <w:r w:rsidR="00450B5A">
        <w:rPr>
          <w:rFonts w:asciiTheme="majorHAnsi" w:hAnsiTheme="majorHAnsi" w:cstheme="majorHAnsi"/>
        </w:rPr>
        <w:t>3</w:t>
      </w:r>
      <w:r w:rsidRPr="00445838">
        <w:rPr>
          <w:rFonts w:asciiTheme="majorHAnsi" w:hAnsiTheme="majorHAnsi" w:cstheme="majorHAnsi"/>
        </w:rPr>
        <w:t>% Europa.</w:t>
      </w:r>
    </w:p>
    <w:p w14:paraId="45E0F44F" w14:textId="77777777" w:rsidR="00CA57D1" w:rsidRDefault="00CA57D1" w:rsidP="0015489C">
      <w:pPr>
        <w:jc w:val="both"/>
        <w:rPr>
          <w:rFonts w:asciiTheme="majorHAnsi" w:hAnsiTheme="majorHAnsi" w:cstheme="majorHAnsi"/>
          <w:b/>
          <w:bCs/>
          <w:color w:val="7030A0"/>
          <w:sz w:val="24"/>
          <w:szCs w:val="24"/>
          <w:highlight w:val="yellow"/>
        </w:rPr>
      </w:pPr>
    </w:p>
    <w:p w14:paraId="1CBA8FC3" w14:textId="77777777" w:rsidR="00CA57D1" w:rsidRDefault="00CA57D1" w:rsidP="0015489C">
      <w:pPr>
        <w:jc w:val="both"/>
        <w:rPr>
          <w:rFonts w:asciiTheme="majorHAnsi" w:hAnsiTheme="majorHAnsi" w:cstheme="majorHAnsi"/>
          <w:b/>
          <w:bCs/>
          <w:color w:val="7030A0"/>
          <w:sz w:val="24"/>
          <w:szCs w:val="24"/>
          <w:highlight w:val="yellow"/>
        </w:rPr>
      </w:pPr>
    </w:p>
    <w:p w14:paraId="2F5A41BA" w14:textId="77777777" w:rsidR="00CA57D1" w:rsidRDefault="00CA57D1" w:rsidP="0015489C">
      <w:pPr>
        <w:jc w:val="both"/>
        <w:rPr>
          <w:rFonts w:asciiTheme="majorHAnsi" w:hAnsiTheme="majorHAnsi" w:cstheme="majorHAnsi"/>
          <w:b/>
          <w:bCs/>
          <w:color w:val="7030A0"/>
          <w:sz w:val="24"/>
          <w:szCs w:val="24"/>
          <w:highlight w:val="yellow"/>
        </w:rPr>
      </w:pPr>
    </w:p>
    <w:p w14:paraId="4FCB1343" w14:textId="77777777" w:rsidR="00CA57D1" w:rsidRDefault="00CA57D1" w:rsidP="0015489C">
      <w:pPr>
        <w:jc w:val="both"/>
        <w:rPr>
          <w:rFonts w:asciiTheme="majorHAnsi" w:hAnsiTheme="majorHAnsi" w:cstheme="majorHAnsi"/>
          <w:b/>
          <w:bCs/>
          <w:color w:val="7030A0"/>
          <w:sz w:val="24"/>
          <w:szCs w:val="24"/>
          <w:highlight w:val="yellow"/>
        </w:rPr>
      </w:pPr>
    </w:p>
    <w:p w14:paraId="174865CF" w14:textId="77777777" w:rsidR="00CA57D1" w:rsidRDefault="00CA57D1" w:rsidP="0015489C">
      <w:pPr>
        <w:jc w:val="both"/>
        <w:rPr>
          <w:rFonts w:asciiTheme="majorHAnsi" w:hAnsiTheme="majorHAnsi" w:cstheme="majorHAnsi"/>
          <w:b/>
          <w:bCs/>
          <w:color w:val="7030A0"/>
          <w:sz w:val="24"/>
          <w:szCs w:val="24"/>
          <w:highlight w:val="yellow"/>
        </w:rPr>
      </w:pPr>
    </w:p>
    <w:p w14:paraId="1B66B59A" w14:textId="77777777" w:rsidR="006D461E" w:rsidRDefault="006D461E" w:rsidP="0015489C">
      <w:pPr>
        <w:jc w:val="both"/>
        <w:rPr>
          <w:rFonts w:asciiTheme="majorHAnsi" w:hAnsiTheme="majorHAnsi" w:cstheme="majorHAnsi"/>
          <w:b/>
          <w:bCs/>
          <w:color w:val="7030A0"/>
          <w:sz w:val="24"/>
          <w:szCs w:val="24"/>
        </w:rPr>
      </w:pPr>
    </w:p>
    <w:p w14:paraId="78203DA1" w14:textId="50D0E3D1" w:rsidR="002D670D" w:rsidRDefault="007E3EF5" w:rsidP="0015489C">
      <w:pPr>
        <w:jc w:val="both"/>
        <w:rPr>
          <w:rFonts w:asciiTheme="majorHAnsi" w:hAnsiTheme="majorHAnsi" w:cstheme="majorHAnsi"/>
          <w:b/>
          <w:bCs/>
          <w:color w:val="7030A0"/>
          <w:sz w:val="24"/>
          <w:szCs w:val="24"/>
        </w:rPr>
      </w:pPr>
      <w:r w:rsidRPr="008D1B02">
        <w:rPr>
          <w:rFonts w:asciiTheme="majorHAnsi" w:hAnsiTheme="majorHAnsi" w:cstheme="majorHAnsi"/>
          <w:b/>
          <w:bCs/>
          <w:color w:val="7030A0"/>
          <w:sz w:val="24"/>
          <w:szCs w:val="24"/>
        </w:rPr>
        <w:lastRenderedPageBreak/>
        <w:t xml:space="preserve">Recuperación </w:t>
      </w:r>
      <w:r w:rsidR="00CF7D14" w:rsidRPr="008D1B02">
        <w:rPr>
          <w:rFonts w:asciiTheme="majorHAnsi" w:hAnsiTheme="majorHAnsi" w:cstheme="majorHAnsi"/>
          <w:b/>
          <w:bCs/>
          <w:color w:val="7030A0"/>
          <w:sz w:val="24"/>
          <w:szCs w:val="24"/>
        </w:rPr>
        <w:t>en</w:t>
      </w:r>
      <w:r w:rsidRPr="008D1B02">
        <w:rPr>
          <w:rFonts w:asciiTheme="majorHAnsi" w:hAnsiTheme="majorHAnsi" w:cstheme="majorHAnsi"/>
          <w:b/>
          <w:bCs/>
          <w:color w:val="7030A0"/>
          <w:sz w:val="24"/>
          <w:szCs w:val="24"/>
        </w:rPr>
        <w:t xml:space="preserve"> pares de</w:t>
      </w:r>
      <w:r w:rsidR="00605CF3">
        <w:rPr>
          <w:rFonts w:asciiTheme="majorHAnsi" w:hAnsiTheme="majorHAnsi" w:cstheme="majorHAnsi"/>
          <w:b/>
          <w:bCs/>
          <w:color w:val="7030A0"/>
          <w:sz w:val="24"/>
          <w:szCs w:val="24"/>
        </w:rPr>
        <w:t xml:space="preserve"> regiones</w:t>
      </w:r>
      <w:r w:rsidRPr="008D1B02">
        <w:rPr>
          <w:rFonts w:asciiTheme="majorHAnsi" w:hAnsiTheme="majorHAnsi" w:cstheme="majorHAnsi"/>
          <w:b/>
          <w:bCs/>
          <w:color w:val="7030A0"/>
          <w:sz w:val="24"/>
          <w:szCs w:val="24"/>
        </w:rPr>
        <w:t xml:space="preserve"> </w:t>
      </w:r>
      <w:r w:rsidR="00320345" w:rsidRPr="008D1B02">
        <w:rPr>
          <w:rFonts w:asciiTheme="majorHAnsi" w:hAnsiTheme="majorHAnsi" w:cstheme="majorHAnsi"/>
          <w:b/>
          <w:bCs/>
          <w:color w:val="7030A0"/>
          <w:sz w:val="24"/>
          <w:szCs w:val="24"/>
        </w:rPr>
        <w:t>con origen/destino en LAC</w:t>
      </w:r>
    </w:p>
    <w:p w14:paraId="5E601F71" w14:textId="6FF99507" w:rsidR="00BE7BA6" w:rsidRPr="00B8311D" w:rsidRDefault="003B25EC" w:rsidP="00BE7BA6">
      <w:pPr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>El par de regiones con la mayor recuperación</w:t>
      </w:r>
      <w:r w:rsidR="008A0B3D">
        <w:rPr>
          <w:rFonts w:asciiTheme="majorHAnsi" w:hAnsiTheme="majorHAnsi" w:cstheme="majorHAnsi"/>
          <w:color w:val="000000" w:themeColor="text1"/>
          <w:sz w:val="24"/>
          <w:szCs w:val="24"/>
        </w:rPr>
        <w:t>,</w:t>
      </w:r>
      <w:r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="00BE7BA6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>medida en pasajeros internacionales</w:t>
      </w:r>
      <w:r w:rsidR="008A0B3D">
        <w:rPr>
          <w:rFonts w:asciiTheme="majorHAnsi" w:hAnsiTheme="majorHAnsi" w:cstheme="majorHAnsi"/>
          <w:color w:val="000000" w:themeColor="text1"/>
          <w:sz w:val="24"/>
          <w:szCs w:val="24"/>
        </w:rPr>
        <w:t>,</w:t>
      </w:r>
      <w:r w:rsidR="008B24AB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>fue LAC-</w:t>
      </w:r>
      <w:r w:rsidR="009D6518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Medio Oriente, excediendo en </w:t>
      </w:r>
      <w:r w:rsidR="0019133F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>10</w:t>
      </w:r>
      <w:r w:rsidR="009D6518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>% frente a agosto 19</w:t>
      </w:r>
      <w:r w:rsidR="00B94D9F">
        <w:rPr>
          <w:rFonts w:asciiTheme="majorHAnsi" w:hAnsiTheme="majorHAnsi" w:cstheme="majorHAnsi"/>
          <w:color w:val="000000" w:themeColor="text1"/>
          <w:sz w:val="24"/>
          <w:szCs w:val="24"/>
        </w:rPr>
        <w:t>. Le</w:t>
      </w:r>
      <w:r w:rsidR="00BE7BA6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siguió el par de regiones con LAC-Norteamérica,</w:t>
      </w:r>
      <w:r w:rsidR="007A5D67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="00D57708">
        <w:rPr>
          <w:rFonts w:asciiTheme="majorHAnsi" w:hAnsiTheme="majorHAnsi" w:cstheme="majorHAnsi"/>
          <w:color w:val="000000" w:themeColor="text1"/>
          <w:sz w:val="24"/>
          <w:szCs w:val="24"/>
        </w:rPr>
        <w:t>la</w:t>
      </w:r>
      <w:r w:rsidR="00BE7BA6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cual tiene la mayor cantidad de pasajeros</w:t>
      </w:r>
      <w:r w:rsidR="009611C2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="00D1122E">
        <w:rPr>
          <w:rFonts w:asciiTheme="majorHAnsi" w:hAnsiTheme="majorHAnsi" w:cstheme="majorHAnsi"/>
          <w:color w:val="000000" w:themeColor="text1"/>
          <w:sz w:val="24"/>
          <w:szCs w:val="24"/>
        </w:rPr>
        <w:t>que</w:t>
      </w:r>
      <w:r w:rsidR="009019EE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se</w:t>
      </w:r>
      <w:r w:rsidR="00D1122E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contabilizaron</w:t>
      </w:r>
      <w:r w:rsidR="009019EE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en</w:t>
      </w:r>
      <w:r w:rsidR="009660BE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="00007595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>9.7 millones</w:t>
      </w:r>
      <w:r w:rsidR="009660BE">
        <w:rPr>
          <w:rFonts w:asciiTheme="majorHAnsi" w:hAnsiTheme="majorHAnsi" w:cstheme="majorHAnsi"/>
          <w:color w:val="000000" w:themeColor="text1"/>
          <w:sz w:val="24"/>
          <w:szCs w:val="24"/>
        </w:rPr>
        <w:t>.</w:t>
      </w:r>
      <w:r w:rsidR="008B24AB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</w:p>
    <w:p w14:paraId="7D50780E" w14:textId="35E518DD" w:rsidR="00EB7F62" w:rsidRDefault="002A16CC" w:rsidP="00BE7BA6">
      <w:pPr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>A nivel subregional</w:t>
      </w:r>
      <w:r>
        <w:rPr>
          <w:rFonts w:asciiTheme="majorHAnsi" w:hAnsiTheme="majorHAnsi" w:cstheme="majorHAnsi"/>
          <w:color w:val="000000" w:themeColor="text1"/>
          <w:sz w:val="24"/>
          <w:szCs w:val="24"/>
        </w:rPr>
        <w:t>, e</w:t>
      </w:r>
      <w:r w:rsidR="00EB7F62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l par </w:t>
      </w:r>
      <w:r w:rsidR="009E40F8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del </w:t>
      </w:r>
      <w:r w:rsidR="00EB7F62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Caribe-Norteamérica es </w:t>
      </w:r>
      <w:r w:rsidR="00A3070D">
        <w:rPr>
          <w:rFonts w:asciiTheme="majorHAnsi" w:hAnsiTheme="majorHAnsi" w:cstheme="majorHAnsi"/>
          <w:color w:val="000000" w:themeColor="text1"/>
          <w:sz w:val="24"/>
          <w:szCs w:val="24"/>
        </w:rPr>
        <w:t>la</w:t>
      </w:r>
      <w:r w:rsidR="00EB7F62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que tuvo más pasajeros </w:t>
      </w:r>
      <w:r w:rsidR="00EB4CC8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>durante agosto de 2023</w:t>
      </w:r>
      <w:r w:rsidR="00D56556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>,</w:t>
      </w:r>
      <w:r w:rsidR="00A3070D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="00DA0398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con </w:t>
      </w:r>
      <w:r w:rsidR="006D63DC">
        <w:rPr>
          <w:rFonts w:asciiTheme="majorHAnsi" w:hAnsiTheme="majorHAnsi" w:cstheme="majorHAnsi"/>
          <w:color w:val="000000" w:themeColor="text1"/>
          <w:sz w:val="24"/>
          <w:szCs w:val="24"/>
        </w:rPr>
        <w:t>3.9</w:t>
      </w:r>
      <w:r w:rsidR="00A578A1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millones de pasajeros</w:t>
      </w:r>
      <w:r w:rsidR="000F361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internacionales</w:t>
      </w:r>
      <w:r w:rsidR="00D61A8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(+</w:t>
      </w:r>
      <w:r w:rsidR="00004BBD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7% </w:t>
      </w:r>
      <w:r w:rsidR="00D61A8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vs. agosto </w:t>
      </w:r>
      <w:r w:rsidR="00004BBD">
        <w:rPr>
          <w:rFonts w:asciiTheme="majorHAnsi" w:hAnsiTheme="majorHAnsi" w:cstheme="majorHAnsi"/>
          <w:color w:val="000000" w:themeColor="text1"/>
          <w:sz w:val="24"/>
          <w:szCs w:val="24"/>
        </w:rPr>
        <w:t>19</w:t>
      </w:r>
      <w:r w:rsidR="00D61A89">
        <w:rPr>
          <w:rFonts w:asciiTheme="majorHAnsi" w:hAnsiTheme="majorHAnsi" w:cstheme="majorHAnsi"/>
          <w:color w:val="000000" w:themeColor="text1"/>
          <w:sz w:val="24"/>
          <w:szCs w:val="24"/>
        </w:rPr>
        <w:t>)</w:t>
      </w:r>
      <w:r w:rsidR="000F3613">
        <w:rPr>
          <w:rFonts w:asciiTheme="majorHAnsi" w:hAnsiTheme="majorHAnsi" w:cstheme="majorHAnsi"/>
          <w:color w:val="000000" w:themeColor="text1"/>
          <w:sz w:val="24"/>
          <w:szCs w:val="24"/>
        </w:rPr>
        <w:t>,</w:t>
      </w:r>
      <w:r w:rsidR="00D61A89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="00DA0398" w:rsidRPr="005A78EF">
        <w:rPr>
          <w:rFonts w:asciiTheme="majorHAnsi" w:hAnsiTheme="majorHAnsi" w:cstheme="majorHAnsi"/>
          <w:color w:val="000000" w:themeColor="text1"/>
          <w:sz w:val="24"/>
          <w:szCs w:val="24"/>
        </w:rPr>
        <w:t>mientras</w:t>
      </w:r>
      <w:r w:rsidR="00D56556" w:rsidRPr="005A78EF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que el</w:t>
      </w:r>
      <w:r w:rsidR="008333D9" w:rsidRPr="005A78EF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par de subregiones </w:t>
      </w:r>
      <w:r w:rsidR="00D56556" w:rsidRPr="005A78EF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de LAC </w:t>
      </w:r>
      <w:r w:rsidR="008333D9" w:rsidRPr="005A78EF">
        <w:rPr>
          <w:rFonts w:asciiTheme="majorHAnsi" w:hAnsiTheme="majorHAnsi" w:cstheme="majorHAnsi"/>
          <w:color w:val="000000" w:themeColor="text1"/>
          <w:sz w:val="24"/>
          <w:szCs w:val="24"/>
        </w:rPr>
        <w:t>que mostr</w:t>
      </w:r>
      <w:ins w:id="67" w:author="Juan Sarmiento" w:date="2023-10-03T18:19:00Z">
        <w:r w:rsidR="00B538A5">
          <w:rPr>
            <w:rFonts w:asciiTheme="majorHAnsi" w:hAnsiTheme="majorHAnsi" w:cstheme="majorHAnsi"/>
            <w:color w:val="000000" w:themeColor="text1"/>
            <w:sz w:val="24"/>
            <w:szCs w:val="24"/>
          </w:rPr>
          <w:t>o</w:t>
        </w:r>
      </w:ins>
      <w:del w:id="68" w:author="Juan Sarmiento" w:date="2023-10-03T18:19:00Z">
        <w:r w:rsidR="008333D9" w:rsidRPr="005A78EF" w:rsidDel="00B538A5">
          <w:rPr>
            <w:rFonts w:asciiTheme="majorHAnsi" w:hAnsiTheme="majorHAnsi" w:cstheme="majorHAnsi"/>
            <w:color w:val="000000" w:themeColor="text1"/>
            <w:sz w:val="24"/>
            <w:szCs w:val="24"/>
          </w:rPr>
          <w:delText>aron</w:delText>
        </w:r>
      </w:del>
      <w:r w:rsidR="00EB4CC8" w:rsidRPr="005A78EF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="008333D9" w:rsidRPr="005A78EF">
        <w:rPr>
          <w:rFonts w:asciiTheme="majorHAnsi" w:hAnsiTheme="majorHAnsi" w:cstheme="majorHAnsi"/>
          <w:color w:val="000000" w:themeColor="text1"/>
          <w:sz w:val="24"/>
          <w:szCs w:val="24"/>
        </w:rPr>
        <w:t>el</w:t>
      </w:r>
      <w:r w:rsidR="00EB4CC8" w:rsidRPr="005A78EF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="008333D9" w:rsidRPr="005A78EF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mayor </w:t>
      </w:r>
      <w:r w:rsidR="005013E5" w:rsidRPr="005A78EF">
        <w:rPr>
          <w:rFonts w:asciiTheme="majorHAnsi" w:hAnsiTheme="majorHAnsi" w:cstheme="majorHAnsi"/>
          <w:color w:val="000000" w:themeColor="text1"/>
          <w:sz w:val="24"/>
          <w:szCs w:val="24"/>
        </w:rPr>
        <w:t>crecimiento</w:t>
      </w:r>
      <w:ins w:id="69" w:author="Juan Sarmiento" w:date="2023-10-03T18:18:00Z">
        <w:r w:rsidR="00B538A5">
          <w:rPr>
            <w:rFonts w:asciiTheme="majorHAnsi" w:hAnsiTheme="majorHAnsi" w:cstheme="majorHAnsi"/>
            <w:color w:val="000000" w:themeColor="text1"/>
            <w:sz w:val="24"/>
            <w:szCs w:val="24"/>
          </w:rPr>
          <w:t xml:space="preserve"> </w:t>
        </w:r>
      </w:ins>
      <w:ins w:id="70" w:author="Juan Sarmiento" w:date="2023-10-03T18:19:00Z">
        <w:r w:rsidR="00B538A5">
          <w:rPr>
            <w:rFonts w:asciiTheme="majorHAnsi" w:hAnsiTheme="majorHAnsi" w:cstheme="majorHAnsi"/>
            <w:color w:val="000000" w:themeColor="text1"/>
            <w:sz w:val="24"/>
            <w:szCs w:val="24"/>
          </w:rPr>
          <w:t>relativo</w:t>
        </w:r>
      </w:ins>
      <w:r w:rsidR="008333D9" w:rsidRPr="005A78EF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fue la de Caribe-</w:t>
      </w:r>
      <w:r w:rsidR="00D56556" w:rsidRPr="005A78EF">
        <w:rPr>
          <w:rFonts w:asciiTheme="majorHAnsi" w:hAnsiTheme="majorHAnsi" w:cstheme="majorHAnsi"/>
          <w:color w:val="000000" w:themeColor="text1"/>
          <w:sz w:val="24"/>
          <w:szCs w:val="24"/>
        </w:rPr>
        <w:t>Centroamérica</w:t>
      </w:r>
      <w:r w:rsidR="008333D9" w:rsidRPr="005A78EF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sobrepasando en un </w:t>
      </w:r>
      <w:r w:rsidR="00B05F16">
        <w:rPr>
          <w:rFonts w:asciiTheme="majorHAnsi" w:hAnsiTheme="majorHAnsi" w:cstheme="majorHAnsi"/>
          <w:color w:val="000000" w:themeColor="text1"/>
          <w:sz w:val="24"/>
          <w:szCs w:val="24"/>
        </w:rPr>
        <w:t>2</w:t>
      </w:r>
      <w:r w:rsidR="00262A34" w:rsidRPr="005A78EF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77% </w:t>
      </w:r>
      <w:r w:rsidR="001E4613">
        <w:rPr>
          <w:rFonts w:asciiTheme="majorHAnsi" w:hAnsiTheme="majorHAnsi" w:cstheme="majorHAnsi"/>
          <w:color w:val="000000" w:themeColor="text1"/>
          <w:sz w:val="24"/>
          <w:szCs w:val="24"/>
        </w:rPr>
        <w:t>los niveles de agosto 19.</w:t>
      </w:r>
      <w:r w:rsidR="004574E1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Reflejado en el </w:t>
      </w:r>
      <w:r w:rsidR="008A1E9C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importante </w:t>
      </w:r>
      <w:r w:rsidR="00A226BC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crecimiento de la oferta en sillas </w:t>
      </w:r>
      <w:r w:rsidR="0043143A">
        <w:rPr>
          <w:rFonts w:asciiTheme="majorHAnsi" w:hAnsiTheme="majorHAnsi" w:cstheme="majorHAnsi"/>
          <w:color w:val="000000" w:themeColor="text1"/>
          <w:sz w:val="24"/>
          <w:szCs w:val="24"/>
        </w:rPr>
        <w:t>internacional</w:t>
      </w:r>
      <w:ins w:id="71" w:author="Juan Sarmiento" w:date="2023-10-03T18:18:00Z">
        <w:r w:rsidR="00B538A5">
          <w:rPr>
            <w:rFonts w:asciiTheme="majorHAnsi" w:hAnsiTheme="majorHAnsi" w:cstheme="majorHAnsi"/>
            <w:color w:val="000000" w:themeColor="text1"/>
            <w:sz w:val="24"/>
            <w:szCs w:val="24"/>
          </w:rPr>
          <w:t>es</w:t>
        </w:r>
      </w:ins>
      <w:r w:rsidR="0043143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="00A226BC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frente a 2019, para las rutas como </w:t>
      </w:r>
      <w:r w:rsidR="00092795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Santo </w:t>
      </w:r>
      <w:proofErr w:type="gramStart"/>
      <w:r w:rsidR="00092795">
        <w:rPr>
          <w:rFonts w:asciiTheme="majorHAnsi" w:hAnsiTheme="majorHAnsi" w:cstheme="majorHAnsi"/>
          <w:color w:val="000000" w:themeColor="text1"/>
          <w:sz w:val="24"/>
          <w:szCs w:val="24"/>
        </w:rPr>
        <w:t>Domingo(</w:t>
      </w:r>
      <w:proofErr w:type="gramEnd"/>
      <w:r w:rsidR="00092795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SDQ)-San </w:t>
      </w:r>
      <w:r w:rsidR="00E64FF6">
        <w:rPr>
          <w:rFonts w:asciiTheme="majorHAnsi" w:hAnsiTheme="majorHAnsi" w:cstheme="majorHAnsi"/>
          <w:color w:val="000000" w:themeColor="text1"/>
          <w:sz w:val="24"/>
          <w:szCs w:val="24"/>
        </w:rPr>
        <w:t>José</w:t>
      </w:r>
      <w:r w:rsidR="00092795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(SJO) </w:t>
      </w:r>
      <w:r w:rsidR="008A1E9C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+171% </w:t>
      </w:r>
      <w:r w:rsidR="00092795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y </w:t>
      </w:r>
      <w:r w:rsidR="00C815B5">
        <w:rPr>
          <w:rFonts w:asciiTheme="majorHAnsi" w:hAnsiTheme="majorHAnsi" w:cstheme="majorHAnsi"/>
          <w:color w:val="000000" w:themeColor="text1"/>
          <w:sz w:val="24"/>
          <w:szCs w:val="24"/>
        </w:rPr>
        <w:t>Panamá</w:t>
      </w:r>
      <w:r w:rsidR="00092795">
        <w:rPr>
          <w:rFonts w:asciiTheme="majorHAnsi" w:hAnsiTheme="majorHAnsi" w:cstheme="majorHAnsi"/>
          <w:color w:val="000000" w:themeColor="text1"/>
          <w:sz w:val="24"/>
          <w:szCs w:val="24"/>
        </w:rPr>
        <w:t>(PTY)</w:t>
      </w:r>
      <w:r w:rsidR="00A226BC">
        <w:rPr>
          <w:rFonts w:asciiTheme="majorHAnsi" w:hAnsiTheme="majorHAnsi" w:cstheme="majorHAnsi"/>
          <w:color w:val="000000" w:themeColor="text1"/>
          <w:sz w:val="24"/>
          <w:szCs w:val="24"/>
        </w:rPr>
        <w:t>-Santo Domingo</w:t>
      </w:r>
      <w:r w:rsidR="00092795">
        <w:rPr>
          <w:rFonts w:asciiTheme="majorHAnsi" w:hAnsiTheme="majorHAnsi" w:cstheme="majorHAnsi"/>
          <w:color w:val="000000" w:themeColor="text1"/>
          <w:sz w:val="24"/>
          <w:szCs w:val="24"/>
        </w:rPr>
        <w:t>(SDQ)</w:t>
      </w:r>
      <w:r w:rsidR="00A226BC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+50%</w:t>
      </w:r>
      <w:r w:rsidR="00092795">
        <w:rPr>
          <w:rFonts w:asciiTheme="majorHAnsi" w:hAnsiTheme="majorHAnsi" w:cstheme="majorHAnsi"/>
          <w:color w:val="000000" w:themeColor="text1"/>
          <w:sz w:val="24"/>
          <w:szCs w:val="24"/>
        </w:rPr>
        <w:t>.</w:t>
      </w:r>
    </w:p>
    <w:p w14:paraId="5E874D3A" w14:textId="3A90C863" w:rsidR="002A16CC" w:rsidRPr="00B8311D" w:rsidRDefault="009C75EC" w:rsidP="002A16CC">
      <w:pPr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En términos de pasajeros totales </w:t>
      </w:r>
      <w:r w:rsidR="002A16CC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>Centroamérica es la que muestra la mayor recuperación</w:t>
      </w:r>
      <w:r w:rsidR="002A16CC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="002A16CC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frente a </w:t>
      </w:r>
      <w:r w:rsidR="002A16CC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agosto </w:t>
      </w:r>
      <w:r w:rsidR="002A16CC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>19 superando en 1</w:t>
      </w:r>
      <w:r w:rsidR="00F712D4">
        <w:rPr>
          <w:rFonts w:asciiTheme="majorHAnsi" w:hAnsiTheme="majorHAnsi" w:cstheme="majorHAnsi"/>
          <w:color w:val="000000" w:themeColor="text1"/>
          <w:sz w:val="24"/>
          <w:szCs w:val="24"/>
        </w:rPr>
        <w:t>3</w:t>
      </w:r>
      <w:r w:rsidR="002A16CC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>%</w:t>
      </w:r>
      <w:r w:rsidR="002A16CC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, </w:t>
      </w:r>
      <w:r w:rsidR="002A16CC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>le sigu</w:t>
      </w:r>
      <w:r w:rsidR="002A16CC">
        <w:rPr>
          <w:rFonts w:asciiTheme="majorHAnsi" w:hAnsiTheme="majorHAnsi" w:cstheme="majorHAnsi"/>
          <w:color w:val="000000" w:themeColor="text1"/>
          <w:sz w:val="24"/>
          <w:szCs w:val="24"/>
        </w:rPr>
        <w:t>ió</w:t>
      </w:r>
      <w:r w:rsidR="002A16CC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el Caribe con</w:t>
      </w:r>
      <w:r w:rsidR="00CC4F97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="006516AD">
        <w:rPr>
          <w:rFonts w:asciiTheme="majorHAnsi" w:hAnsiTheme="majorHAnsi" w:cstheme="majorHAnsi"/>
          <w:color w:val="000000" w:themeColor="text1"/>
          <w:sz w:val="24"/>
          <w:szCs w:val="24"/>
        </w:rPr>
        <w:t>un</w:t>
      </w:r>
      <w:r w:rsidR="00F712D4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4</w:t>
      </w:r>
      <w:r w:rsidR="002A16CC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>%</w:t>
      </w:r>
      <w:r w:rsidR="002A16CC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por encima</w:t>
      </w:r>
      <w:r w:rsidR="002A16CC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y Sudamérica que se encuentra </w:t>
      </w:r>
      <w:r w:rsidR="00F712D4">
        <w:rPr>
          <w:rFonts w:asciiTheme="majorHAnsi" w:hAnsiTheme="majorHAnsi" w:cstheme="majorHAnsi"/>
          <w:color w:val="000000" w:themeColor="text1"/>
          <w:sz w:val="24"/>
          <w:szCs w:val="24"/>
        </w:rPr>
        <w:t>2</w:t>
      </w:r>
      <w:r w:rsidR="002A16CC" w:rsidRPr="00B8311D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% por debajo, cada vez más cerca de 2019. </w:t>
      </w:r>
    </w:p>
    <w:p w14:paraId="7F28E287" w14:textId="2D3E63C2" w:rsidR="002A16CC" w:rsidRPr="00B8311D" w:rsidRDefault="00DB6A27" w:rsidP="00BE7BA6">
      <w:pPr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569B0C50" wp14:editId="00AC5888">
            <wp:simplePos x="0" y="0"/>
            <wp:positionH relativeFrom="column">
              <wp:posOffset>4676083</wp:posOffset>
            </wp:positionH>
            <wp:positionV relativeFrom="paragraph">
              <wp:posOffset>399646</wp:posOffset>
            </wp:positionV>
            <wp:extent cx="4204335" cy="2955290"/>
            <wp:effectExtent l="0" t="0" r="5715" b="0"/>
            <wp:wrapSquare wrapText="bothSides"/>
            <wp:docPr id="18976854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B6776A43-BF8A-C8AF-5951-53BC6408D08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7AD24BBC" wp14:editId="0D33A359">
            <wp:simplePos x="0" y="0"/>
            <wp:positionH relativeFrom="margin">
              <wp:posOffset>-187960</wp:posOffset>
            </wp:positionH>
            <wp:positionV relativeFrom="paragraph">
              <wp:posOffset>376382</wp:posOffset>
            </wp:positionV>
            <wp:extent cx="4688840" cy="2854325"/>
            <wp:effectExtent l="0" t="0" r="0" b="3175"/>
            <wp:wrapSquare wrapText="bothSides"/>
            <wp:docPr id="1743117779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129BD65-1581-668C-91CC-C7579B53609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8AF1FD" w14:textId="77777777" w:rsidR="00287629" w:rsidRPr="00445838" w:rsidRDefault="00287629" w:rsidP="00287629">
      <w:pPr>
        <w:rPr>
          <w:rFonts w:cstheme="minorHAnsi"/>
        </w:rPr>
      </w:pPr>
      <w:r w:rsidRPr="00445838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Fuente: </w:t>
      </w:r>
      <w:r w:rsidRPr="00445838">
        <w:rPr>
          <w:rFonts w:asciiTheme="majorHAnsi" w:hAnsiTheme="majorHAnsi" w:cstheme="majorHAnsi"/>
          <w:sz w:val="16"/>
          <w:szCs w:val="16"/>
        </w:rPr>
        <w:t>Análisis ALTA, elaborado con datos de Amadeus</w:t>
      </w:r>
    </w:p>
    <w:p w14:paraId="030B0D03" w14:textId="77777777" w:rsidR="002D2652" w:rsidRDefault="002D2652" w:rsidP="0015489C">
      <w:pPr>
        <w:jc w:val="both"/>
        <w:rPr>
          <w:rFonts w:asciiTheme="majorHAnsi" w:hAnsiTheme="majorHAnsi" w:cstheme="majorHAnsi"/>
          <w:color w:val="000000" w:themeColor="text1"/>
          <w:sz w:val="16"/>
          <w:szCs w:val="16"/>
        </w:rPr>
      </w:pPr>
    </w:p>
    <w:p w14:paraId="3D8C1BE0" w14:textId="3D8A7082" w:rsidR="0015489C" w:rsidRPr="007E60AF" w:rsidRDefault="0015489C" w:rsidP="0015489C">
      <w:pPr>
        <w:jc w:val="both"/>
        <w:rPr>
          <w:rFonts w:asciiTheme="majorHAnsi" w:hAnsiTheme="majorHAnsi" w:cstheme="majorHAnsi"/>
          <w:b/>
          <w:bCs/>
          <w:color w:val="7030A0"/>
          <w:sz w:val="32"/>
          <w:szCs w:val="32"/>
        </w:rPr>
      </w:pPr>
      <w:r w:rsidRPr="007E60AF">
        <w:rPr>
          <w:rFonts w:asciiTheme="majorHAnsi" w:hAnsiTheme="majorHAnsi" w:cstheme="majorHAnsi"/>
          <w:b/>
          <w:bCs/>
          <w:color w:val="7030A0"/>
          <w:sz w:val="32"/>
          <w:szCs w:val="32"/>
        </w:rPr>
        <w:lastRenderedPageBreak/>
        <w:t>Precios de los combustibles</w:t>
      </w:r>
    </w:p>
    <w:p w14:paraId="395CDF30" w14:textId="6612D97B" w:rsidR="00B257EF" w:rsidRDefault="0015489C" w:rsidP="0015489C">
      <w:pPr>
        <w:jc w:val="both"/>
        <w:rPr>
          <w:rFonts w:asciiTheme="majorHAnsi" w:hAnsiTheme="majorHAnsi" w:cstheme="majorHAnsi"/>
          <w:color w:val="7030A0"/>
          <w:sz w:val="28"/>
          <w:szCs w:val="28"/>
        </w:rPr>
      </w:pPr>
      <w:r w:rsidRPr="00766F42">
        <w:rPr>
          <w:rFonts w:asciiTheme="majorHAnsi" w:hAnsiTheme="majorHAnsi" w:cstheme="majorHAnsi"/>
          <w:color w:val="7030A0"/>
          <w:sz w:val="28"/>
          <w:szCs w:val="28"/>
        </w:rPr>
        <w:t xml:space="preserve">Jet Fuel y WTI (West Texas </w:t>
      </w:r>
      <w:proofErr w:type="spellStart"/>
      <w:r w:rsidRPr="00766F42">
        <w:rPr>
          <w:rFonts w:asciiTheme="majorHAnsi" w:hAnsiTheme="majorHAnsi" w:cstheme="majorHAnsi"/>
          <w:color w:val="7030A0"/>
          <w:sz w:val="28"/>
          <w:szCs w:val="28"/>
        </w:rPr>
        <w:t>Intermediate</w:t>
      </w:r>
      <w:proofErr w:type="spellEnd"/>
      <w:r w:rsidRPr="00766F42">
        <w:rPr>
          <w:rFonts w:asciiTheme="majorHAnsi" w:hAnsiTheme="majorHAnsi" w:cstheme="majorHAnsi"/>
          <w:color w:val="7030A0"/>
          <w:sz w:val="28"/>
          <w:szCs w:val="28"/>
        </w:rPr>
        <w:t>)</w:t>
      </w:r>
    </w:p>
    <w:p w14:paraId="47623A8A" w14:textId="2DD58E27" w:rsidR="0015489C" w:rsidRPr="00B43251" w:rsidRDefault="000057D9" w:rsidP="0015489C">
      <w:pPr>
        <w:jc w:val="both"/>
        <w:rPr>
          <w:rFonts w:asciiTheme="majorHAnsi" w:hAnsiTheme="majorHAnsi" w:cstheme="majorHAnsi"/>
          <w:color w:val="7030A0"/>
          <w:sz w:val="28"/>
          <w:szCs w:val="28"/>
        </w:rPr>
      </w:pPr>
      <w:r>
        <w:rPr>
          <w:noProof/>
        </w:rPr>
        <w:drawing>
          <wp:inline distT="0" distB="0" distL="0" distR="0" wp14:anchorId="74BB38B8" wp14:editId="38C93A9B">
            <wp:extent cx="8686800" cy="2927985"/>
            <wp:effectExtent l="0" t="0" r="0" b="5715"/>
            <wp:docPr id="96752950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F9CF84F8-43EE-4FB2-88C2-8F90C556C28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1E6C9D0C" w14:textId="77777777" w:rsidR="0015489C" w:rsidRDefault="0015489C" w:rsidP="0015489C">
      <w:pPr>
        <w:jc w:val="both"/>
        <w:rPr>
          <w:rFonts w:cstheme="minorHAnsi"/>
          <w:color w:val="000000" w:themeColor="text1"/>
          <w:sz w:val="18"/>
          <w:szCs w:val="18"/>
        </w:rPr>
      </w:pPr>
      <w:r w:rsidRPr="006A3733">
        <w:rPr>
          <w:rFonts w:cstheme="minorHAnsi"/>
          <w:color w:val="000000" w:themeColor="text1"/>
          <w:sz w:val="18"/>
          <w:szCs w:val="18"/>
        </w:rPr>
        <w:t xml:space="preserve">Fuente: US Energy </w:t>
      </w:r>
      <w:proofErr w:type="spellStart"/>
      <w:r w:rsidRPr="006A3733">
        <w:rPr>
          <w:rFonts w:cstheme="minorHAnsi"/>
          <w:color w:val="000000" w:themeColor="text1"/>
          <w:sz w:val="18"/>
          <w:szCs w:val="18"/>
        </w:rPr>
        <w:t>Information</w:t>
      </w:r>
      <w:proofErr w:type="spellEnd"/>
      <w:r w:rsidRPr="006A3733">
        <w:rPr>
          <w:rFonts w:cstheme="minorHAnsi"/>
          <w:color w:val="000000" w:themeColor="text1"/>
          <w:sz w:val="18"/>
          <w:szCs w:val="18"/>
        </w:rPr>
        <w:t xml:space="preserve"> </w:t>
      </w:r>
      <w:proofErr w:type="spellStart"/>
      <w:r w:rsidRPr="006A3733">
        <w:rPr>
          <w:rFonts w:cstheme="minorHAnsi"/>
          <w:color w:val="000000" w:themeColor="text1"/>
          <w:sz w:val="18"/>
          <w:szCs w:val="18"/>
        </w:rPr>
        <w:t>Administration</w:t>
      </w:r>
      <w:proofErr w:type="spellEnd"/>
    </w:p>
    <w:p w14:paraId="41584F54" w14:textId="2108B318" w:rsidR="00842B48" w:rsidRPr="00A74452" w:rsidRDefault="00842B48" w:rsidP="00842B48">
      <w:pPr>
        <w:jc w:val="both"/>
        <w:rPr>
          <w:rFonts w:asciiTheme="majorHAnsi" w:hAnsiTheme="majorHAnsi" w:cstheme="majorHAnsi"/>
          <w:b/>
          <w:bCs/>
          <w:color w:val="000000" w:themeColor="text1"/>
        </w:rPr>
      </w:pPr>
      <w:r w:rsidRPr="00A74452">
        <w:rPr>
          <w:rFonts w:asciiTheme="majorHAnsi" w:hAnsiTheme="majorHAnsi" w:cstheme="majorHAnsi"/>
          <w:color w:val="000000" w:themeColor="text1"/>
        </w:rPr>
        <w:t xml:space="preserve">Para </w:t>
      </w:r>
      <w:r>
        <w:rPr>
          <w:rFonts w:asciiTheme="majorHAnsi" w:hAnsiTheme="majorHAnsi" w:cstheme="majorHAnsi"/>
          <w:color w:val="000000" w:themeColor="text1"/>
        </w:rPr>
        <w:t>septiembre</w:t>
      </w:r>
      <w:r w:rsidRPr="00A74452">
        <w:rPr>
          <w:rFonts w:asciiTheme="majorHAnsi" w:hAnsiTheme="majorHAnsi" w:cstheme="majorHAnsi"/>
          <w:color w:val="000000" w:themeColor="text1"/>
        </w:rPr>
        <w:t xml:space="preserve"> de 2023, el precio promedio del jet fuel se encontró </w:t>
      </w:r>
      <w:r w:rsidR="008A7783">
        <w:rPr>
          <w:rFonts w:asciiTheme="majorHAnsi" w:hAnsiTheme="majorHAnsi" w:cstheme="majorHAnsi"/>
          <w:color w:val="000000" w:themeColor="text1"/>
        </w:rPr>
        <w:t>55</w:t>
      </w:r>
      <w:r w:rsidRPr="00A74452">
        <w:rPr>
          <w:rFonts w:asciiTheme="majorHAnsi" w:hAnsiTheme="majorHAnsi" w:cstheme="majorHAnsi"/>
          <w:color w:val="000000" w:themeColor="text1"/>
        </w:rPr>
        <w:t>% por encima de</w:t>
      </w:r>
      <w:r w:rsidR="00611BDB">
        <w:rPr>
          <w:rFonts w:asciiTheme="majorHAnsi" w:hAnsiTheme="majorHAnsi" w:cstheme="majorHAnsi"/>
          <w:color w:val="000000" w:themeColor="text1"/>
        </w:rPr>
        <w:t>l</w:t>
      </w:r>
      <w:r w:rsidRPr="00A74452">
        <w:rPr>
          <w:rFonts w:asciiTheme="majorHAnsi" w:hAnsiTheme="majorHAnsi" w:cstheme="majorHAnsi"/>
          <w:color w:val="000000" w:themeColor="text1"/>
        </w:rPr>
        <w:t xml:space="preserve"> </w:t>
      </w:r>
      <w:r w:rsidR="00611BDB">
        <w:rPr>
          <w:rFonts w:asciiTheme="majorHAnsi" w:hAnsiTheme="majorHAnsi" w:cstheme="majorHAnsi"/>
          <w:color w:val="000000" w:themeColor="text1"/>
        </w:rPr>
        <w:t xml:space="preserve">promedio de </w:t>
      </w:r>
      <w:r>
        <w:rPr>
          <w:rFonts w:asciiTheme="majorHAnsi" w:hAnsiTheme="majorHAnsi" w:cstheme="majorHAnsi"/>
          <w:color w:val="000000" w:themeColor="text1"/>
        </w:rPr>
        <w:t>septiembre</w:t>
      </w:r>
      <w:r w:rsidRPr="00A74452">
        <w:rPr>
          <w:rFonts w:asciiTheme="majorHAnsi" w:hAnsiTheme="majorHAnsi" w:cstheme="majorHAnsi"/>
          <w:color w:val="000000" w:themeColor="text1"/>
        </w:rPr>
        <w:t xml:space="preserve"> de 2021 y </w:t>
      </w:r>
      <w:r w:rsidR="003E60E2">
        <w:rPr>
          <w:rFonts w:asciiTheme="majorHAnsi" w:hAnsiTheme="majorHAnsi" w:cstheme="majorHAnsi"/>
          <w:color w:val="000000" w:themeColor="text1"/>
        </w:rPr>
        <w:t>5</w:t>
      </w:r>
      <w:r w:rsidRPr="00A74452">
        <w:rPr>
          <w:rFonts w:asciiTheme="majorHAnsi" w:hAnsiTheme="majorHAnsi" w:cstheme="majorHAnsi"/>
          <w:color w:val="000000" w:themeColor="text1"/>
        </w:rPr>
        <w:t xml:space="preserve">% por </w:t>
      </w:r>
      <w:r w:rsidR="00BB04BB">
        <w:rPr>
          <w:rFonts w:asciiTheme="majorHAnsi" w:hAnsiTheme="majorHAnsi" w:cstheme="majorHAnsi"/>
          <w:color w:val="000000" w:themeColor="text1"/>
        </w:rPr>
        <w:t>debajo</w:t>
      </w:r>
      <w:r w:rsidRPr="00A74452">
        <w:rPr>
          <w:rFonts w:asciiTheme="majorHAnsi" w:hAnsiTheme="majorHAnsi" w:cstheme="majorHAnsi"/>
          <w:color w:val="000000" w:themeColor="text1"/>
        </w:rPr>
        <w:t xml:space="preserve"> del precio promedio del mismo mes de 2022. Por otro lado, el precio promedio del crudo WTI estaba </w:t>
      </w:r>
      <w:r w:rsidR="00420341">
        <w:rPr>
          <w:rFonts w:asciiTheme="majorHAnsi" w:hAnsiTheme="majorHAnsi" w:cstheme="majorHAnsi"/>
          <w:color w:val="000000" w:themeColor="text1"/>
        </w:rPr>
        <w:t>23</w:t>
      </w:r>
      <w:r w:rsidRPr="00A74452">
        <w:rPr>
          <w:rFonts w:asciiTheme="majorHAnsi" w:hAnsiTheme="majorHAnsi" w:cstheme="majorHAnsi"/>
          <w:color w:val="000000" w:themeColor="text1"/>
        </w:rPr>
        <w:t xml:space="preserve">% por encima de 2021. </w:t>
      </w:r>
    </w:p>
    <w:p w14:paraId="00E310B4" w14:textId="1E5CE184" w:rsidR="00761BB9" w:rsidRDefault="00842B48" w:rsidP="00842B48">
      <w:pPr>
        <w:jc w:val="both"/>
        <w:rPr>
          <w:rFonts w:asciiTheme="majorHAnsi" w:hAnsiTheme="majorHAnsi" w:cstheme="majorHAnsi"/>
          <w:color w:val="000000" w:themeColor="text1"/>
        </w:rPr>
      </w:pPr>
      <w:r w:rsidRPr="00A74452">
        <w:rPr>
          <w:rFonts w:asciiTheme="majorHAnsi" w:hAnsiTheme="majorHAnsi" w:cstheme="majorHAnsi"/>
          <w:color w:val="000000" w:themeColor="text1"/>
        </w:rPr>
        <w:t xml:space="preserve">A lo largo de </w:t>
      </w:r>
      <w:r>
        <w:rPr>
          <w:rFonts w:asciiTheme="majorHAnsi" w:hAnsiTheme="majorHAnsi" w:cstheme="majorHAnsi"/>
          <w:color w:val="000000" w:themeColor="text1"/>
        </w:rPr>
        <w:t>septiembre</w:t>
      </w:r>
      <w:r w:rsidRPr="00A74452">
        <w:rPr>
          <w:rFonts w:asciiTheme="majorHAnsi" w:hAnsiTheme="majorHAnsi" w:cstheme="majorHAnsi"/>
          <w:color w:val="000000" w:themeColor="text1"/>
        </w:rPr>
        <w:t>, el precio del jet fuel ha tenido un aumento ligero (US$ 1</w:t>
      </w:r>
      <w:r w:rsidR="008C0787">
        <w:rPr>
          <w:rFonts w:asciiTheme="majorHAnsi" w:hAnsiTheme="majorHAnsi" w:cstheme="majorHAnsi"/>
          <w:color w:val="000000" w:themeColor="text1"/>
        </w:rPr>
        <w:t>30.3</w:t>
      </w:r>
      <w:r w:rsidRPr="00A74452">
        <w:rPr>
          <w:rFonts w:asciiTheme="majorHAnsi" w:hAnsiTheme="majorHAnsi" w:cstheme="majorHAnsi"/>
          <w:color w:val="000000" w:themeColor="text1"/>
        </w:rPr>
        <w:t xml:space="preserve">) comparado con el precio promedio en </w:t>
      </w:r>
      <w:r w:rsidR="00A36CFB">
        <w:rPr>
          <w:rFonts w:asciiTheme="majorHAnsi" w:hAnsiTheme="majorHAnsi" w:cstheme="majorHAnsi"/>
          <w:color w:val="000000" w:themeColor="text1"/>
        </w:rPr>
        <w:t>agosto</w:t>
      </w:r>
      <w:r w:rsidRPr="00A74452">
        <w:rPr>
          <w:rFonts w:asciiTheme="majorHAnsi" w:hAnsiTheme="majorHAnsi" w:cstheme="majorHAnsi"/>
          <w:color w:val="000000" w:themeColor="text1"/>
        </w:rPr>
        <w:t xml:space="preserve"> (US$ 1</w:t>
      </w:r>
      <w:r w:rsidR="003A0EB7">
        <w:rPr>
          <w:rFonts w:asciiTheme="majorHAnsi" w:hAnsiTheme="majorHAnsi" w:cstheme="majorHAnsi"/>
          <w:color w:val="000000" w:themeColor="text1"/>
        </w:rPr>
        <w:t>25</w:t>
      </w:r>
      <w:r w:rsidRPr="00A74452">
        <w:rPr>
          <w:rFonts w:asciiTheme="majorHAnsi" w:hAnsiTheme="majorHAnsi" w:cstheme="majorHAnsi"/>
          <w:color w:val="000000" w:themeColor="text1"/>
        </w:rPr>
        <w:t xml:space="preserve">.5), es decir, una variación intermensual de </w:t>
      </w:r>
      <w:r w:rsidR="003A0EB7">
        <w:rPr>
          <w:rFonts w:asciiTheme="majorHAnsi" w:hAnsiTheme="majorHAnsi" w:cstheme="majorHAnsi"/>
          <w:color w:val="000000" w:themeColor="text1"/>
        </w:rPr>
        <w:t>3.8</w:t>
      </w:r>
      <w:r w:rsidRPr="00A74452">
        <w:rPr>
          <w:rFonts w:asciiTheme="majorHAnsi" w:hAnsiTheme="majorHAnsi" w:cstheme="majorHAnsi"/>
          <w:color w:val="000000" w:themeColor="text1"/>
        </w:rPr>
        <w:t>% alcanzando un precio máximo de US$ 13</w:t>
      </w:r>
      <w:r w:rsidR="00665DED">
        <w:rPr>
          <w:rFonts w:asciiTheme="majorHAnsi" w:hAnsiTheme="majorHAnsi" w:cstheme="majorHAnsi"/>
          <w:color w:val="000000" w:themeColor="text1"/>
        </w:rPr>
        <w:t>7</w:t>
      </w:r>
      <w:r w:rsidR="00B176B4">
        <w:rPr>
          <w:rFonts w:asciiTheme="majorHAnsi" w:hAnsiTheme="majorHAnsi" w:cstheme="majorHAnsi"/>
          <w:color w:val="000000" w:themeColor="text1"/>
        </w:rPr>
        <w:t>.</w:t>
      </w:r>
      <w:r w:rsidR="00AF27BF">
        <w:rPr>
          <w:rFonts w:asciiTheme="majorHAnsi" w:hAnsiTheme="majorHAnsi" w:cstheme="majorHAnsi"/>
          <w:color w:val="000000" w:themeColor="text1"/>
        </w:rPr>
        <w:t xml:space="preserve"> Desde </w:t>
      </w:r>
      <w:r w:rsidR="004624EA">
        <w:rPr>
          <w:rFonts w:asciiTheme="majorHAnsi" w:hAnsiTheme="majorHAnsi" w:cstheme="majorHAnsi"/>
          <w:color w:val="000000" w:themeColor="text1"/>
        </w:rPr>
        <w:t xml:space="preserve">inicios de julio de </w:t>
      </w:r>
      <w:proofErr w:type="gramStart"/>
      <w:r w:rsidR="004624EA">
        <w:rPr>
          <w:rFonts w:asciiTheme="majorHAnsi" w:hAnsiTheme="majorHAnsi" w:cstheme="majorHAnsi"/>
          <w:color w:val="000000" w:themeColor="text1"/>
        </w:rPr>
        <w:t>2023 ,</w:t>
      </w:r>
      <w:proofErr w:type="gramEnd"/>
      <w:r w:rsidR="004624EA">
        <w:rPr>
          <w:rFonts w:asciiTheme="majorHAnsi" w:hAnsiTheme="majorHAnsi" w:cstheme="majorHAnsi"/>
          <w:color w:val="000000" w:themeColor="text1"/>
        </w:rPr>
        <w:t xml:space="preserve"> se ha observado </w:t>
      </w:r>
      <w:proofErr w:type="spellStart"/>
      <w:r w:rsidR="004624EA">
        <w:rPr>
          <w:rFonts w:asciiTheme="majorHAnsi" w:hAnsiTheme="majorHAnsi" w:cstheme="majorHAnsi"/>
          <w:color w:val="000000" w:themeColor="text1"/>
        </w:rPr>
        <w:t>esta</w:t>
      </w:r>
      <w:proofErr w:type="spellEnd"/>
      <w:r w:rsidR="004624EA">
        <w:rPr>
          <w:rFonts w:asciiTheme="majorHAnsi" w:hAnsiTheme="majorHAnsi" w:cstheme="majorHAnsi"/>
          <w:color w:val="000000" w:themeColor="text1"/>
        </w:rPr>
        <w:t xml:space="preserve"> clara tendencia </w:t>
      </w:r>
      <w:r w:rsidR="00144573">
        <w:rPr>
          <w:rFonts w:asciiTheme="majorHAnsi" w:hAnsiTheme="majorHAnsi" w:cstheme="majorHAnsi"/>
          <w:color w:val="000000" w:themeColor="text1"/>
        </w:rPr>
        <w:t>al alza</w:t>
      </w:r>
      <w:r w:rsidR="004624EA">
        <w:rPr>
          <w:rFonts w:asciiTheme="majorHAnsi" w:hAnsiTheme="majorHAnsi" w:cstheme="majorHAnsi"/>
          <w:color w:val="000000" w:themeColor="text1"/>
        </w:rPr>
        <w:t xml:space="preserve"> después de que</w:t>
      </w:r>
      <w:r w:rsidR="00057995">
        <w:rPr>
          <w:rFonts w:asciiTheme="majorHAnsi" w:hAnsiTheme="majorHAnsi" w:cstheme="majorHAnsi"/>
          <w:color w:val="000000" w:themeColor="text1"/>
        </w:rPr>
        <w:t xml:space="preserve"> a mediados de abril</w:t>
      </w:r>
      <w:r w:rsidR="00D9143B">
        <w:rPr>
          <w:rFonts w:asciiTheme="majorHAnsi" w:hAnsiTheme="majorHAnsi" w:cstheme="majorHAnsi"/>
          <w:color w:val="000000" w:themeColor="text1"/>
        </w:rPr>
        <w:t xml:space="preserve">, los precios del jet fuel se </w:t>
      </w:r>
      <w:r w:rsidR="00761BB9">
        <w:rPr>
          <w:rFonts w:asciiTheme="majorHAnsi" w:hAnsiTheme="majorHAnsi" w:cstheme="majorHAnsi"/>
          <w:color w:val="000000" w:themeColor="text1"/>
        </w:rPr>
        <w:t>habían visto</w:t>
      </w:r>
      <w:r w:rsidR="00D9143B">
        <w:rPr>
          <w:rFonts w:asciiTheme="majorHAnsi" w:hAnsiTheme="majorHAnsi" w:cstheme="majorHAnsi"/>
          <w:color w:val="000000" w:themeColor="text1"/>
        </w:rPr>
        <w:t xml:space="preserve"> reducidos hasta </w:t>
      </w:r>
      <w:r w:rsidR="00414AE0">
        <w:rPr>
          <w:rFonts w:asciiTheme="majorHAnsi" w:hAnsiTheme="majorHAnsi" w:cstheme="majorHAnsi"/>
          <w:color w:val="000000" w:themeColor="text1"/>
        </w:rPr>
        <w:t>llegar a US$ 85.5</w:t>
      </w:r>
      <w:r w:rsidR="00761BB9">
        <w:rPr>
          <w:rFonts w:asciiTheme="majorHAnsi" w:hAnsiTheme="majorHAnsi" w:cstheme="majorHAnsi"/>
          <w:color w:val="000000" w:themeColor="text1"/>
        </w:rPr>
        <w:t xml:space="preserve"> por barril.</w:t>
      </w:r>
      <w:r w:rsidR="004624EA">
        <w:rPr>
          <w:rFonts w:asciiTheme="majorHAnsi" w:hAnsiTheme="majorHAnsi" w:cstheme="majorHAnsi"/>
          <w:color w:val="000000" w:themeColor="text1"/>
        </w:rPr>
        <w:t xml:space="preserve"> </w:t>
      </w:r>
      <w:r w:rsidR="00B176B4">
        <w:rPr>
          <w:rFonts w:asciiTheme="majorHAnsi" w:hAnsiTheme="majorHAnsi" w:cstheme="majorHAnsi"/>
          <w:color w:val="000000" w:themeColor="text1"/>
        </w:rPr>
        <w:t xml:space="preserve"> </w:t>
      </w:r>
    </w:p>
    <w:p w14:paraId="73E822C1" w14:textId="78BBF324" w:rsidR="00842B48" w:rsidRDefault="00842B48" w:rsidP="00842B48">
      <w:pPr>
        <w:jc w:val="both"/>
        <w:rPr>
          <w:rFonts w:asciiTheme="majorHAnsi" w:hAnsiTheme="majorHAnsi" w:cstheme="majorHAnsi"/>
          <w:color w:val="000000" w:themeColor="text1"/>
        </w:rPr>
      </w:pPr>
      <w:r w:rsidRPr="00A74452">
        <w:rPr>
          <w:rFonts w:asciiTheme="majorHAnsi" w:hAnsiTheme="majorHAnsi" w:cstheme="majorHAnsi"/>
          <w:color w:val="000000" w:themeColor="text1"/>
        </w:rPr>
        <w:t>El diferencial entre precio del barril de petróleo y del combustible jet fuel continúa siendo alto</w:t>
      </w:r>
      <w:r w:rsidR="00192A60">
        <w:rPr>
          <w:rFonts w:asciiTheme="majorHAnsi" w:hAnsiTheme="majorHAnsi" w:cstheme="majorHAnsi"/>
          <w:color w:val="000000" w:themeColor="text1"/>
        </w:rPr>
        <w:t xml:space="preserve">; </w:t>
      </w:r>
      <w:r w:rsidRPr="00A74452">
        <w:rPr>
          <w:rFonts w:asciiTheme="majorHAnsi" w:hAnsiTheme="majorHAnsi" w:cstheme="majorHAnsi"/>
          <w:color w:val="000000" w:themeColor="text1"/>
        </w:rPr>
        <w:t xml:space="preserve">en </w:t>
      </w:r>
      <w:r>
        <w:rPr>
          <w:rFonts w:asciiTheme="majorHAnsi" w:hAnsiTheme="majorHAnsi" w:cstheme="majorHAnsi"/>
          <w:color w:val="000000" w:themeColor="text1"/>
        </w:rPr>
        <w:t>septiembre</w:t>
      </w:r>
      <w:r w:rsidRPr="00A74452">
        <w:rPr>
          <w:rFonts w:asciiTheme="majorHAnsi" w:hAnsiTheme="majorHAnsi" w:cstheme="majorHAnsi"/>
          <w:color w:val="000000" w:themeColor="text1"/>
        </w:rPr>
        <w:t xml:space="preserve"> de 2021, el precio del jet fuel era 1</w:t>
      </w:r>
      <w:r w:rsidR="00C37B7E">
        <w:rPr>
          <w:rFonts w:asciiTheme="majorHAnsi" w:hAnsiTheme="majorHAnsi" w:cstheme="majorHAnsi"/>
          <w:color w:val="000000" w:themeColor="text1"/>
        </w:rPr>
        <w:t>7</w:t>
      </w:r>
      <w:r w:rsidRPr="00A74452">
        <w:rPr>
          <w:rFonts w:asciiTheme="majorHAnsi" w:hAnsiTheme="majorHAnsi" w:cstheme="majorHAnsi"/>
          <w:color w:val="000000" w:themeColor="text1"/>
        </w:rPr>
        <w:t xml:space="preserve">% superior al del petróleo al </w:t>
      </w:r>
      <w:r w:rsidR="00C37B7E">
        <w:rPr>
          <w:rFonts w:asciiTheme="majorHAnsi" w:hAnsiTheme="majorHAnsi" w:cstheme="majorHAnsi"/>
          <w:color w:val="000000" w:themeColor="text1"/>
        </w:rPr>
        <w:t>18</w:t>
      </w:r>
      <w:r w:rsidRPr="00A74452">
        <w:rPr>
          <w:rFonts w:asciiTheme="majorHAnsi" w:hAnsiTheme="majorHAnsi" w:cstheme="majorHAnsi"/>
          <w:color w:val="000000" w:themeColor="text1"/>
        </w:rPr>
        <w:t xml:space="preserve"> de </w:t>
      </w:r>
      <w:r>
        <w:rPr>
          <w:rFonts w:asciiTheme="majorHAnsi" w:hAnsiTheme="majorHAnsi" w:cstheme="majorHAnsi"/>
          <w:color w:val="000000" w:themeColor="text1"/>
        </w:rPr>
        <w:t>septiembre</w:t>
      </w:r>
      <w:r w:rsidRPr="00A74452">
        <w:rPr>
          <w:rFonts w:asciiTheme="majorHAnsi" w:hAnsiTheme="majorHAnsi" w:cstheme="majorHAnsi"/>
          <w:color w:val="000000" w:themeColor="text1"/>
        </w:rPr>
        <w:t xml:space="preserve"> de 2023, ese diferencial de precios era de 4</w:t>
      </w:r>
      <w:r w:rsidR="00004C52">
        <w:rPr>
          <w:rFonts w:asciiTheme="majorHAnsi" w:hAnsiTheme="majorHAnsi" w:cstheme="majorHAnsi"/>
          <w:color w:val="000000" w:themeColor="text1"/>
        </w:rPr>
        <w:t>0</w:t>
      </w:r>
      <w:r w:rsidRPr="00A74452">
        <w:rPr>
          <w:rFonts w:asciiTheme="majorHAnsi" w:hAnsiTheme="majorHAnsi" w:cstheme="majorHAnsi"/>
          <w:color w:val="000000" w:themeColor="text1"/>
        </w:rPr>
        <w:t>%</w:t>
      </w:r>
      <w:r w:rsidR="00004C52">
        <w:rPr>
          <w:rFonts w:asciiTheme="majorHAnsi" w:hAnsiTheme="majorHAnsi" w:cstheme="majorHAnsi"/>
          <w:color w:val="000000" w:themeColor="text1"/>
        </w:rPr>
        <w:t xml:space="preserve"> llegando a ser de hasta 54%</w:t>
      </w:r>
      <w:r w:rsidR="00144573">
        <w:rPr>
          <w:rFonts w:asciiTheme="majorHAnsi" w:hAnsiTheme="majorHAnsi" w:cstheme="majorHAnsi"/>
          <w:color w:val="000000" w:themeColor="text1"/>
        </w:rPr>
        <w:t>.</w:t>
      </w:r>
    </w:p>
    <w:p w14:paraId="0760F076" w14:textId="77777777" w:rsidR="00144573" w:rsidRDefault="00144573" w:rsidP="00A01585">
      <w:pPr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</w:p>
    <w:p w14:paraId="64EF84C7" w14:textId="7C2E2E14" w:rsidR="00A01585" w:rsidRPr="00A82C0A" w:rsidRDefault="00A01585" w:rsidP="00A01585">
      <w:pPr>
        <w:rPr>
          <w:rFonts w:asciiTheme="majorHAnsi" w:hAnsiTheme="majorHAnsi" w:cstheme="majorHAnsi"/>
          <w:b/>
          <w:bCs/>
          <w:color w:val="7030A0"/>
          <w:sz w:val="28"/>
          <w:szCs w:val="28"/>
        </w:rPr>
      </w:pPr>
      <w:r w:rsidRPr="00A82C0A">
        <w:rPr>
          <w:rFonts w:asciiTheme="majorHAnsi" w:hAnsiTheme="majorHAnsi" w:cstheme="majorHAnsi"/>
          <w:b/>
          <w:bCs/>
          <w:color w:val="7030A0"/>
          <w:sz w:val="28"/>
          <w:szCs w:val="28"/>
        </w:rPr>
        <w:lastRenderedPageBreak/>
        <w:t>Combustible Sostenible de Aviación (SAF)</w:t>
      </w:r>
    </w:p>
    <w:p w14:paraId="53C5AA8C" w14:textId="70C1D4DD" w:rsidR="00A01585" w:rsidRDefault="00D07381" w:rsidP="00A01585">
      <w:pPr>
        <w:rPr>
          <w:rFonts w:asciiTheme="majorHAnsi" w:hAnsiTheme="majorHAnsi" w:cstheme="majorHAnsi"/>
          <w:color w:val="000000" w:themeColor="text1"/>
        </w:rPr>
      </w:pPr>
      <w:r w:rsidRPr="00A82C0A">
        <w:rPr>
          <w:rFonts w:asciiTheme="majorHAnsi" w:hAnsiTheme="majorHAnsi" w:cstheme="majorHAnsi"/>
          <w:color w:val="000000" w:themeColor="text1"/>
        </w:rPr>
        <w:t>De</w:t>
      </w:r>
      <w:r w:rsidR="00A01585" w:rsidRPr="00A82C0A">
        <w:rPr>
          <w:rFonts w:asciiTheme="majorHAnsi" w:hAnsiTheme="majorHAnsi" w:cstheme="majorHAnsi"/>
          <w:color w:val="000000" w:themeColor="text1"/>
        </w:rPr>
        <w:t xml:space="preserve"> acuerdo con S&amp;P Global </w:t>
      </w:r>
      <w:proofErr w:type="spellStart"/>
      <w:r w:rsidR="00A01585" w:rsidRPr="00A82C0A">
        <w:rPr>
          <w:rFonts w:asciiTheme="majorHAnsi" w:hAnsiTheme="majorHAnsi" w:cstheme="majorHAnsi"/>
          <w:color w:val="000000" w:themeColor="text1"/>
        </w:rPr>
        <w:t>Commodity</w:t>
      </w:r>
      <w:proofErr w:type="spellEnd"/>
      <w:r w:rsidR="00A01585" w:rsidRPr="00A82C0A">
        <w:rPr>
          <w:rFonts w:asciiTheme="majorHAnsi" w:hAnsiTheme="majorHAnsi" w:cstheme="majorHAnsi"/>
          <w:color w:val="000000" w:themeColor="text1"/>
        </w:rPr>
        <w:t xml:space="preserve"> </w:t>
      </w:r>
      <w:proofErr w:type="spellStart"/>
      <w:r w:rsidR="00A01585" w:rsidRPr="00A82C0A">
        <w:rPr>
          <w:rFonts w:asciiTheme="majorHAnsi" w:hAnsiTheme="majorHAnsi" w:cstheme="majorHAnsi"/>
          <w:color w:val="000000" w:themeColor="text1"/>
        </w:rPr>
        <w:t>insights</w:t>
      </w:r>
      <w:proofErr w:type="spellEnd"/>
      <w:r w:rsidR="00520F3A" w:rsidRPr="00A82C0A">
        <w:rPr>
          <w:rFonts w:asciiTheme="majorHAnsi" w:hAnsiTheme="majorHAnsi" w:cstheme="majorHAnsi"/>
          <w:color w:val="000000" w:themeColor="text1"/>
        </w:rPr>
        <w:t xml:space="preserve"> </w:t>
      </w:r>
      <w:r w:rsidR="00A01585" w:rsidRPr="00A82C0A">
        <w:rPr>
          <w:rFonts w:asciiTheme="majorHAnsi" w:hAnsiTheme="majorHAnsi" w:cstheme="majorHAnsi"/>
          <w:color w:val="000000" w:themeColor="text1"/>
        </w:rPr>
        <w:t xml:space="preserve">al </w:t>
      </w:r>
      <w:r w:rsidR="008A6286" w:rsidRPr="00A82C0A">
        <w:rPr>
          <w:rFonts w:asciiTheme="majorHAnsi" w:hAnsiTheme="majorHAnsi" w:cstheme="majorHAnsi"/>
          <w:color w:val="000000" w:themeColor="text1"/>
        </w:rPr>
        <w:t>18</w:t>
      </w:r>
      <w:r w:rsidR="008021FD" w:rsidRPr="00A82C0A">
        <w:rPr>
          <w:rFonts w:asciiTheme="majorHAnsi" w:hAnsiTheme="majorHAnsi" w:cstheme="majorHAnsi"/>
          <w:color w:val="000000" w:themeColor="text1"/>
        </w:rPr>
        <w:t xml:space="preserve"> de agosto</w:t>
      </w:r>
      <w:r w:rsidR="00A01585" w:rsidRPr="00A82C0A">
        <w:rPr>
          <w:rFonts w:asciiTheme="majorHAnsi" w:hAnsiTheme="majorHAnsi" w:cstheme="majorHAnsi"/>
          <w:color w:val="000000" w:themeColor="text1"/>
        </w:rPr>
        <w:t xml:space="preserve"> de 2023</w:t>
      </w:r>
      <w:r w:rsidR="00520F3A" w:rsidRPr="00A82C0A">
        <w:rPr>
          <w:rFonts w:asciiTheme="majorHAnsi" w:hAnsiTheme="majorHAnsi" w:cstheme="majorHAnsi"/>
          <w:color w:val="000000" w:themeColor="text1"/>
        </w:rPr>
        <w:t>,</w:t>
      </w:r>
      <w:r w:rsidR="00A01585" w:rsidRPr="00A82C0A">
        <w:rPr>
          <w:rFonts w:asciiTheme="majorHAnsi" w:hAnsiTheme="majorHAnsi" w:cstheme="majorHAnsi"/>
          <w:color w:val="000000" w:themeColor="text1"/>
        </w:rPr>
        <w:t xml:space="preserve"> el </w:t>
      </w:r>
      <w:r w:rsidR="00BA79D8" w:rsidRPr="00A82C0A">
        <w:rPr>
          <w:rFonts w:asciiTheme="majorHAnsi" w:hAnsiTheme="majorHAnsi" w:cstheme="majorHAnsi"/>
          <w:color w:val="000000" w:themeColor="text1"/>
        </w:rPr>
        <w:t xml:space="preserve">precio del </w:t>
      </w:r>
      <w:r w:rsidR="00A01585" w:rsidRPr="00A82C0A">
        <w:rPr>
          <w:rFonts w:asciiTheme="majorHAnsi" w:hAnsiTheme="majorHAnsi" w:cstheme="majorHAnsi"/>
          <w:color w:val="000000" w:themeColor="text1"/>
        </w:rPr>
        <w:t xml:space="preserve">SAF </w:t>
      </w:r>
      <w:r w:rsidR="00BA79D8" w:rsidRPr="00A82C0A">
        <w:rPr>
          <w:rFonts w:asciiTheme="majorHAnsi" w:hAnsiTheme="majorHAnsi" w:cstheme="majorHAnsi"/>
          <w:color w:val="000000" w:themeColor="text1"/>
        </w:rPr>
        <w:t>era 8</w:t>
      </w:r>
      <w:r w:rsidR="00A82C0A" w:rsidRPr="00A82C0A">
        <w:rPr>
          <w:rFonts w:asciiTheme="majorHAnsi" w:hAnsiTheme="majorHAnsi" w:cstheme="majorHAnsi"/>
          <w:color w:val="000000" w:themeColor="text1"/>
        </w:rPr>
        <w:t>1</w:t>
      </w:r>
      <w:r w:rsidR="00BA79D8" w:rsidRPr="00A82C0A">
        <w:rPr>
          <w:rFonts w:asciiTheme="majorHAnsi" w:hAnsiTheme="majorHAnsi" w:cstheme="majorHAnsi"/>
          <w:color w:val="000000" w:themeColor="text1"/>
        </w:rPr>
        <w:t xml:space="preserve">% más costoso </w:t>
      </w:r>
      <w:r w:rsidR="00A01585" w:rsidRPr="00A82C0A">
        <w:rPr>
          <w:rFonts w:asciiTheme="majorHAnsi" w:hAnsiTheme="majorHAnsi" w:cstheme="majorHAnsi"/>
          <w:color w:val="000000" w:themeColor="text1"/>
        </w:rPr>
        <w:t>que el combustible regular</w:t>
      </w:r>
      <w:r w:rsidR="0090228F" w:rsidRPr="00A82C0A">
        <w:rPr>
          <w:rFonts w:asciiTheme="majorHAnsi" w:hAnsiTheme="majorHAnsi" w:cstheme="majorHAnsi"/>
          <w:color w:val="000000" w:themeColor="text1"/>
        </w:rPr>
        <w:t xml:space="preserve"> con un precio </w:t>
      </w:r>
      <w:r w:rsidR="008A6286" w:rsidRPr="00A82C0A">
        <w:rPr>
          <w:rFonts w:asciiTheme="majorHAnsi" w:hAnsiTheme="majorHAnsi" w:cstheme="majorHAnsi"/>
          <w:color w:val="000000" w:themeColor="text1"/>
        </w:rPr>
        <w:t xml:space="preserve">promedio a lo largo de septiembre </w:t>
      </w:r>
      <w:r w:rsidR="0090228F" w:rsidRPr="00A82C0A">
        <w:rPr>
          <w:rFonts w:asciiTheme="majorHAnsi" w:hAnsiTheme="majorHAnsi" w:cstheme="majorHAnsi"/>
          <w:color w:val="000000" w:themeColor="text1"/>
        </w:rPr>
        <w:t>de 2</w:t>
      </w:r>
      <w:r w:rsidR="00D40431" w:rsidRPr="00A82C0A">
        <w:rPr>
          <w:rFonts w:asciiTheme="majorHAnsi" w:hAnsiTheme="majorHAnsi" w:cstheme="majorHAnsi"/>
          <w:color w:val="000000" w:themeColor="text1"/>
        </w:rPr>
        <w:t>37</w:t>
      </w:r>
      <w:r w:rsidR="0090228F" w:rsidRPr="00A82C0A">
        <w:rPr>
          <w:rFonts w:asciiTheme="majorHAnsi" w:hAnsiTheme="majorHAnsi" w:cstheme="majorHAnsi"/>
          <w:color w:val="000000" w:themeColor="text1"/>
        </w:rPr>
        <w:t>.9 US$/Barril.</w:t>
      </w:r>
    </w:p>
    <w:p w14:paraId="0588A362" w14:textId="21601BD8" w:rsidR="007D4D04" w:rsidRPr="00F06E6A" w:rsidRDefault="00432F8B" w:rsidP="00A01585">
      <w:pPr>
        <w:rPr>
          <w:rFonts w:asciiTheme="majorHAnsi" w:hAnsiTheme="majorHAnsi" w:cstheme="majorHAnsi"/>
          <w:color w:val="000000" w:themeColor="text1"/>
        </w:rPr>
      </w:pPr>
      <w:r>
        <w:rPr>
          <w:noProof/>
        </w:rPr>
        <w:drawing>
          <wp:inline distT="0" distB="0" distL="0" distR="0" wp14:anchorId="7F18F519" wp14:editId="6C443953">
            <wp:extent cx="8686800" cy="3873500"/>
            <wp:effectExtent l="0" t="0" r="0" b="0"/>
            <wp:docPr id="1689159145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E63CF133-F16B-06BB-CDD9-928B8D6F12D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01102F34" w14:textId="3422CD56" w:rsidR="00A01585" w:rsidRDefault="00A01585" w:rsidP="00A01585">
      <w:pPr>
        <w:rPr>
          <w:noProof/>
        </w:rPr>
      </w:pPr>
    </w:p>
    <w:p w14:paraId="6C34B0B8" w14:textId="77777777" w:rsidR="002B1279" w:rsidRDefault="002B1279" w:rsidP="00A01585">
      <w:pPr>
        <w:rPr>
          <w:noProof/>
        </w:rPr>
      </w:pPr>
    </w:p>
    <w:p w14:paraId="28BE91D0" w14:textId="36D75A6C" w:rsidR="007E60AF" w:rsidRDefault="007E60AF" w:rsidP="007E60AF">
      <w:pPr>
        <w:jc w:val="both"/>
        <w:rPr>
          <w:rFonts w:cstheme="minorHAnsi"/>
          <w:color w:val="000000" w:themeColor="text1"/>
          <w:sz w:val="18"/>
          <w:szCs w:val="18"/>
          <w:lang w:val="en-US"/>
        </w:rPr>
      </w:pPr>
      <w:r w:rsidRPr="00130034">
        <w:rPr>
          <w:sz w:val="18"/>
          <w:szCs w:val="18"/>
          <w:lang w:val="en-US"/>
        </w:rPr>
        <w:t xml:space="preserve">Fuente: S&amp;P Global Commodity Insights y </w:t>
      </w:r>
      <w:r w:rsidRPr="00130034">
        <w:rPr>
          <w:rFonts w:cstheme="minorHAnsi"/>
          <w:color w:val="000000" w:themeColor="text1"/>
          <w:sz w:val="18"/>
          <w:szCs w:val="18"/>
          <w:lang w:val="en-US"/>
        </w:rPr>
        <w:t>US Energy Information Administration</w:t>
      </w:r>
    </w:p>
    <w:p w14:paraId="2E7370DB" w14:textId="77777777" w:rsidR="003115B3" w:rsidRPr="007E60AF" w:rsidRDefault="003115B3" w:rsidP="002F00ED">
      <w:pPr>
        <w:pBdr>
          <w:bottom w:val="single" w:sz="4" w:space="1" w:color="auto"/>
        </w:pBdr>
        <w:rPr>
          <w:rFonts w:cstheme="minorHAnsi"/>
          <w:lang w:val="en-US"/>
        </w:rPr>
      </w:pPr>
    </w:p>
    <w:p w14:paraId="53162B7A" w14:textId="4B1B75C9" w:rsidR="002F00ED" w:rsidRPr="001D605A" w:rsidRDefault="002F00ED" w:rsidP="002F00ED">
      <w:pPr>
        <w:spacing w:after="0" w:line="240" w:lineRule="auto"/>
        <w:rPr>
          <w:rFonts w:cstheme="minorHAnsi"/>
          <w:sz w:val="18"/>
          <w:szCs w:val="18"/>
        </w:rPr>
      </w:pPr>
      <w:r w:rsidRPr="001D605A">
        <w:rPr>
          <w:rFonts w:cstheme="minorHAnsi"/>
          <w:sz w:val="18"/>
          <w:szCs w:val="18"/>
        </w:rPr>
        <w:lastRenderedPageBreak/>
        <w:t xml:space="preserve">Contenido generado por el equipo económico de ALTA. Para más información contacte a </w:t>
      </w:r>
      <w:hyperlink r:id="rId24" w:history="1">
        <w:r w:rsidRPr="001D605A">
          <w:rPr>
            <w:rStyle w:val="Hyperlink"/>
            <w:rFonts w:cstheme="minorHAnsi"/>
            <w:sz w:val="18"/>
            <w:szCs w:val="18"/>
          </w:rPr>
          <w:t>nlorca@alta.aero</w:t>
        </w:r>
      </w:hyperlink>
    </w:p>
    <w:p w14:paraId="148EC12A" w14:textId="77777777" w:rsidR="002F00ED" w:rsidRPr="001D605A" w:rsidRDefault="002F00ED" w:rsidP="002F00ED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Theme="minorHAnsi" w:hAnsiTheme="minorHAnsi" w:cstheme="minorHAnsi"/>
          <w:color w:val="1A1A1A"/>
          <w:sz w:val="18"/>
          <w:szCs w:val="18"/>
        </w:rPr>
      </w:pPr>
      <w:r w:rsidRPr="001D605A">
        <w:rPr>
          <w:rStyle w:val="Strong"/>
          <w:rFonts w:asciiTheme="minorHAnsi" w:hAnsiTheme="minorHAnsi" w:cstheme="minorHAnsi"/>
          <w:color w:val="1A1A1A"/>
          <w:sz w:val="18"/>
          <w:szCs w:val="18"/>
        </w:rPr>
        <w:t>Notas del editor:</w:t>
      </w:r>
    </w:p>
    <w:p w14:paraId="43951391" w14:textId="2A8F813D" w:rsidR="002F00ED" w:rsidRPr="001D605A" w:rsidRDefault="002F00ED" w:rsidP="002F00E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  <w:sz w:val="18"/>
          <w:szCs w:val="18"/>
          <w:lang w:val="es-CO"/>
        </w:rPr>
      </w:pPr>
      <w:r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>Para m</w:t>
      </w:r>
      <w:r w:rsidR="001D605A"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>ás</w:t>
      </w:r>
      <w:r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 xml:space="preserve"> información, anuncios, y posiciones de ALTA síganos </w:t>
      </w:r>
      <w:r w:rsidR="001D605A"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 xml:space="preserve">en Twitter e Instagram: </w:t>
      </w:r>
      <w:proofErr w:type="spellStart"/>
      <w:r w:rsidR="001D605A"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>ALTA_aero</w:t>
      </w:r>
      <w:proofErr w:type="spellEnd"/>
      <w:r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 xml:space="preserve"> y</w:t>
      </w:r>
      <w:r w:rsidR="001D605A"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 xml:space="preserve"> en </w:t>
      </w:r>
      <w:proofErr w:type="spellStart"/>
      <w:r w:rsidR="001D605A"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>Linkedin</w:t>
      </w:r>
      <w:proofErr w:type="spellEnd"/>
      <w:r w:rsidR="001D605A"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>:</w:t>
      </w:r>
      <w:r w:rsidRPr="001D605A">
        <w:rPr>
          <w:rFonts w:asciiTheme="minorHAnsi" w:hAnsiTheme="minorHAnsi" w:cstheme="minorHAnsi"/>
          <w:color w:val="1A1A1A"/>
          <w:sz w:val="18"/>
          <w:szCs w:val="18"/>
          <w:lang w:val="es-CO"/>
        </w:rPr>
        <w:t xml:space="preserve"> </w:t>
      </w:r>
      <w:r w:rsidRPr="001D605A">
        <w:rPr>
          <w:rFonts w:asciiTheme="minorHAnsi" w:hAnsiTheme="minorHAnsi" w:cstheme="minorHAnsi"/>
          <w:sz w:val="18"/>
          <w:szCs w:val="18"/>
          <w:lang w:val="es-CO"/>
        </w:rPr>
        <w:t xml:space="preserve">ALTA - </w:t>
      </w:r>
      <w:proofErr w:type="spellStart"/>
      <w:r w:rsidRPr="001D605A">
        <w:rPr>
          <w:rFonts w:asciiTheme="minorHAnsi" w:hAnsiTheme="minorHAnsi" w:cstheme="minorHAnsi"/>
          <w:sz w:val="18"/>
          <w:szCs w:val="18"/>
          <w:lang w:val="es-CO"/>
        </w:rPr>
        <w:t>Latin</w:t>
      </w:r>
      <w:proofErr w:type="spellEnd"/>
      <w:r w:rsidRPr="001D605A">
        <w:rPr>
          <w:rFonts w:asciiTheme="minorHAnsi" w:hAnsiTheme="minorHAnsi" w:cstheme="minorHAnsi"/>
          <w:sz w:val="18"/>
          <w:szCs w:val="18"/>
          <w:lang w:val="es-CO"/>
        </w:rPr>
        <w:t xml:space="preserve"> American &amp; </w:t>
      </w:r>
      <w:proofErr w:type="spellStart"/>
      <w:r w:rsidRPr="001D605A">
        <w:rPr>
          <w:rFonts w:asciiTheme="minorHAnsi" w:hAnsiTheme="minorHAnsi" w:cstheme="minorHAnsi"/>
          <w:sz w:val="18"/>
          <w:szCs w:val="18"/>
          <w:lang w:val="es-CO"/>
        </w:rPr>
        <w:t>Caribbean</w:t>
      </w:r>
      <w:proofErr w:type="spellEnd"/>
      <w:r w:rsidRPr="001D605A">
        <w:rPr>
          <w:rFonts w:asciiTheme="minorHAnsi" w:hAnsiTheme="minorHAnsi" w:cstheme="minorHAnsi"/>
          <w:sz w:val="18"/>
          <w:szCs w:val="18"/>
          <w:lang w:val="es-CO"/>
        </w:rPr>
        <w:t xml:space="preserve"> Air </w:t>
      </w:r>
      <w:proofErr w:type="spellStart"/>
      <w:r w:rsidRPr="001D605A">
        <w:rPr>
          <w:rFonts w:asciiTheme="minorHAnsi" w:hAnsiTheme="minorHAnsi" w:cstheme="minorHAnsi"/>
          <w:sz w:val="18"/>
          <w:szCs w:val="18"/>
          <w:lang w:val="es-CO"/>
        </w:rPr>
        <w:t>Transport</w:t>
      </w:r>
      <w:proofErr w:type="spellEnd"/>
      <w:r w:rsidRPr="001D605A">
        <w:rPr>
          <w:rFonts w:asciiTheme="minorHAnsi" w:hAnsiTheme="minorHAnsi" w:cstheme="minorHAnsi"/>
          <w:sz w:val="18"/>
          <w:szCs w:val="18"/>
          <w:lang w:val="es-CO"/>
        </w:rPr>
        <w:t xml:space="preserve"> </w:t>
      </w:r>
      <w:proofErr w:type="spellStart"/>
      <w:r w:rsidRPr="001D605A">
        <w:rPr>
          <w:rFonts w:asciiTheme="minorHAnsi" w:hAnsiTheme="minorHAnsi" w:cstheme="minorHAnsi"/>
          <w:sz w:val="18"/>
          <w:szCs w:val="18"/>
          <w:lang w:val="es-CO"/>
        </w:rPr>
        <w:t>Assoc</w:t>
      </w:r>
      <w:r w:rsidR="00AD6C5A">
        <w:rPr>
          <w:rFonts w:asciiTheme="minorHAnsi" w:hAnsiTheme="minorHAnsi" w:cstheme="minorHAnsi"/>
          <w:sz w:val="18"/>
          <w:szCs w:val="18"/>
          <w:lang w:val="es-CO"/>
        </w:rPr>
        <w:t>iation</w:t>
      </w:r>
      <w:proofErr w:type="spellEnd"/>
    </w:p>
    <w:p w14:paraId="1979B071" w14:textId="2BC47300" w:rsidR="00E00C0C" w:rsidRPr="008226D4" w:rsidRDefault="002F00ED" w:rsidP="00E00C0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  <w:sz w:val="18"/>
          <w:szCs w:val="18"/>
          <w:lang w:val="es-CO"/>
        </w:rPr>
      </w:pPr>
      <w:r w:rsidRPr="001D605A">
        <w:rPr>
          <w:rFonts w:asciiTheme="minorHAnsi" w:hAnsiTheme="minorHAnsi" w:cstheme="minorHAnsi"/>
          <w:sz w:val="18"/>
          <w:szCs w:val="18"/>
          <w:lang w:val="es-CO"/>
        </w:rPr>
        <w:t>Los datos contenidos son estimaciones, y están sujetas a revisión</w:t>
      </w:r>
    </w:p>
    <w:p w14:paraId="227508F3" w14:textId="77777777" w:rsidR="008226D4" w:rsidRDefault="008226D4" w:rsidP="008226D4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s-CO"/>
        </w:rPr>
      </w:pPr>
    </w:p>
    <w:p w14:paraId="33E6A59B" w14:textId="77777777" w:rsidR="008226D4" w:rsidRPr="008226D4" w:rsidRDefault="008226D4" w:rsidP="008226D4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  <w:sz w:val="18"/>
          <w:szCs w:val="18"/>
        </w:rPr>
      </w:pPr>
    </w:p>
    <w:sectPr w:rsidR="008226D4" w:rsidRPr="008226D4" w:rsidSect="00E41323">
      <w:headerReference w:type="default" r:id="rId25"/>
      <w:footerReference w:type="default" r:id="rId26"/>
      <w:headerReference w:type="first" r:id="rId27"/>
      <w:pgSz w:w="15840" w:h="12240" w:orient="landscape"/>
      <w:pgMar w:top="1440" w:right="1080" w:bottom="1440" w:left="1080" w:header="170" w:footer="397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4" w:author="Juan Sarmiento" w:date="2023-10-03T17:49:00Z" w:initials="JS">
    <w:p w14:paraId="54E78ED2" w14:textId="77777777" w:rsidR="001D725C" w:rsidRDefault="001D725C" w:rsidP="00136328">
      <w:pPr>
        <w:pStyle w:val="CommentText"/>
      </w:pPr>
      <w:r>
        <w:rPr>
          <w:rStyle w:val="CommentReference"/>
        </w:rPr>
        <w:annotationRef/>
      </w:r>
      <w:r>
        <w:t>Revisemos si con el update de Julio ya se hubiera superado el # acumulado y tambien actualicemos el % de crecimiento acumulado a Agosto</w:t>
      </w:r>
    </w:p>
  </w:comment>
  <w:comment w:id="35" w:author="Juan Sarmiento" w:date="2023-10-03T17:50:00Z" w:initials="JS">
    <w:p w14:paraId="3EA50534" w14:textId="77777777" w:rsidR="001D725C" w:rsidRDefault="001D725C" w:rsidP="003818D5">
      <w:pPr>
        <w:pStyle w:val="CommentText"/>
      </w:pPr>
      <w:r>
        <w:rPr>
          <w:rStyle w:val="CommentReference"/>
        </w:rPr>
        <w:annotationRef/>
      </w:r>
      <w:r>
        <w:t>Lo mismo para este dato</w:t>
      </w:r>
    </w:p>
  </w:comment>
  <w:comment w:id="36" w:author="Juan Sarmiento" w:date="2023-10-03T17:40:00Z" w:initials="JS">
    <w:p w14:paraId="2F7552DD" w14:textId="1EF8250C" w:rsidR="007E72AF" w:rsidRDefault="007E72AF" w:rsidP="00333632">
      <w:pPr>
        <w:pStyle w:val="CommentText"/>
      </w:pPr>
      <w:r>
        <w:rPr>
          <w:rStyle w:val="CommentReference"/>
        </w:rPr>
        <w:annotationRef/>
      </w:r>
      <w:r>
        <w:t>Actualicemos este grafico con los datos de Julio tambien</w:t>
      </w:r>
    </w:p>
  </w:comment>
  <w:comment w:id="37" w:author="Juan Sarmiento" w:date="2023-10-03T17:41:00Z" w:initials="JS">
    <w:p w14:paraId="539F14B0" w14:textId="77777777" w:rsidR="007E72AF" w:rsidRDefault="007E72AF" w:rsidP="002E5232">
      <w:pPr>
        <w:pStyle w:val="CommentText"/>
      </w:pPr>
      <w:r>
        <w:rPr>
          <w:rStyle w:val="CommentReference"/>
        </w:rPr>
        <w:annotationRef/>
      </w:r>
      <w:r>
        <w:t>Lo mismo en este</w:t>
      </w:r>
    </w:p>
  </w:comment>
  <w:comment w:id="58" w:author="Juan Sarmiento" w:date="2023-10-03T18:14:00Z" w:initials="JS">
    <w:p w14:paraId="2DA28A3A" w14:textId="77777777" w:rsidR="00741965" w:rsidRDefault="00741965" w:rsidP="00302E67">
      <w:pPr>
        <w:pStyle w:val="CommentText"/>
      </w:pPr>
      <w:r>
        <w:rPr>
          <w:rStyle w:val="CommentReference"/>
        </w:rPr>
        <w:annotationRef/>
      </w:r>
      <w:r>
        <w:t>Actualicemos estos numeros con el update de Julio</w:t>
      </w:r>
    </w:p>
  </w:comment>
  <w:comment w:id="65" w:author="Juan Sarmiento" w:date="2023-10-03T18:16:00Z" w:initials="JS">
    <w:p w14:paraId="39047C23" w14:textId="77777777" w:rsidR="00741965" w:rsidRDefault="00741965" w:rsidP="005C716F">
      <w:pPr>
        <w:pStyle w:val="CommentText"/>
      </w:pPr>
      <w:r>
        <w:rPr>
          <w:rStyle w:val="CommentReference"/>
        </w:rPr>
        <w:annotationRef/>
      </w:r>
      <w:r>
        <w:t>Actualicemos este dato con el update de Julio</w:t>
      </w:r>
    </w:p>
  </w:comment>
  <w:comment w:id="66" w:author="Juan Sarmiento" w:date="2023-10-03T18:17:00Z" w:initials="JS">
    <w:p w14:paraId="0F1D2E7F" w14:textId="77777777" w:rsidR="00741965" w:rsidRDefault="00741965" w:rsidP="006D7E2B">
      <w:pPr>
        <w:pStyle w:val="CommentText"/>
      </w:pPr>
      <w:r>
        <w:rPr>
          <w:rStyle w:val="CommentReference"/>
        </w:rPr>
        <w:annotationRef/>
      </w:r>
      <w:r>
        <w:t>Actualicemos con update de Julio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4E78ED2" w15:done="0"/>
  <w15:commentEx w15:paraId="3EA50534" w15:done="0"/>
  <w15:commentEx w15:paraId="2F7552DD" w15:done="0"/>
  <w15:commentEx w15:paraId="539F14B0" w15:done="0"/>
  <w15:commentEx w15:paraId="2DA28A3A" w15:done="0"/>
  <w15:commentEx w15:paraId="39047C23" w15:done="0"/>
  <w15:commentEx w15:paraId="0F1D2E7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96A2633" w16cex:dateUtc="2023-10-03T22:49:00Z"/>
  <w16cex:commentExtensible w16cex:durableId="0808AE2B" w16cex:dateUtc="2023-10-03T22:50:00Z"/>
  <w16cex:commentExtensible w16cex:durableId="0FBA11AD" w16cex:dateUtc="2023-10-03T22:40:00Z"/>
  <w16cex:commentExtensible w16cex:durableId="7934353E" w16cex:dateUtc="2023-10-03T22:41:00Z"/>
  <w16cex:commentExtensible w16cex:durableId="6BC29EB0" w16cex:dateUtc="2023-10-03T23:14:00Z"/>
  <w16cex:commentExtensible w16cex:durableId="2DC272B8" w16cex:dateUtc="2023-10-03T23:16:00Z"/>
  <w16cex:commentExtensible w16cex:durableId="2A193673" w16cex:dateUtc="2023-10-03T23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E78ED2" w16cid:durableId="796A2633"/>
  <w16cid:commentId w16cid:paraId="3EA50534" w16cid:durableId="0808AE2B"/>
  <w16cid:commentId w16cid:paraId="2F7552DD" w16cid:durableId="0FBA11AD"/>
  <w16cid:commentId w16cid:paraId="539F14B0" w16cid:durableId="7934353E"/>
  <w16cid:commentId w16cid:paraId="2DA28A3A" w16cid:durableId="6BC29EB0"/>
  <w16cid:commentId w16cid:paraId="39047C23" w16cid:durableId="2DC272B8"/>
  <w16cid:commentId w16cid:paraId="0F1D2E7F" w16cid:durableId="2A19367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6392C" w14:textId="77777777" w:rsidR="0029717D" w:rsidRDefault="0029717D" w:rsidP="00E41323">
      <w:pPr>
        <w:spacing w:after="0" w:line="240" w:lineRule="auto"/>
      </w:pPr>
      <w:r>
        <w:separator/>
      </w:r>
    </w:p>
  </w:endnote>
  <w:endnote w:type="continuationSeparator" w:id="0">
    <w:p w14:paraId="27DA9559" w14:textId="77777777" w:rsidR="0029717D" w:rsidRDefault="0029717D" w:rsidP="00E41323">
      <w:pPr>
        <w:spacing w:after="0" w:line="240" w:lineRule="auto"/>
      </w:pPr>
      <w:r>
        <w:continuationSeparator/>
      </w:r>
    </w:p>
  </w:endnote>
  <w:endnote w:type="continuationNotice" w:id="1">
    <w:p w14:paraId="273811A1" w14:textId="77777777" w:rsidR="0029717D" w:rsidRDefault="002971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84FC" w14:textId="77777777" w:rsidR="00F05AD6" w:rsidRDefault="00F05A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8EEAB" w14:textId="77777777" w:rsidR="0029717D" w:rsidRDefault="0029717D" w:rsidP="00E41323">
      <w:pPr>
        <w:spacing w:after="0" w:line="240" w:lineRule="auto"/>
      </w:pPr>
      <w:r>
        <w:separator/>
      </w:r>
    </w:p>
  </w:footnote>
  <w:footnote w:type="continuationSeparator" w:id="0">
    <w:p w14:paraId="490CB5C5" w14:textId="77777777" w:rsidR="0029717D" w:rsidRDefault="0029717D" w:rsidP="00E41323">
      <w:pPr>
        <w:spacing w:after="0" w:line="240" w:lineRule="auto"/>
      </w:pPr>
      <w:r>
        <w:continuationSeparator/>
      </w:r>
    </w:p>
  </w:footnote>
  <w:footnote w:type="continuationNotice" w:id="1">
    <w:p w14:paraId="0AF6CA4D" w14:textId="77777777" w:rsidR="0029717D" w:rsidRDefault="002971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DDD7C" w14:textId="77777777" w:rsidR="00F05AD6" w:rsidRDefault="00F05A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8B2B1" w14:textId="11666F9D" w:rsidR="00DC3677" w:rsidRDefault="00DC3677">
    <w:pPr>
      <w:pStyle w:val="Header"/>
    </w:pPr>
    <w:r>
      <w:rPr>
        <w:noProof/>
        <w:lang w:val="es-VE" w:eastAsia="es-VE"/>
      </w:rPr>
      <w:drawing>
        <wp:anchor distT="0" distB="0" distL="114300" distR="114300" simplePos="0" relativeHeight="251658240" behindDoc="0" locked="0" layoutInCell="1" allowOverlap="1" wp14:anchorId="21D486D8" wp14:editId="7145D7C5">
          <wp:simplePos x="0" y="0"/>
          <wp:positionH relativeFrom="margin">
            <wp:posOffset>0</wp:posOffset>
          </wp:positionH>
          <wp:positionV relativeFrom="paragraph">
            <wp:posOffset>169545</wp:posOffset>
          </wp:positionV>
          <wp:extent cx="1953895" cy="792480"/>
          <wp:effectExtent l="0" t="0" r="8255" b="7620"/>
          <wp:wrapThrough wrapText="bothSides">
            <wp:wrapPolygon edited="0">
              <wp:start x="0" y="0"/>
              <wp:lineTo x="0" y="21288"/>
              <wp:lineTo x="21481" y="21288"/>
              <wp:lineTo x="21481" y="0"/>
              <wp:lineTo x="0" y="0"/>
            </wp:wrapPolygon>
          </wp:wrapThrough>
          <wp:docPr id="226428987" name="Imagen 226428987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7" descr="A picture containing graphical user interfac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89" t="2606" r="70032" b="89392"/>
                  <a:stretch/>
                </pic:blipFill>
                <pic:spPr bwMode="auto">
                  <a:xfrm>
                    <a:off x="0" y="0"/>
                    <a:ext cx="1953895" cy="7924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31176"/>
    <w:multiLevelType w:val="multilevel"/>
    <w:tmpl w:val="0FA22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08139E"/>
    <w:multiLevelType w:val="hybridMultilevel"/>
    <w:tmpl w:val="7958C6FA"/>
    <w:lvl w:ilvl="0" w:tplc="FFE48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98A4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361F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6635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52AD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C412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7A84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6C25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4488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63ABF"/>
    <w:multiLevelType w:val="multilevel"/>
    <w:tmpl w:val="BD143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DD6588"/>
    <w:multiLevelType w:val="hybridMultilevel"/>
    <w:tmpl w:val="A5BC9E5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5A3C07"/>
    <w:multiLevelType w:val="hybridMultilevel"/>
    <w:tmpl w:val="4086A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D616A"/>
    <w:multiLevelType w:val="hybridMultilevel"/>
    <w:tmpl w:val="1FD488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104CD"/>
    <w:multiLevelType w:val="hybridMultilevel"/>
    <w:tmpl w:val="EB5486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F">
      <w:start w:val="1"/>
      <w:numFmt w:val="decimal"/>
      <w:lvlText w:val="%2."/>
      <w:lvlJc w:val="left"/>
      <w:pPr>
        <w:ind w:left="1440" w:hanging="360"/>
      </w:p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A3CD5"/>
    <w:multiLevelType w:val="hybridMultilevel"/>
    <w:tmpl w:val="F12CE3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066752"/>
    <w:multiLevelType w:val="hybridMultilevel"/>
    <w:tmpl w:val="1A8CC1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D61D08"/>
    <w:multiLevelType w:val="hybridMultilevel"/>
    <w:tmpl w:val="D30ACB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046A3"/>
    <w:multiLevelType w:val="hybridMultilevel"/>
    <w:tmpl w:val="2CBC8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C384B"/>
    <w:multiLevelType w:val="hybridMultilevel"/>
    <w:tmpl w:val="903A8E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4F097E"/>
    <w:multiLevelType w:val="hybridMultilevel"/>
    <w:tmpl w:val="980461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D37CAF"/>
    <w:multiLevelType w:val="hybridMultilevel"/>
    <w:tmpl w:val="27AEA4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226903"/>
    <w:multiLevelType w:val="hybridMultilevel"/>
    <w:tmpl w:val="A290D82C"/>
    <w:lvl w:ilvl="0" w:tplc="3AF8A3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F29B1"/>
    <w:multiLevelType w:val="multilevel"/>
    <w:tmpl w:val="35521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68752B"/>
    <w:multiLevelType w:val="hybridMultilevel"/>
    <w:tmpl w:val="9A7049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EA4807"/>
    <w:multiLevelType w:val="hybridMultilevel"/>
    <w:tmpl w:val="FE98CC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F92BF5"/>
    <w:multiLevelType w:val="multilevel"/>
    <w:tmpl w:val="256E2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80665602">
    <w:abstractNumId w:val="3"/>
  </w:num>
  <w:num w:numId="2" w16cid:durableId="1608385613">
    <w:abstractNumId w:val="4"/>
  </w:num>
  <w:num w:numId="3" w16cid:durableId="902712781">
    <w:abstractNumId w:val="17"/>
  </w:num>
  <w:num w:numId="4" w16cid:durableId="1768886576">
    <w:abstractNumId w:val="11"/>
  </w:num>
  <w:num w:numId="5" w16cid:durableId="143400313">
    <w:abstractNumId w:val="13"/>
  </w:num>
  <w:num w:numId="6" w16cid:durableId="683171082">
    <w:abstractNumId w:val="5"/>
  </w:num>
  <w:num w:numId="7" w16cid:durableId="841048155">
    <w:abstractNumId w:val="6"/>
  </w:num>
  <w:num w:numId="8" w16cid:durableId="237521082">
    <w:abstractNumId w:val="1"/>
  </w:num>
  <w:num w:numId="9" w16cid:durableId="591011015">
    <w:abstractNumId w:val="14"/>
  </w:num>
  <w:num w:numId="10" w16cid:durableId="1482889537">
    <w:abstractNumId w:val="15"/>
  </w:num>
  <w:num w:numId="11" w16cid:durableId="323051985">
    <w:abstractNumId w:val="9"/>
  </w:num>
  <w:num w:numId="12" w16cid:durableId="857542982">
    <w:abstractNumId w:val="12"/>
  </w:num>
  <w:num w:numId="13" w16cid:durableId="371267129">
    <w:abstractNumId w:val="10"/>
  </w:num>
  <w:num w:numId="14" w16cid:durableId="1504127174">
    <w:abstractNumId w:val="18"/>
  </w:num>
  <w:num w:numId="15" w16cid:durableId="1691948947">
    <w:abstractNumId w:val="0"/>
  </w:num>
  <w:num w:numId="16" w16cid:durableId="81219072">
    <w:abstractNumId w:val="2"/>
  </w:num>
  <w:num w:numId="17" w16cid:durableId="333802270">
    <w:abstractNumId w:val="16"/>
  </w:num>
  <w:num w:numId="18" w16cid:durableId="1898124983">
    <w:abstractNumId w:val="7"/>
  </w:num>
  <w:num w:numId="19" w16cid:durableId="1259095973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uan Sarmiento">
    <w15:presenceInfo w15:providerId="AD" w15:userId="S::jsarmiento@alta.aero::af1216a4-86ea-41b5-91b0-4e0330db9e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123"/>
    <w:rsid w:val="0000007D"/>
    <w:rsid w:val="0000084E"/>
    <w:rsid w:val="00000CEE"/>
    <w:rsid w:val="00000DF9"/>
    <w:rsid w:val="000015ED"/>
    <w:rsid w:val="00001685"/>
    <w:rsid w:val="00001DAA"/>
    <w:rsid w:val="00001F7C"/>
    <w:rsid w:val="0000326E"/>
    <w:rsid w:val="0000349B"/>
    <w:rsid w:val="00003864"/>
    <w:rsid w:val="00004034"/>
    <w:rsid w:val="00004416"/>
    <w:rsid w:val="00004B5F"/>
    <w:rsid w:val="00004BBD"/>
    <w:rsid w:val="00004C52"/>
    <w:rsid w:val="00004F34"/>
    <w:rsid w:val="00005089"/>
    <w:rsid w:val="000057D9"/>
    <w:rsid w:val="00005AB7"/>
    <w:rsid w:val="00005B99"/>
    <w:rsid w:val="00007595"/>
    <w:rsid w:val="00007641"/>
    <w:rsid w:val="000077BA"/>
    <w:rsid w:val="00007F2C"/>
    <w:rsid w:val="00010A94"/>
    <w:rsid w:val="00010BAF"/>
    <w:rsid w:val="0001136A"/>
    <w:rsid w:val="00011390"/>
    <w:rsid w:val="000114D9"/>
    <w:rsid w:val="0001195D"/>
    <w:rsid w:val="00011B10"/>
    <w:rsid w:val="00011C12"/>
    <w:rsid w:val="000121C5"/>
    <w:rsid w:val="000122AC"/>
    <w:rsid w:val="000123E0"/>
    <w:rsid w:val="000128F0"/>
    <w:rsid w:val="00012B1D"/>
    <w:rsid w:val="0001332D"/>
    <w:rsid w:val="00013F91"/>
    <w:rsid w:val="00013FD2"/>
    <w:rsid w:val="000141A0"/>
    <w:rsid w:val="00014949"/>
    <w:rsid w:val="00015973"/>
    <w:rsid w:val="00015B68"/>
    <w:rsid w:val="000161E9"/>
    <w:rsid w:val="0001659A"/>
    <w:rsid w:val="0001662B"/>
    <w:rsid w:val="000166F6"/>
    <w:rsid w:val="00016707"/>
    <w:rsid w:val="0001713F"/>
    <w:rsid w:val="000172AF"/>
    <w:rsid w:val="00021EA6"/>
    <w:rsid w:val="0002225E"/>
    <w:rsid w:val="0002272A"/>
    <w:rsid w:val="00022CDA"/>
    <w:rsid w:val="00022E65"/>
    <w:rsid w:val="0002340C"/>
    <w:rsid w:val="00023DEE"/>
    <w:rsid w:val="00023E02"/>
    <w:rsid w:val="00024048"/>
    <w:rsid w:val="00024601"/>
    <w:rsid w:val="00024850"/>
    <w:rsid w:val="00024FC5"/>
    <w:rsid w:val="00025209"/>
    <w:rsid w:val="0002597C"/>
    <w:rsid w:val="00025BF9"/>
    <w:rsid w:val="0002674E"/>
    <w:rsid w:val="00026B61"/>
    <w:rsid w:val="00027D6F"/>
    <w:rsid w:val="00030449"/>
    <w:rsid w:val="00030A7A"/>
    <w:rsid w:val="00031072"/>
    <w:rsid w:val="00031A70"/>
    <w:rsid w:val="00031F71"/>
    <w:rsid w:val="0003290F"/>
    <w:rsid w:val="00032F4F"/>
    <w:rsid w:val="00032F72"/>
    <w:rsid w:val="00032FA7"/>
    <w:rsid w:val="00033306"/>
    <w:rsid w:val="000349F5"/>
    <w:rsid w:val="00034B9F"/>
    <w:rsid w:val="000357DB"/>
    <w:rsid w:val="000357ED"/>
    <w:rsid w:val="00035C42"/>
    <w:rsid w:val="0003601B"/>
    <w:rsid w:val="0003611E"/>
    <w:rsid w:val="000362BB"/>
    <w:rsid w:val="000367AF"/>
    <w:rsid w:val="0003751A"/>
    <w:rsid w:val="0003778F"/>
    <w:rsid w:val="000377D2"/>
    <w:rsid w:val="00037828"/>
    <w:rsid w:val="000379C1"/>
    <w:rsid w:val="00037C2C"/>
    <w:rsid w:val="00037E61"/>
    <w:rsid w:val="0004018F"/>
    <w:rsid w:val="0004147F"/>
    <w:rsid w:val="0004189E"/>
    <w:rsid w:val="0004218A"/>
    <w:rsid w:val="0004256F"/>
    <w:rsid w:val="000433AE"/>
    <w:rsid w:val="00043857"/>
    <w:rsid w:val="00043932"/>
    <w:rsid w:val="00043E9D"/>
    <w:rsid w:val="000440E9"/>
    <w:rsid w:val="000450D2"/>
    <w:rsid w:val="00045545"/>
    <w:rsid w:val="0004585A"/>
    <w:rsid w:val="000459FA"/>
    <w:rsid w:val="00045B75"/>
    <w:rsid w:val="00045E24"/>
    <w:rsid w:val="00046170"/>
    <w:rsid w:val="0004635F"/>
    <w:rsid w:val="00046531"/>
    <w:rsid w:val="00046567"/>
    <w:rsid w:val="00046614"/>
    <w:rsid w:val="0004670B"/>
    <w:rsid w:val="00046833"/>
    <w:rsid w:val="0004695A"/>
    <w:rsid w:val="00046A77"/>
    <w:rsid w:val="00047716"/>
    <w:rsid w:val="00047781"/>
    <w:rsid w:val="00047966"/>
    <w:rsid w:val="00047A54"/>
    <w:rsid w:val="00047B99"/>
    <w:rsid w:val="00047F45"/>
    <w:rsid w:val="000502FC"/>
    <w:rsid w:val="00050982"/>
    <w:rsid w:val="00050A7F"/>
    <w:rsid w:val="00050DEF"/>
    <w:rsid w:val="00050EE4"/>
    <w:rsid w:val="000512DF"/>
    <w:rsid w:val="00051589"/>
    <w:rsid w:val="0005190D"/>
    <w:rsid w:val="00051981"/>
    <w:rsid w:val="00052BF1"/>
    <w:rsid w:val="000530CC"/>
    <w:rsid w:val="00053B6D"/>
    <w:rsid w:val="00054242"/>
    <w:rsid w:val="0005452A"/>
    <w:rsid w:val="0005488D"/>
    <w:rsid w:val="000551B3"/>
    <w:rsid w:val="00055ACB"/>
    <w:rsid w:val="00055BAA"/>
    <w:rsid w:val="00055FB8"/>
    <w:rsid w:val="00056200"/>
    <w:rsid w:val="00056BE7"/>
    <w:rsid w:val="00056CA3"/>
    <w:rsid w:val="000572E9"/>
    <w:rsid w:val="000577DA"/>
    <w:rsid w:val="00057995"/>
    <w:rsid w:val="00057FB9"/>
    <w:rsid w:val="00060245"/>
    <w:rsid w:val="00060B17"/>
    <w:rsid w:val="00060B26"/>
    <w:rsid w:val="00060F2A"/>
    <w:rsid w:val="00061143"/>
    <w:rsid w:val="00061B1B"/>
    <w:rsid w:val="00061DE1"/>
    <w:rsid w:val="0006213B"/>
    <w:rsid w:val="00062459"/>
    <w:rsid w:val="00062A08"/>
    <w:rsid w:val="00062D54"/>
    <w:rsid w:val="00063010"/>
    <w:rsid w:val="0006358E"/>
    <w:rsid w:val="0006388B"/>
    <w:rsid w:val="00064454"/>
    <w:rsid w:val="00064CCD"/>
    <w:rsid w:val="00064D85"/>
    <w:rsid w:val="00065BE0"/>
    <w:rsid w:val="00065DDE"/>
    <w:rsid w:val="00065ED0"/>
    <w:rsid w:val="000671D6"/>
    <w:rsid w:val="000674F8"/>
    <w:rsid w:val="00067A93"/>
    <w:rsid w:val="00067DCE"/>
    <w:rsid w:val="000701FC"/>
    <w:rsid w:val="0007168D"/>
    <w:rsid w:val="000729BA"/>
    <w:rsid w:val="00072D96"/>
    <w:rsid w:val="00072DFB"/>
    <w:rsid w:val="00072EEF"/>
    <w:rsid w:val="0007347C"/>
    <w:rsid w:val="00073652"/>
    <w:rsid w:val="00073B9A"/>
    <w:rsid w:val="00073E01"/>
    <w:rsid w:val="00074461"/>
    <w:rsid w:val="0007496B"/>
    <w:rsid w:val="00074AD6"/>
    <w:rsid w:val="00074E11"/>
    <w:rsid w:val="0007507B"/>
    <w:rsid w:val="0007525C"/>
    <w:rsid w:val="000758BF"/>
    <w:rsid w:val="00075E9B"/>
    <w:rsid w:val="00075FF1"/>
    <w:rsid w:val="0007651D"/>
    <w:rsid w:val="000772AB"/>
    <w:rsid w:val="000775AF"/>
    <w:rsid w:val="00077607"/>
    <w:rsid w:val="0007781D"/>
    <w:rsid w:val="000778C4"/>
    <w:rsid w:val="00077CBC"/>
    <w:rsid w:val="000801A6"/>
    <w:rsid w:val="000809D5"/>
    <w:rsid w:val="00080B16"/>
    <w:rsid w:val="00080E76"/>
    <w:rsid w:val="000816EB"/>
    <w:rsid w:val="0008238E"/>
    <w:rsid w:val="000826C6"/>
    <w:rsid w:val="00083074"/>
    <w:rsid w:val="00083291"/>
    <w:rsid w:val="0008353A"/>
    <w:rsid w:val="000837E2"/>
    <w:rsid w:val="00083938"/>
    <w:rsid w:val="00084404"/>
    <w:rsid w:val="000844D3"/>
    <w:rsid w:val="00084586"/>
    <w:rsid w:val="00084CEC"/>
    <w:rsid w:val="0008500A"/>
    <w:rsid w:val="00085287"/>
    <w:rsid w:val="00085932"/>
    <w:rsid w:val="00085A64"/>
    <w:rsid w:val="00085AF8"/>
    <w:rsid w:val="00085C8A"/>
    <w:rsid w:val="00085DB8"/>
    <w:rsid w:val="00085E9B"/>
    <w:rsid w:val="00086659"/>
    <w:rsid w:val="00086FDC"/>
    <w:rsid w:val="000879DB"/>
    <w:rsid w:val="0009078E"/>
    <w:rsid w:val="000914ED"/>
    <w:rsid w:val="000918B4"/>
    <w:rsid w:val="00091A13"/>
    <w:rsid w:val="00091C0F"/>
    <w:rsid w:val="00091F13"/>
    <w:rsid w:val="000923BE"/>
    <w:rsid w:val="000926D9"/>
    <w:rsid w:val="00092795"/>
    <w:rsid w:val="00092F88"/>
    <w:rsid w:val="00093A74"/>
    <w:rsid w:val="0009448A"/>
    <w:rsid w:val="00094542"/>
    <w:rsid w:val="000947E0"/>
    <w:rsid w:val="000947FD"/>
    <w:rsid w:val="00095AF2"/>
    <w:rsid w:val="00095F8C"/>
    <w:rsid w:val="00096430"/>
    <w:rsid w:val="00096D76"/>
    <w:rsid w:val="00097128"/>
    <w:rsid w:val="00097418"/>
    <w:rsid w:val="000977BA"/>
    <w:rsid w:val="000978F3"/>
    <w:rsid w:val="00097902"/>
    <w:rsid w:val="00097A37"/>
    <w:rsid w:val="00097E18"/>
    <w:rsid w:val="000A0F9D"/>
    <w:rsid w:val="000A1336"/>
    <w:rsid w:val="000A16F8"/>
    <w:rsid w:val="000A1819"/>
    <w:rsid w:val="000A1AD2"/>
    <w:rsid w:val="000A1B1B"/>
    <w:rsid w:val="000A201C"/>
    <w:rsid w:val="000A2769"/>
    <w:rsid w:val="000A3055"/>
    <w:rsid w:val="000A30DD"/>
    <w:rsid w:val="000A4267"/>
    <w:rsid w:val="000A48EC"/>
    <w:rsid w:val="000A540A"/>
    <w:rsid w:val="000A5468"/>
    <w:rsid w:val="000A5618"/>
    <w:rsid w:val="000A5723"/>
    <w:rsid w:val="000A5A86"/>
    <w:rsid w:val="000A5B61"/>
    <w:rsid w:val="000A5CA8"/>
    <w:rsid w:val="000A60B1"/>
    <w:rsid w:val="000A70D4"/>
    <w:rsid w:val="000A7496"/>
    <w:rsid w:val="000A7C66"/>
    <w:rsid w:val="000A7FE2"/>
    <w:rsid w:val="000B0089"/>
    <w:rsid w:val="000B0385"/>
    <w:rsid w:val="000B051C"/>
    <w:rsid w:val="000B0B88"/>
    <w:rsid w:val="000B0C8F"/>
    <w:rsid w:val="000B154E"/>
    <w:rsid w:val="000B1C9D"/>
    <w:rsid w:val="000B2168"/>
    <w:rsid w:val="000B21F0"/>
    <w:rsid w:val="000B26EC"/>
    <w:rsid w:val="000B26F5"/>
    <w:rsid w:val="000B2F94"/>
    <w:rsid w:val="000B2FC6"/>
    <w:rsid w:val="000B3976"/>
    <w:rsid w:val="000B3A71"/>
    <w:rsid w:val="000B4D26"/>
    <w:rsid w:val="000B4EA0"/>
    <w:rsid w:val="000B50D4"/>
    <w:rsid w:val="000B5361"/>
    <w:rsid w:val="000B5C64"/>
    <w:rsid w:val="000B5C7E"/>
    <w:rsid w:val="000B5C8B"/>
    <w:rsid w:val="000B62F2"/>
    <w:rsid w:val="000B653C"/>
    <w:rsid w:val="000B6902"/>
    <w:rsid w:val="000B7902"/>
    <w:rsid w:val="000B7B24"/>
    <w:rsid w:val="000C0036"/>
    <w:rsid w:val="000C0186"/>
    <w:rsid w:val="000C078A"/>
    <w:rsid w:val="000C1732"/>
    <w:rsid w:val="000C1B0A"/>
    <w:rsid w:val="000C2A9C"/>
    <w:rsid w:val="000C3126"/>
    <w:rsid w:val="000C4172"/>
    <w:rsid w:val="000C4658"/>
    <w:rsid w:val="000C47DC"/>
    <w:rsid w:val="000C4974"/>
    <w:rsid w:val="000C4AEF"/>
    <w:rsid w:val="000C517E"/>
    <w:rsid w:val="000C56C4"/>
    <w:rsid w:val="000C5AB4"/>
    <w:rsid w:val="000C60FA"/>
    <w:rsid w:val="000C6625"/>
    <w:rsid w:val="000C67C4"/>
    <w:rsid w:val="000C6913"/>
    <w:rsid w:val="000C6BBA"/>
    <w:rsid w:val="000C7646"/>
    <w:rsid w:val="000C7FF7"/>
    <w:rsid w:val="000D00C2"/>
    <w:rsid w:val="000D1236"/>
    <w:rsid w:val="000D142F"/>
    <w:rsid w:val="000D1966"/>
    <w:rsid w:val="000D27D4"/>
    <w:rsid w:val="000D29AF"/>
    <w:rsid w:val="000D2B9A"/>
    <w:rsid w:val="000D2C1C"/>
    <w:rsid w:val="000D2EC6"/>
    <w:rsid w:val="000D313B"/>
    <w:rsid w:val="000D3687"/>
    <w:rsid w:val="000D3DE3"/>
    <w:rsid w:val="000D3E12"/>
    <w:rsid w:val="000D3E46"/>
    <w:rsid w:val="000D4539"/>
    <w:rsid w:val="000D5A98"/>
    <w:rsid w:val="000D5F78"/>
    <w:rsid w:val="000D610C"/>
    <w:rsid w:val="000D660F"/>
    <w:rsid w:val="000D6EC2"/>
    <w:rsid w:val="000D742B"/>
    <w:rsid w:val="000D7535"/>
    <w:rsid w:val="000D79A8"/>
    <w:rsid w:val="000D7B56"/>
    <w:rsid w:val="000E0F9D"/>
    <w:rsid w:val="000E1097"/>
    <w:rsid w:val="000E1211"/>
    <w:rsid w:val="000E1894"/>
    <w:rsid w:val="000E19C7"/>
    <w:rsid w:val="000E21C3"/>
    <w:rsid w:val="000E26BF"/>
    <w:rsid w:val="000E3AD8"/>
    <w:rsid w:val="000E3FA4"/>
    <w:rsid w:val="000E4E87"/>
    <w:rsid w:val="000E4F61"/>
    <w:rsid w:val="000E5D69"/>
    <w:rsid w:val="000E6193"/>
    <w:rsid w:val="000E65F0"/>
    <w:rsid w:val="000E662C"/>
    <w:rsid w:val="000E6688"/>
    <w:rsid w:val="000E66BD"/>
    <w:rsid w:val="000E7121"/>
    <w:rsid w:val="000E7C8F"/>
    <w:rsid w:val="000F052C"/>
    <w:rsid w:val="000F07DC"/>
    <w:rsid w:val="000F087C"/>
    <w:rsid w:val="000F0F18"/>
    <w:rsid w:val="000F11FA"/>
    <w:rsid w:val="000F21E8"/>
    <w:rsid w:val="000F221E"/>
    <w:rsid w:val="000F250E"/>
    <w:rsid w:val="000F265E"/>
    <w:rsid w:val="000F2A44"/>
    <w:rsid w:val="000F2F6F"/>
    <w:rsid w:val="000F355A"/>
    <w:rsid w:val="000F3613"/>
    <w:rsid w:val="000F3B73"/>
    <w:rsid w:val="000F457C"/>
    <w:rsid w:val="000F464A"/>
    <w:rsid w:val="000F48C4"/>
    <w:rsid w:val="000F4B61"/>
    <w:rsid w:val="000F4E9F"/>
    <w:rsid w:val="000F510F"/>
    <w:rsid w:val="000F5983"/>
    <w:rsid w:val="000F59AF"/>
    <w:rsid w:val="000F5A69"/>
    <w:rsid w:val="000F5ACB"/>
    <w:rsid w:val="000F5B24"/>
    <w:rsid w:val="000F66F8"/>
    <w:rsid w:val="000F67CF"/>
    <w:rsid w:val="000F6C36"/>
    <w:rsid w:val="000F7780"/>
    <w:rsid w:val="000F77E3"/>
    <w:rsid w:val="000F7A34"/>
    <w:rsid w:val="000F7E57"/>
    <w:rsid w:val="00101B29"/>
    <w:rsid w:val="00101DE3"/>
    <w:rsid w:val="0010305C"/>
    <w:rsid w:val="001036A7"/>
    <w:rsid w:val="00104159"/>
    <w:rsid w:val="001043E3"/>
    <w:rsid w:val="00104BD1"/>
    <w:rsid w:val="00106D4B"/>
    <w:rsid w:val="00106D55"/>
    <w:rsid w:val="00106ED7"/>
    <w:rsid w:val="00106F42"/>
    <w:rsid w:val="00107477"/>
    <w:rsid w:val="00107D81"/>
    <w:rsid w:val="001119DE"/>
    <w:rsid w:val="00111C46"/>
    <w:rsid w:val="00112DBD"/>
    <w:rsid w:val="00112F02"/>
    <w:rsid w:val="0011347F"/>
    <w:rsid w:val="001137A4"/>
    <w:rsid w:val="00113A9E"/>
    <w:rsid w:val="00114E37"/>
    <w:rsid w:val="001154A2"/>
    <w:rsid w:val="001158D2"/>
    <w:rsid w:val="00116154"/>
    <w:rsid w:val="00116BF8"/>
    <w:rsid w:val="00116E44"/>
    <w:rsid w:val="00117515"/>
    <w:rsid w:val="00117B5A"/>
    <w:rsid w:val="0012075A"/>
    <w:rsid w:val="00120C7F"/>
    <w:rsid w:val="00120EF6"/>
    <w:rsid w:val="00120F8C"/>
    <w:rsid w:val="00121B4A"/>
    <w:rsid w:val="00121EBE"/>
    <w:rsid w:val="0012201C"/>
    <w:rsid w:val="0012202F"/>
    <w:rsid w:val="00122533"/>
    <w:rsid w:val="0012297B"/>
    <w:rsid w:val="0012374B"/>
    <w:rsid w:val="001238A0"/>
    <w:rsid w:val="00123A23"/>
    <w:rsid w:val="0012441B"/>
    <w:rsid w:val="0012513B"/>
    <w:rsid w:val="001254EA"/>
    <w:rsid w:val="00125754"/>
    <w:rsid w:val="0012591E"/>
    <w:rsid w:val="00125D64"/>
    <w:rsid w:val="00125F5C"/>
    <w:rsid w:val="0012637B"/>
    <w:rsid w:val="001265D5"/>
    <w:rsid w:val="00126F25"/>
    <w:rsid w:val="00127102"/>
    <w:rsid w:val="00127BB1"/>
    <w:rsid w:val="00130034"/>
    <w:rsid w:val="001302A0"/>
    <w:rsid w:val="001304A8"/>
    <w:rsid w:val="00130C3B"/>
    <w:rsid w:val="00130E92"/>
    <w:rsid w:val="0013275C"/>
    <w:rsid w:val="00132D82"/>
    <w:rsid w:val="00132F7D"/>
    <w:rsid w:val="001337B4"/>
    <w:rsid w:val="00133934"/>
    <w:rsid w:val="00133C62"/>
    <w:rsid w:val="00133DD0"/>
    <w:rsid w:val="00133DDF"/>
    <w:rsid w:val="00134C3C"/>
    <w:rsid w:val="00134D2C"/>
    <w:rsid w:val="001352F6"/>
    <w:rsid w:val="00135395"/>
    <w:rsid w:val="0013585E"/>
    <w:rsid w:val="00135E53"/>
    <w:rsid w:val="00135F47"/>
    <w:rsid w:val="0013645E"/>
    <w:rsid w:val="00136860"/>
    <w:rsid w:val="0013701D"/>
    <w:rsid w:val="00140121"/>
    <w:rsid w:val="00140740"/>
    <w:rsid w:val="00140900"/>
    <w:rsid w:val="0014091A"/>
    <w:rsid w:val="001409A9"/>
    <w:rsid w:val="001419C6"/>
    <w:rsid w:val="00141CBE"/>
    <w:rsid w:val="001426EA"/>
    <w:rsid w:val="00142836"/>
    <w:rsid w:val="00142871"/>
    <w:rsid w:val="00142C61"/>
    <w:rsid w:val="0014369E"/>
    <w:rsid w:val="00144573"/>
    <w:rsid w:val="001446F3"/>
    <w:rsid w:val="001452A3"/>
    <w:rsid w:val="0014566D"/>
    <w:rsid w:val="00145CFA"/>
    <w:rsid w:val="001469B2"/>
    <w:rsid w:val="00146B2A"/>
    <w:rsid w:val="00147150"/>
    <w:rsid w:val="00147ABD"/>
    <w:rsid w:val="001502F0"/>
    <w:rsid w:val="00150908"/>
    <w:rsid w:val="00150A77"/>
    <w:rsid w:val="00150E4D"/>
    <w:rsid w:val="00151492"/>
    <w:rsid w:val="00151DE9"/>
    <w:rsid w:val="001524A9"/>
    <w:rsid w:val="0015314B"/>
    <w:rsid w:val="00153ADF"/>
    <w:rsid w:val="00153DCB"/>
    <w:rsid w:val="00153F0E"/>
    <w:rsid w:val="00154744"/>
    <w:rsid w:val="0015489C"/>
    <w:rsid w:val="00155407"/>
    <w:rsid w:val="00155441"/>
    <w:rsid w:val="00156405"/>
    <w:rsid w:val="001566AA"/>
    <w:rsid w:val="00156ED9"/>
    <w:rsid w:val="001572F1"/>
    <w:rsid w:val="00157B4E"/>
    <w:rsid w:val="00157FD9"/>
    <w:rsid w:val="00160460"/>
    <w:rsid w:val="00161130"/>
    <w:rsid w:val="00161844"/>
    <w:rsid w:val="00161894"/>
    <w:rsid w:val="001619E0"/>
    <w:rsid w:val="00163145"/>
    <w:rsid w:val="00163285"/>
    <w:rsid w:val="0016345D"/>
    <w:rsid w:val="00163CF3"/>
    <w:rsid w:val="00163D07"/>
    <w:rsid w:val="00164506"/>
    <w:rsid w:val="001645B5"/>
    <w:rsid w:val="001650EE"/>
    <w:rsid w:val="00165274"/>
    <w:rsid w:val="001654D0"/>
    <w:rsid w:val="00165D2F"/>
    <w:rsid w:val="0016683A"/>
    <w:rsid w:val="00166CA3"/>
    <w:rsid w:val="00167058"/>
    <w:rsid w:val="001671E6"/>
    <w:rsid w:val="001677B9"/>
    <w:rsid w:val="001678DA"/>
    <w:rsid w:val="0017001E"/>
    <w:rsid w:val="00171071"/>
    <w:rsid w:val="00171B26"/>
    <w:rsid w:val="00171D01"/>
    <w:rsid w:val="00172109"/>
    <w:rsid w:val="00173178"/>
    <w:rsid w:val="00173254"/>
    <w:rsid w:val="00174122"/>
    <w:rsid w:val="001746DE"/>
    <w:rsid w:val="0017487F"/>
    <w:rsid w:val="00174DCE"/>
    <w:rsid w:val="00174E2A"/>
    <w:rsid w:val="00175DEE"/>
    <w:rsid w:val="0017606C"/>
    <w:rsid w:val="00176075"/>
    <w:rsid w:val="00176898"/>
    <w:rsid w:val="00177BAA"/>
    <w:rsid w:val="00177DC8"/>
    <w:rsid w:val="00180DEF"/>
    <w:rsid w:val="0018139B"/>
    <w:rsid w:val="00181884"/>
    <w:rsid w:val="00181A3C"/>
    <w:rsid w:val="00181B38"/>
    <w:rsid w:val="00182523"/>
    <w:rsid w:val="001827AC"/>
    <w:rsid w:val="0018291F"/>
    <w:rsid w:val="001829BC"/>
    <w:rsid w:val="00182F64"/>
    <w:rsid w:val="00182F67"/>
    <w:rsid w:val="001836E4"/>
    <w:rsid w:val="00183DB1"/>
    <w:rsid w:val="00183E9A"/>
    <w:rsid w:val="0018435D"/>
    <w:rsid w:val="001852AB"/>
    <w:rsid w:val="00185361"/>
    <w:rsid w:val="00185451"/>
    <w:rsid w:val="00185DB4"/>
    <w:rsid w:val="001866E2"/>
    <w:rsid w:val="001869C3"/>
    <w:rsid w:val="00186BDF"/>
    <w:rsid w:val="001871CE"/>
    <w:rsid w:val="00187212"/>
    <w:rsid w:val="00187FEC"/>
    <w:rsid w:val="0019057A"/>
    <w:rsid w:val="00190DCF"/>
    <w:rsid w:val="0019133F"/>
    <w:rsid w:val="001917B1"/>
    <w:rsid w:val="00191B4A"/>
    <w:rsid w:val="001922E3"/>
    <w:rsid w:val="00192A60"/>
    <w:rsid w:val="00192DAA"/>
    <w:rsid w:val="001932A2"/>
    <w:rsid w:val="00193809"/>
    <w:rsid w:val="00193C68"/>
    <w:rsid w:val="00194594"/>
    <w:rsid w:val="001945D3"/>
    <w:rsid w:val="00194EBB"/>
    <w:rsid w:val="00194EE0"/>
    <w:rsid w:val="00195590"/>
    <w:rsid w:val="00195901"/>
    <w:rsid w:val="00195E46"/>
    <w:rsid w:val="00196671"/>
    <w:rsid w:val="00196C0C"/>
    <w:rsid w:val="00196C65"/>
    <w:rsid w:val="00196E52"/>
    <w:rsid w:val="001A08C6"/>
    <w:rsid w:val="001A0E56"/>
    <w:rsid w:val="001A1257"/>
    <w:rsid w:val="001A1375"/>
    <w:rsid w:val="001A1CE3"/>
    <w:rsid w:val="001A2537"/>
    <w:rsid w:val="001A379D"/>
    <w:rsid w:val="001A4099"/>
    <w:rsid w:val="001A40ED"/>
    <w:rsid w:val="001A46E2"/>
    <w:rsid w:val="001A48A7"/>
    <w:rsid w:val="001A54B6"/>
    <w:rsid w:val="001A5F15"/>
    <w:rsid w:val="001A607F"/>
    <w:rsid w:val="001A6342"/>
    <w:rsid w:val="001A64CE"/>
    <w:rsid w:val="001A668A"/>
    <w:rsid w:val="001A671E"/>
    <w:rsid w:val="001A73EC"/>
    <w:rsid w:val="001A75CE"/>
    <w:rsid w:val="001A7B3D"/>
    <w:rsid w:val="001B021B"/>
    <w:rsid w:val="001B050D"/>
    <w:rsid w:val="001B0E87"/>
    <w:rsid w:val="001B1530"/>
    <w:rsid w:val="001B1A79"/>
    <w:rsid w:val="001B1EF8"/>
    <w:rsid w:val="001B2065"/>
    <w:rsid w:val="001B2114"/>
    <w:rsid w:val="001B2EFB"/>
    <w:rsid w:val="001B36B4"/>
    <w:rsid w:val="001B3CCB"/>
    <w:rsid w:val="001B3D76"/>
    <w:rsid w:val="001B3FED"/>
    <w:rsid w:val="001B401C"/>
    <w:rsid w:val="001B499F"/>
    <w:rsid w:val="001B4D8A"/>
    <w:rsid w:val="001B5667"/>
    <w:rsid w:val="001B5A80"/>
    <w:rsid w:val="001B6080"/>
    <w:rsid w:val="001B69EE"/>
    <w:rsid w:val="001B6BF9"/>
    <w:rsid w:val="001B76E2"/>
    <w:rsid w:val="001B7791"/>
    <w:rsid w:val="001C0884"/>
    <w:rsid w:val="001C0E0F"/>
    <w:rsid w:val="001C0E98"/>
    <w:rsid w:val="001C151E"/>
    <w:rsid w:val="001C2A0D"/>
    <w:rsid w:val="001C2B92"/>
    <w:rsid w:val="001C2D36"/>
    <w:rsid w:val="001C34C1"/>
    <w:rsid w:val="001C3AA6"/>
    <w:rsid w:val="001C3AD5"/>
    <w:rsid w:val="001C3F1D"/>
    <w:rsid w:val="001C42FE"/>
    <w:rsid w:val="001C44B0"/>
    <w:rsid w:val="001C450F"/>
    <w:rsid w:val="001C4667"/>
    <w:rsid w:val="001C6102"/>
    <w:rsid w:val="001C61AF"/>
    <w:rsid w:val="001C6674"/>
    <w:rsid w:val="001C6974"/>
    <w:rsid w:val="001C74F3"/>
    <w:rsid w:val="001C77B5"/>
    <w:rsid w:val="001D0576"/>
    <w:rsid w:val="001D06C6"/>
    <w:rsid w:val="001D078C"/>
    <w:rsid w:val="001D08CF"/>
    <w:rsid w:val="001D0A05"/>
    <w:rsid w:val="001D139A"/>
    <w:rsid w:val="001D13F3"/>
    <w:rsid w:val="001D155B"/>
    <w:rsid w:val="001D16A5"/>
    <w:rsid w:val="001D2563"/>
    <w:rsid w:val="001D3025"/>
    <w:rsid w:val="001D368E"/>
    <w:rsid w:val="001D42C2"/>
    <w:rsid w:val="001D446F"/>
    <w:rsid w:val="001D470E"/>
    <w:rsid w:val="001D4B98"/>
    <w:rsid w:val="001D50F9"/>
    <w:rsid w:val="001D5635"/>
    <w:rsid w:val="001D5DB2"/>
    <w:rsid w:val="001D605A"/>
    <w:rsid w:val="001D614D"/>
    <w:rsid w:val="001D61B9"/>
    <w:rsid w:val="001D717B"/>
    <w:rsid w:val="001D725C"/>
    <w:rsid w:val="001D7264"/>
    <w:rsid w:val="001D73D4"/>
    <w:rsid w:val="001D7AA9"/>
    <w:rsid w:val="001E02E9"/>
    <w:rsid w:val="001E0714"/>
    <w:rsid w:val="001E0EBA"/>
    <w:rsid w:val="001E0F22"/>
    <w:rsid w:val="001E1C7B"/>
    <w:rsid w:val="001E21D6"/>
    <w:rsid w:val="001E2C3E"/>
    <w:rsid w:val="001E33D5"/>
    <w:rsid w:val="001E367E"/>
    <w:rsid w:val="001E3B6F"/>
    <w:rsid w:val="001E4613"/>
    <w:rsid w:val="001E48AB"/>
    <w:rsid w:val="001E4E9A"/>
    <w:rsid w:val="001E50B8"/>
    <w:rsid w:val="001E63AE"/>
    <w:rsid w:val="001E6856"/>
    <w:rsid w:val="001E685E"/>
    <w:rsid w:val="001E714B"/>
    <w:rsid w:val="001F02B7"/>
    <w:rsid w:val="001F0368"/>
    <w:rsid w:val="001F054E"/>
    <w:rsid w:val="001F1831"/>
    <w:rsid w:val="001F195C"/>
    <w:rsid w:val="001F1A78"/>
    <w:rsid w:val="001F1AAD"/>
    <w:rsid w:val="001F1C63"/>
    <w:rsid w:val="001F1F18"/>
    <w:rsid w:val="001F2142"/>
    <w:rsid w:val="001F2BD1"/>
    <w:rsid w:val="001F2CFD"/>
    <w:rsid w:val="001F3089"/>
    <w:rsid w:val="001F339C"/>
    <w:rsid w:val="001F368D"/>
    <w:rsid w:val="001F3A8E"/>
    <w:rsid w:val="001F4535"/>
    <w:rsid w:val="001F4BFB"/>
    <w:rsid w:val="001F508D"/>
    <w:rsid w:val="001F5600"/>
    <w:rsid w:val="001F5804"/>
    <w:rsid w:val="001F669A"/>
    <w:rsid w:val="001F722D"/>
    <w:rsid w:val="001F72B2"/>
    <w:rsid w:val="00200219"/>
    <w:rsid w:val="00200D73"/>
    <w:rsid w:val="00201069"/>
    <w:rsid w:val="002014CE"/>
    <w:rsid w:val="0020177F"/>
    <w:rsid w:val="00201A11"/>
    <w:rsid w:val="00201A64"/>
    <w:rsid w:val="00201D09"/>
    <w:rsid w:val="00202700"/>
    <w:rsid w:val="0020395F"/>
    <w:rsid w:val="0020409A"/>
    <w:rsid w:val="0020462C"/>
    <w:rsid w:val="00204D8C"/>
    <w:rsid w:val="002052E8"/>
    <w:rsid w:val="00205467"/>
    <w:rsid w:val="00205A4D"/>
    <w:rsid w:val="00205E0D"/>
    <w:rsid w:val="00205EDC"/>
    <w:rsid w:val="0020649C"/>
    <w:rsid w:val="002069D8"/>
    <w:rsid w:val="00206B47"/>
    <w:rsid w:val="00206E61"/>
    <w:rsid w:val="002072F5"/>
    <w:rsid w:val="00207689"/>
    <w:rsid w:val="00210002"/>
    <w:rsid w:val="00210536"/>
    <w:rsid w:val="00210C40"/>
    <w:rsid w:val="00210EDA"/>
    <w:rsid w:val="00210FC5"/>
    <w:rsid w:val="00211536"/>
    <w:rsid w:val="00211E01"/>
    <w:rsid w:val="00212240"/>
    <w:rsid w:val="00212806"/>
    <w:rsid w:val="00212D27"/>
    <w:rsid w:val="00212F28"/>
    <w:rsid w:val="002130CA"/>
    <w:rsid w:val="00213643"/>
    <w:rsid w:val="0021414F"/>
    <w:rsid w:val="00214847"/>
    <w:rsid w:val="00215157"/>
    <w:rsid w:val="00215708"/>
    <w:rsid w:val="00215A74"/>
    <w:rsid w:val="00215BF8"/>
    <w:rsid w:val="0021644F"/>
    <w:rsid w:val="002166BF"/>
    <w:rsid w:val="002166D9"/>
    <w:rsid w:val="00216722"/>
    <w:rsid w:val="00216749"/>
    <w:rsid w:val="00216875"/>
    <w:rsid w:val="00216CED"/>
    <w:rsid w:val="00217866"/>
    <w:rsid w:val="002178B3"/>
    <w:rsid w:val="0022019D"/>
    <w:rsid w:val="002201DD"/>
    <w:rsid w:val="002209DE"/>
    <w:rsid w:val="00220F75"/>
    <w:rsid w:val="00220FA9"/>
    <w:rsid w:val="002229F5"/>
    <w:rsid w:val="00222A01"/>
    <w:rsid w:val="00223455"/>
    <w:rsid w:val="002236AE"/>
    <w:rsid w:val="00223AEF"/>
    <w:rsid w:val="002240FC"/>
    <w:rsid w:val="00224937"/>
    <w:rsid w:val="002254E4"/>
    <w:rsid w:val="002267BC"/>
    <w:rsid w:val="00226C06"/>
    <w:rsid w:val="00226D57"/>
    <w:rsid w:val="0023019D"/>
    <w:rsid w:val="00230573"/>
    <w:rsid w:val="0023097C"/>
    <w:rsid w:val="00230AEB"/>
    <w:rsid w:val="00231795"/>
    <w:rsid w:val="0023295A"/>
    <w:rsid w:val="00232CC9"/>
    <w:rsid w:val="002337C2"/>
    <w:rsid w:val="00233BD2"/>
    <w:rsid w:val="00233C22"/>
    <w:rsid w:val="00233DB0"/>
    <w:rsid w:val="00233FA8"/>
    <w:rsid w:val="00234706"/>
    <w:rsid w:val="002365CC"/>
    <w:rsid w:val="0023667F"/>
    <w:rsid w:val="00236CE4"/>
    <w:rsid w:val="00237120"/>
    <w:rsid w:val="00237447"/>
    <w:rsid w:val="00237BA5"/>
    <w:rsid w:val="002406B6"/>
    <w:rsid w:val="002407D3"/>
    <w:rsid w:val="002409E3"/>
    <w:rsid w:val="00240B44"/>
    <w:rsid w:val="00241686"/>
    <w:rsid w:val="00241AE6"/>
    <w:rsid w:val="00242034"/>
    <w:rsid w:val="002422A2"/>
    <w:rsid w:val="002429DB"/>
    <w:rsid w:val="00244AD2"/>
    <w:rsid w:val="0024544F"/>
    <w:rsid w:val="00245F30"/>
    <w:rsid w:val="0024616D"/>
    <w:rsid w:val="00246240"/>
    <w:rsid w:val="00246295"/>
    <w:rsid w:val="002467FD"/>
    <w:rsid w:val="00246A80"/>
    <w:rsid w:val="00246B0C"/>
    <w:rsid w:val="00247FA4"/>
    <w:rsid w:val="0025010E"/>
    <w:rsid w:val="00250548"/>
    <w:rsid w:val="00250BB1"/>
    <w:rsid w:val="0025103D"/>
    <w:rsid w:val="00251475"/>
    <w:rsid w:val="00251B29"/>
    <w:rsid w:val="00251CEB"/>
    <w:rsid w:val="00251FF7"/>
    <w:rsid w:val="00252C9D"/>
    <w:rsid w:val="00253311"/>
    <w:rsid w:val="00253D08"/>
    <w:rsid w:val="0025426F"/>
    <w:rsid w:val="002542F1"/>
    <w:rsid w:val="00254ADA"/>
    <w:rsid w:val="00255347"/>
    <w:rsid w:val="0025573E"/>
    <w:rsid w:val="002557BF"/>
    <w:rsid w:val="0025583E"/>
    <w:rsid w:val="00256523"/>
    <w:rsid w:val="0025686A"/>
    <w:rsid w:val="00256D1A"/>
    <w:rsid w:val="00256D70"/>
    <w:rsid w:val="002570D6"/>
    <w:rsid w:val="00257FDC"/>
    <w:rsid w:val="0026174E"/>
    <w:rsid w:val="00261763"/>
    <w:rsid w:val="00262477"/>
    <w:rsid w:val="002629B2"/>
    <w:rsid w:val="00262A34"/>
    <w:rsid w:val="00262D1E"/>
    <w:rsid w:val="00263609"/>
    <w:rsid w:val="00263950"/>
    <w:rsid w:val="00263ABE"/>
    <w:rsid w:val="00263FB3"/>
    <w:rsid w:val="0026453A"/>
    <w:rsid w:val="00264741"/>
    <w:rsid w:val="00264B91"/>
    <w:rsid w:val="002655A1"/>
    <w:rsid w:val="00265AB5"/>
    <w:rsid w:val="00265F28"/>
    <w:rsid w:val="00266829"/>
    <w:rsid w:val="0026691B"/>
    <w:rsid w:val="0026717C"/>
    <w:rsid w:val="002672FB"/>
    <w:rsid w:val="00267370"/>
    <w:rsid w:val="00267547"/>
    <w:rsid w:val="002677B1"/>
    <w:rsid w:val="00267862"/>
    <w:rsid w:val="00267945"/>
    <w:rsid w:val="00267964"/>
    <w:rsid w:val="00267C32"/>
    <w:rsid w:val="0027043A"/>
    <w:rsid w:val="00270921"/>
    <w:rsid w:val="00270E2C"/>
    <w:rsid w:val="0027123D"/>
    <w:rsid w:val="00271259"/>
    <w:rsid w:val="00271304"/>
    <w:rsid w:val="002718DF"/>
    <w:rsid w:val="0027230F"/>
    <w:rsid w:val="002723A1"/>
    <w:rsid w:val="0027259E"/>
    <w:rsid w:val="00272B41"/>
    <w:rsid w:val="00272B90"/>
    <w:rsid w:val="00272CF9"/>
    <w:rsid w:val="00273019"/>
    <w:rsid w:val="00273070"/>
    <w:rsid w:val="002731BE"/>
    <w:rsid w:val="002739F8"/>
    <w:rsid w:val="00273FF4"/>
    <w:rsid w:val="002741E2"/>
    <w:rsid w:val="002744A5"/>
    <w:rsid w:val="0027485E"/>
    <w:rsid w:val="00275C6A"/>
    <w:rsid w:val="00275D46"/>
    <w:rsid w:val="00276122"/>
    <w:rsid w:val="0027628A"/>
    <w:rsid w:val="00276B0A"/>
    <w:rsid w:val="00276B7A"/>
    <w:rsid w:val="00276C65"/>
    <w:rsid w:val="00280664"/>
    <w:rsid w:val="00280F30"/>
    <w:rsid w:val="00280F53"/>
    <w:rsid w:val="0028112D"/>
    <w:rsid w:val="0028171B"/>
    <w:rsid w:val="00281909"/>
    <w:rsid w:val="00281949"/>
    <w:rsid w:val="00281EF6"/>
    <w:rsid w:val="00282255"/>
    <w:rsid w:val="0028289B"/>
    <w:rsid w:val="00282A70"/>
    <w:rsid w:val="00282A8B"/>
    <w:rsid w:val="002837DD"/>
    <w:rsid w:val="002845AE"/>
    <w:rsid w:val="00284646"/>
    <w:rsid w:val="00284BB8"/>
    <w:rsid w:val="0028504F"/>
    <w:rsid w:val="0028572C"/>
    <w:rsid w:val="00285BED"/>
    <w:rsid w:val="002861B6"/>
    <w:rsid w:val="0028670C"/>
    <w:rsid w:val="002867D9"/>
    <w:rsid w:val="00286C83"/>
    <w:rsid w:val="00286C91"/>
    <w:rsid w:val="00286F45"/>
    <w:rsid w:val="002871F2"/>
    <w:rsid w:val="00287629"/>
    <w:rsid w:val="002878F4"/>
    <w:rsid w:val="0029039A"/>
    <w:rsid w:val="002906F9"/>
    <w:rsid w:val="00290AFE"/>
    <w:rsid w:val="00290EF3"/>
    <w:rsid w:val="00291147"/>
    <w:rsid w:val="002916C3"/>
    <w:rsid w:val="00291A69"/>
    <w:rsid w:val="00291C12"/>
    <w:rsid w:val="00291E1B"/>
    <w:rsid w:val="00292316"/>
    <w:rsid w:val="002928FF"/>
    <w:rsid w:val="002931A7"/>
    <w:rsid w:val="002934C5"/>
    <w:rsid w:val="0029365C"/>
    <w:rsid w:val="00293A62"/>
    <w:rsid w:val="00293BCC"/>
    <w:rsid w:val="00293EAB"/>
    <w:rsid w:val="002945DA"/>
    <w:rsid w:val="00294B21"/>
    <w:rsid w:val="00294B60"/>
    <w:rsid w:val="002951DD"/>
    <w:rsid w:val="0029541F"/>
    <w:rsid w:val="00295668"/>
    <w:rsid w:val="0029575F"/>
    <w:rsid w:val="00295F75"/>
    <w:rsid w:val="002960C8"/>
    <w:rsid w:val="0029663F"/>
    <w:rsid w:val="00296717"/>
    <w:rsid w:val="00296BE1"/>
    <w:rsid w:val="0029717D"/>
    <w:rsid w:val="002975F1"/>
    <w:rsid w:val="00297AAA"/>
    <w:rsid w:val="00297F64"/>
    <w:rsid w:val="002A1512"/>
    <w:rsid w:val="002A16CC"/>
    <w:rsid w:val="002A1759"/>
    <w:rsid w:val="002A1BC5"/>
    <w:rsid w:val="002A1CFA"/>
    <w:rsid w:val="002A3BC1"/>
    <w:rsid w:val="002A40A7"/>
    <w:rsid w:val="002A4131"/>
    <w:rsid w:val="002A4780"/>
    <w:rsid w:val="002A4886"/>
    <w:rsid w:val="002A5083"/>
    <w:rsid w:val="002A5095"/>
    <w:rsid w:val="002A53CF"/>
    <w:rsid w:val="002A54CD"/>
    <w:rsid w:val="002A5627"/>
    <w:rsid w:val="002A61D1"/>
    <w:rsid w:val="002A6329"/>
    <w:rsid w:val="002A670A"/>
    <w:rsid w:val="002A6DF6"/>
    <w:rsid w:val="002A7043"/>
    <w:rsid w:val="002A772A"/>
    <w:rsid w:val="002A7CB1"/>
    <w:rsid w:val="002B0411"/>
    <w:rsid w:val="002B0703"/>
    <w:rsid w:val="002B07B5"/>
    <w:rsid w:val="002B0845"/>
    <w:rsid w:val="002B08D1"/>
    <w:rsid w:val="002B0CBB"/>
    <w:rsid w:val="002B0F73"/>
    <w:rsid w:val="002B1279"/>
    <w:rsid w:val="002B130C"/>
    <w:rsid w:val="002B149F"/>
    <w:rsid w:val="002B198F"/>
    <w:rsid w:val="002B250A"/>
    <w:rsid w:val="002B2949"/>
    <w:rsid w:val="002B2C26"/>
    <w:rsid w:val="002B43B5"/>
    <w:rsid w:val="002B488F"/>
    <w:rsid w:val="002B491B"/>
    <w:rsid w:val="002B4961"/>
    <w:rsid w:val="002B5A98"/>
    <w:rsid w:val="002B6449"/>
    <w:rsid w:val="002B6C02"/>
    <w:rsid w:val="002B7B44"/>
    <w:rsid w:val="002C0336"/>
    <w:rsid w:val="002C0EB8"/>
    <w:rsid w:val="002C13D5"/>
    <w:rsid w:val="002C1E26"/>
    <w:rsid w:val="002C1F27"/>
    <w:rsid w:val="002C1F93"/>
    <w:rsid w:val="002C2745"/>
    <w:rsid w:val="002C29B4"/>
    <w:rsid w:val="002C2C18"/>
    <w:rsid w:val="002C3CF2"/>
    <w:rsid w:val="002C3D98"/>
    <w:rsid w:val="002C4298"/>
    <w:rsid w:val="002C4703"/>
    <w:rsid w:val="002C4977"/>
    <w:rsid w:val="002C4F03"/>
    <w:rsid w:val="002C61E1"/>
    <w:rsid w:val="002C63D1"/>
    <w:rsid w:val="002C6A51"/>
    <w:rsid w:val="002C748A"/>
    <w:rsid w:val="002D014A"/>
    <w:rsid w:val="002D0AC6"/>
    <w:rsid w:val="002D0AE5"/>
    <w:rsid w:val="002D0EFB"/>
    <w:rsid w:val="002D1DDA"/>
    <w:rsid w:val="002D1E03"/>
    <w:rsid w:val="002D2652"/>
    <w:rsid w:val="002D27A7"/>
    <w:rsid w:val="002D2A23"/>
    <w:rsid w:val="002D2C4A"/>
    <w:rsid w:val="002D2E27"/>
    <w:rsid w:val="002D356F"/>
    <w:rsid w:val="002D3A11"/>
    <w:rsid w:val="002D4257"/>
    <w:rsid w:val="002D42FC"/>
    <w:rsid w:val="002D477F"/>
    <w:rsid w:val="002D50C3"/>
    <w:rsid w:val="002D5427"/>
    <w:rsid w:val="002D5717"/>
    <w:rsid w:val="002D61EE"/>
    <w:rsid w:val="002D631D"/>
    <w:rsid w:val="002D670D"/>
    <w:rsid w:val="002D68CA"/>
    <w:rsid w:val="002D719A"/>
    <w:rsid w:val="002D74A7"/>
    <w:rsid w:val="002D7505"/>
    <w:rsid w:val="002D7645"/>
    <w:rsid w:val="002D7DDE"/>
    <w:rsid w:val="002E0637"/>
    <w:rsid w:val="002E0833"/>
    <w:rsid w:val="002E098F"/>
    <w:rsid w:val="002E0AD8"/>
    <w:rsid w:val="002E0B72"/>
    <w:rsid w:val="002E2A89"/>
    <w:rsid w:val="002E2C3F"/>
    <w:rsid w:val="002E2CAC"/>
    <w:rsid w:val="002E2D0E"/>
    <w:rsid w:val="002E2D56"/>
    <w:rsid w:val="002E2FB5"/>
    <w:rsid w:val="002E3127"/>
    <w:rsid w:val="002E346E"/>
    <w:rsid w:val="002E348B"/>
    <w:rsid w:val="002E349F"/>
    <w:rsid w:val="002E37AF"/>
    <w:rsid w:val="002E4021"/>
    <w:rsid w:val="002E4091"/>
    <w:rsid w:val="002E4356"/>
    <w:rsid w:val="002E4869"/>
    <w:rsid w:val="002E4DED"/>
    <w:rsid w:val="002E560F"/>
    <w:rsid w:val="002E59D3"/>
    <w:rsid w:val="002E5B18"/>
    <w:rsid w:val="002E5E24"/>
    <w:rsid w:val="002E735F"/>
    <w:rsid w:val="002E7BC3"/>
    <w:rsid w:val="002E7F10"/>
    <w:rsid w:val="002F00ED"/>
    <w:rsid w:val="002F0EAA"/>
    <w:rsid w:val="002F1513"/>
    <w:rsid w:val="002F1620"/>
    <w:rsid w:val="002F1ECE"/>
    <w:rsid w:val="002F1FE1"/>
    <w:rsid w:val="002F21D3"/>
    <w:rsid w:val="002F2C89"/>
    <w:rsid w:val="002F3054"/>
    <w:rsid w:val="002F309C"/>
    <w:rsid w:val="002F3D10"/>
    <w:rsid w:val="002F42BF"/>
    <w:rsid w:val="002F42C4"/>
    <w:rsid w:val="002F4869"/>
    <w:rsid w:val="002F4889"/>
    <w:rsid w:val="002F48FD"/>
    <w:rsid w:val="002F4B4F"/>
    <w:rsid w:val="002F5F7F"/>
    <w:rsid w:val="002F6237"/>
    <w:rsid w:val="002F66E5"/>
    <w:rsid w:val="002F67E7"/>
    <w:rsid w:val="002F69A2"/>
    <w:rsid w:val="002F70FD"/>
    <w:rsid w:val="002F77E8"/>
    <w:rsid w:val="002F7A5C"/>
    <w:rsid w:val="002F7D9E"/>
    <w:rsid w:val="002F7FE9"/>
    <w:rsid w:val="003009A9"/>
    <w:rsid w:val="00300E6A"/>
    <w:rsid w:val="003010EA"/>
    <w:rsid w:val="00301483"/>
    <w:rsid w:val="0030158C"/>
    <w:rsid w:val="003017BC"/>
    <w:rsid w:val="00302212"/>
    <w:rsid w:val="0030262A"/>
    <w:rsid w:val="00302FAA"/>
    <w:rsid w:val="003034C8"/>
    <w:rsid w:val="00303C86"/>
    <w:rsid w:val="00303D92"/>
    <w:rsid w:val="003040A7"/>
    <w:rsid w:val="00304B8E"/>
    <w:rsid w:val="00304C7D"/>
    <w:rsid w:val="0030521A"/>
    <w:rsid w:val="00305793"/>
    <w:rsid w:val="00305C3A"/>
    <w:rsid w:val="00305EC5"/>
    <w:rsid w:val="00307196"/>
    <w:rsid w:val="0030720E"/>
    <w:rsid w:val="0030734E"/>
    <w:rsid w:val="0030788D"/>
    <w:rsid w:val="0031005E"/>
    <w:rsid w:val="00310335"/>
    <w:rsid w:val="003104CA"/>
    <w:rsid w:val="00310728"/>
    <w:rsid w:val="0031157F"/>
    <w:rsid w:val="003115A1"/>
    <w:rsid w:val="003115B3"/>
    <w:rsid w:val="00311C72"/>
    <w:rsid w:val="0031228E"/>
    <w:rsid w:val="003134C7"/>
    <w:rsid w:val="00313A5A"/>
    <w:rsid w:val="00313BC6"/>
    <w:rsid w:val="00314D23"/>
    <w:rsid w:val="0031551D"/>
    <w:rsid w:val="003159C5"/>
    <w:rsid w:val="00315C71"/>
    <w:rsid w:val="003165B3"/>
    <w:rsid w:val="003172C4"/>
    <w:rsid w:val="003172EA"/>
    <w:rsid w:val="00317AF6"/>
    <w:rsid w:val="00320345"/>
    <w:rsid w:val="00320A7C"/>
    <w:rsid w:val="003211DD"/>
    <w:rsid w:val="00321239"/>
    <w:rsid w:val="00321A5C"/>
    <w:rsid w:val="00321DBD"/>
    <w:rsid w:val="00322A1D"/>
    <w:rsid w:val="0032305F"/>
    <w:rsid w:val="00323999"/>
    <w:rsid w:val="00323C30"/>
    <w:rsid w:val="00324D06"/>
    <w:rsid w:val="00325D8D"/>
    <w:rsid w:val="003266DF"/>
    <w:rsid w:val="00330056"/>
    <w:rsid w:val="003303B2"/>
    <w:rsid w:val="003307C7"/>
    <w:rsid w:val="00331026"/>
    <w:rsid w:val="00331314"/>
    <w:rsid w:val="003318D2"/>
    <w:rsid w:val="00331E23"/>
    <w:rsid w:val="00334ECE"/>
    <w:rsid w:val="00334EE7"/>
    <w:rsid w:val="00334F2D"/>
    <w:rsid w:val="00335A45"/>
    <w:rsid w:val="0033646F"/>
    <w:rsid w:val="00336641"/>
    <w:rsid w:val="00336D94"/>
    <w:rsid w:val="00337744"/>
    <w:rsid w:val="0033785E"/>
    <w:rsid w:val="00337991"/>
    <w:rsid w:val="00337AEE"/>
    <w:rsid w:val="003402AF"/>
    <w:rsid w:val="003409DD"/>
    <w:rsid w:val="00341BF7"/>
    <w:rsid w:val="003420B3"/>
    <w:rsid w:val="00342437"/>
    <w:rsid w:val="00342ABE"/>
    <w:rsid w:val="00343002"/>
    <w:rsid w:val="003456C6"/>
    <w:rsid w:val="003462EE"/>
    <w:rsid w:val="00347A8B"/>
    <w:rsid w:val="00347BBA"/>
    <w:rsid w:val="003501B9"/>
    <w:rsid w:val="00350649"/>
    <w:rsid w:val="0035095B"/>
    <w:rsid w:val="00351461"/>
    <w:rsid w:val="00351AB2"/>
    <w:rsid w:val="003521E2"/>
    <w:rsid w:val="00352488"/>
    <w:rsid w:val="00352930"/>
    <w:rsid w:val="00352CA6"/>
    <w:rsid w:val="0035300E"/>
    <w:rsid w:val="00353189"/>
    <w:rsid w:val="003532F6"/>
    <w:rsid w:val="00353459"/>
    <w:rsid w:val="003534B6"/>
    <w:rsid w:val="00353556"/>
    <w:rsid w:val="00353959"/>
    <w:rsid w:val="00353A60"/>
    <w:rsid w:val="00353E70"/>
    <w:rsid w:val="00353EC5"/>
    <w:rsid w:val="00354512"/>
    <w:rsid w:val="0035490E"/>
    <w:rsid w:val="00356595"/>
    <w:rsid w:val="003568AA"/>
    <w:rsid w:val="003568C7"/>
    <w:rsid w:val="00356BC0"/>
    <w:rsid w:val="00356DB2"/>
    <w:rsid w:val="00357982"/>
    <w:rsid w:val="003579A2"/>
    <w:rsid w:val="003600F1"/>
    <w:rsid w:val="00360F21"/>
    <w:rsid w:val="00361268"/>
    <w:rsid w:val="003614FF"/>
    <w:rsid w:val="00361C0D"/>
    <w:rsid w:val="00361C9A"/>
    <w:rsid w:val="00361F2A"/>
    <w:rsid w:val="00362115"/>
    <w:rsid w:val="00362E75"/>
    <w:rsid w:val="00363030"/>
    <w:rsid w:val="00363227"/>
    <w:rsid w:val="0036339E"/>
    <w:rsid w:val="003634F3"/>
    <w:rsid w:val="00364FF8"/>
    <w:rsid w:val="003654A3"/>
    <w:rsid w:val="0036575B"/>
    <w:rsid w:val="00365858"/>
    <w:rsid w:val="00366043"/>
    <w:rsid w:val="00366FCE"/>
    <w:rsid w:val="003700CE"/>
    <w:rsid w:val="00370220"/>
    <w:rsid w:val="00370EA8"/>
    <w:rsid w:val="00370F94"/>
    <w:rsid w:val="00371D9D"/>
    <w:rsid w:val="00372690"/>
    <w:rsid w:val="00372800"/>
    <w:rsid w:val="003728FD"/>
    <w:rsid w:val="00372F66"/>
    <w:rsid w:val="003730D3"/>
    <w:rsid w:val="00373445"/>
    <w:rsid w:val="00373E7C"/>
    <w:rsid w:val="00373E97"/>
    <w:rsid w:val="0037479C"/>
    <w:rsid w:val="00374864"/>
    <w:rsid w:val="00374A4C"/>
    <w:rsid w:val="00374A58"/>
    <w:rsid w:val="00374E9B"/>
    <w:rsid w:val="0037546B"/>
    <w:rsid w:val="003754E8"/>
    <w:rsid w:val="003754F1"/>
    <w:rsid w:val="0037570D"/>
    <w:rsid w:val="00375CF8"/>
    <w:rsid w:val="003760DE"/>
    <w:rsid w:val="00376AA0"/>
    <w:rsid w:val="00376D84"/>
    <w:rsid w:val="00376E79"/>
    <w:rsid w:val="00376ED0"/>
    <w:rsid w:val="00377037"/>
    <w:rsid w:val="00380843"/>
    <w:rsid w:val="00380D11"/>
    <w:rsid w:val="003813EE"/>
    <w:rsid w:val="00381A61"/>
    <w:rsid w:val="0038217C"/>
    <w:rsid w:val="003828A7"/>
    <w:rsid w:val="00383591"/>
    <w:rsid w:val="00383606"/>
    <w:rsid w:val="0038389D"/>
    <w:rsid w:val="00383EB4"/>
    <w:rsid w:val="00384106"/>
    <w:rsid w:val="003869BC"/>
    <w:rsid w:val="00386A77"/>
    <w:rsid w:val="003878BE"/>
    <w:rsid w:val="0039021B"/>
    <w:rsid w:val="003915EA"/>
    <w:rsid w:val="00391763"/>
    <w:rsid w:val="003917CC"/>
    <w:rsid w:val="0039213A"/>
    <w:rsid w:val="00392500"/>
    <w:rsid w:val="00392C56"/>
    <w:rsid w:val="0039316F"/>
    <w:rsid w:val="00393642"/>
    <w:rsid w:val="00393980"/>
    <w:rsid w:val="00393D0E"/>
    <w:rsid w:val="00393DA0"/>
    <w:rsid w:val="00394106"/>
    <w:rsid w:val="00395075"/>
    <w:rsid w:val="00395414"/>
    <w:rsid w:val="00395971"/>
    <w:rsid w:val="00395DFD"/>
    <w:rsid w:val="00395F4F"/>
    <w:rsid w:val="00396046"/>
    <w:rsid w:val="0039628D"/>
    <w:rsid w:val="003968CB"/>
    <w:rsid w:val="003A0341"/>
    <w:rsid w:val="003A03AC"/>
    <w:rsid w:val="003A0406"/>
    <w:rsid w:val="003A0DCC"/>
    <w:rsid w:val="003A0E99"/>
    <w:rsid w:val="003A0EB7"/>
    <w:rsid w:val="003A1588"/>
    <w:rsid w:val="003A18E0"/>
    <w:rsid w:val="003A28C3"/>
    <w:rsid w:val="003A2AC3"/>
    <w:rsid w:val="003A3016"/>
    <w:rsid w:val="003A31A3"/>
    <w:rsid w:val="003A39D2"/>
    <w:rsid w:val="003A3B29"/>
    <w:rsid w:val="003A3B7A"/>
    <w:rsid w:val="003A408E"/>
    <w:rsid w:val="003A4817"/>
    <w:rsid w:val="003A52FF"/>
    <w:rsid w:val="003A5DF8"/>
    <w:rsid w:val="003A641B"/>
    <w:rsid w:val="003A6AE7"/>
    <w:rsid w:val="003A6C42"/>
    <w:rsid w:val="003A7111"/>
    <w:rsid w:val="003A7378"/>
    <w:rsid w:val="003A73F9"/>
    <w:rsid w:val="003B0110"/>
    <w:rsid w:val="003B025C"/>
    <w:rsid w:val="003B036E"/>
    <w:rsid w:val="003B0CF1"/>
    <w:rsid w:val="003B0E5A"/>
    <w:rsid w:val="003B1331"/>
    <w:rsid w:val="003B148F"/>
    <w:rsid w:val="003B22C6"/>
    <w:rsid w:val="003B25EC"/>
    <w:rsid w:val="003B2BA3"/>
    <w:rsid w:val="003B2D60"/>
    <w:rsid w:val="003B30E1"/>
    <w:rsid w:val="003B35A9"/>
    <w:rsid w:val="003B370C"/>
    <w:rsid w:val="003B419E"/>
    <w:rsid w:val="003B41AA"/>
    <w:rsid w:val="003B4430"/>
    <w:rsid w:val="003B4E6D"/>
    <w:rsid w:val="003B516A"/>
    <w:rsid w:val="003B6B0A"/>
    <w:rsid w:val="003B6E67"/>
    <w:rsid w:val="003B7158"/>
    <w:rsid w:val="003B7462"/>
    <w:rsid w:val="003B7C4F"/>
    <w:rsid w:val="003C167F"/>
    <w:rsid w:val="003C1960"/>
    <w:rsid w:val="003C203E"/>
    <w:rsid w:val="003C270C"/>
    <w:rsid w:val="003C2947"/>
    <w:rsid w:val="003C298C"/>
    <w:rsid w:val="003C29DD"/>
    <w:rsid w:val="003C2EA3"/>
    <w:rsid w:val="003C38D9"/>
    <w:rsid w:val="003C3AC6"/>
    <w:rsid w:val="003C4256"/>
    <w:rsid w:val="003C4754"/>
    <w:rsid w:val="003C4D27"/>
    <w:rsid w:val="003C581C"/>
    <w:rsid w:val="003C5D1D"/>
    <w:rsid w:val="003C6D5C"/>
    <w:rsid w:val="003C6E52"/>
    <w:rsid w:val="003C7090"/>
    <w:rsid w:val="003C758B"/>
    <w:rsid w:val="003C7754"/>
    <w:rsid w:val="003C7CC4"/>
    <w:rsid w:val="003C7DBF"/>
    <w:rsid w:val="003D0069"/>
    <w:rsid w:val="003D01F0"/>
    <w:rsid w:val="003D0547"/>
    <w:rsid w:val="003D05E6"/>
    <w:rsid w:val="003D0AA0"/>
    <w:rsid w:val="003D1CF1"/>
    <w:rsid w:val="003D218E"/>
    <w:rsid w:val="003D2489"/>
    <w:rsid w:val="003D2902"/>
    <w:rsid w:val="003D3610"/>
    <w:rsid w:val="003D3C62"/>
    <w:rsid w:val="003D3E82"/>
    <w:rsid w:val="003D4924"/>
    <w:rsid w:val="003D4936"/>
    <w:rsid w:val="003D49A1"/>
    <w:rsid w:val="003D5079"/>
    <w:rsid w:val="003D5481"/>
    <w:rsid w:val="003D5D01"/>
    <w:rsid w:val="003D62D4"/>
    <w:rsid w:val="003D7580"/>
    <w:rsid w:val="003D7AA3"/>
    <w:rsid w:val="003D7F53"/>
    <w:rsid w:val="003E0300"/>
    <w:rsid w:val="003E03F7"/>
    <w:rsid w:val="003E08E8"/>
    <w:rsid w:val="003E0CCD"/>
    <w:rsid w:val="003E1098"/>
    <w:rsid w:val="003E113E"/>
    <w:rsid w:val="003E161E"/>
    <w:rsid w:val="003E1DD2"/>
    <w:rsid w:val="003E22F0"/>
    <w:rsid w:val="003E25D5"/>
    <w:rsid w:val="003E25FF"/>
    <w:rsid w:val="003E26A7"/>
    <w:rsid w:val="003E290A"/>
    <w:rsid w:val="003E417D"/>
    <w:rsid w:val="003E4726"/>
    <w:rsid w:val="003E5C73"/>
    <w:rsid w:val="003E60E2"/>
    <w:rsid w:val="003E621B"/>
    <w:rsid w:val="003E71CF"/>
    <w:rsid w:val="003E7229"/>
    <w:rsid w:val="003E7801"/>
    <w:rsid w:val="003E79B6"/>
    <w:rsid w:val="003E7E88"/>
    <w:rsid w:val="003E7EA3"/>
    <w:rsid w:val="003F0176"/>
    <w:rsid w:val="003F0339"/>
    <w:rsid w:val="003F07EA"/>
    <w:rsid w:val="003F0A11"/>
    <w:rsid w:val="003F0C61"/>
    <w:rsid w:val="003F2004"/>
    <w:rsid w:val="003F2135"/>
    <w:rsid w:val="003F24E5"/>
    <w:rsid w:val="003F2FE9"/>
    <w:rsid w:val="003F3E5A"/>
    <w:rsid w:val="003F406B"/>
    <w:rsid w:val="003F44B0"/>
    <w:rsid w:val="003F4D42"/>
    <w:rsid w:val="003F52EF"/>
    <w:rsid w:val="003F5C9B"/>
    <w:rsid w:val="003F630F"/>
    <w:rsid w:val="003F639B"/>
    <w:rsid w:val="003F64E1"/>
    <w:rsid w:val="003F6AE2"/>
    <w:rsid w:val="003F749D"/>
    <w:rsid w:val="003F769F"/>
    <w:rsid w:val="003F76B9"/>
    <w:rsid w:val="00400304"/>
    <w:rsid w:val="0040030F"/>
    <w:rsid w:val="004004C6"/>
    <w:rsid w:val="00400A8F"/>
    <w:rsid w:val="0040154E"/>
    <w:rsid w:val="0040166F"/>
    <w:rsid w:val="0040175A"/>
    <w:rsid w:val="00401B15"/>
    <w:rsid w:val="004023A4"/>
    <w:rsid w:val="00402880"/>
    <w:rsid w:val="0040305D"/>
    <w:rsid w:val="00403B21"/>
    <w:rsid w:val="00403BB5"/>
    <w:rsid w:val="00403D6F"/>
    <w:rsid w:val="00404A89"/>
    <w:rsid w:val="00404F8F"/>
    <w:rsid w:val="00405310"/>
    <w:rsid w:val="00405B6D"/>
    <w:rsid w:val="00405E60"/>
    <w:rsid w:val="004060FC"/>
    <w:rsid w:val="0040643F"/>
    <w:rsid w:val="00407662"/>
    <w:rsid w:val="0040792C"/>
    <w:rsid w:val="00407981"/>
    <w:rsid w:val="00407A5E"/>
    <w:rsid w:val="00407BF8"/>
    <w:rsid w:val="004104E0"/>
    <w:rsid w:val="00410563"/>
    <w:rsid w:val="00410C74"/>
    <w:rsid w:val="00410E04"/>
    <w:rsid w:val="00411D8B"/>
    <w:rsid w:val="00411FA2"/>
    <w:rsid w:val="004129EF"/>
    <w:rsid w:val="00412C04"/>
    <w:rsid w:val="00412F81"/>
    <w:rsid w:val="00413631"/>
    <w:rsid w:val="004141DE"/>
    <w:rsid w:val="004142FC"/>
    <w:rsid w:val="00414451"/>
    <w:rsid w:val="004147B6"/>
    <w:rsid w:val="00414AE0"/>
    <w:rsid w:val="00414D86"/>
    <w:rsid w:val="004151AC"/>
    <w:rsid w:val="00415272"/>
    <w:rsid w:val="004162E2"/>
    <w:rsid w:val="00416447"/>
    <w:rsid w:val="00416758"/>
    <w:rsid w:val="00417921"/>
    <w:rsid w:val="00417A48"/>
    <w:rsid w:val="00417EB6"/>
    <w:rsid w:val="004202C0"/>
    <w:rsid w:val="00420341"/>
    <w:rsid w:val="0042036D"/>
    <w:rsid w:val="00421195"/>
    <w:rsid w:val="004211EB"/>
    <w:rsid w:val="00421A24"/>
    <w:rsid w:val="00422812"/>
    <w:rsid w:val="004229D2"/>
    <w:rsid w:val="00422F72"/>
    <w:rsid w:val="00423226"/>
    <w:rsid w:val="004239C5"/>
    <w:rsid w:val="00423BD7"/>
    <w:rsid w:val="00424BE6"/>
    <w:rsid w:val="00424EE4"/>
    <w:rsid w:val="004252DD"/>
    <w:rsid w:val="0042538C"/>
    <w:rsid w:val="00425652"/>
    <w:rsid w:val="00425E5D"/>
    <w:rsid w:val="004266ED"/>
    <w:rsid w:val="00426B0F"/>
    <w:rsid w:val="00426BD4"/>
    <w:rsid w:val="004275DB"/>
    <w:rsid w:val="00427AA2"/>
    <w:rsid w:val="00427FA0"/>
    <w:rsid w:val="004305D4"/>
    <w:rsid w:val="0043143A"/>
    <w:rsid w:val="00431D6D"/>
    <w:rsid w:val="00432082"/>
    <w:rsid w:val="00432AB2"/>
    <w:rsid w:val="00432F8B"/>
    <w:rsid w:val="0043300F"/>
    <w:rsid w:val="004330F8"/>
    <w:rsid w:val="00433536"/>
    <w:rsid w:val="004337F2"/>
    <w:rsid w:val="00433838"/>
    <w:rsid w:val="00433BCC"/>
    <w:rsid w:val="004340EF"/>
    <w:rsid w:val="00434547"/>
    <w:rsid w:val="004347CE"/>
    <w:rsid w:val="00434A01"/>
    <w:rsid w:val="00434CD3"/>
    <w:rsid w:val="00435168"/>
    <w:rsid w:val="00435642"/>
    <w:rsid w:val="004357CF"/>
    <w:rsid w:val="0043684E"/>
    <w:rsid w:val="00436A46"/>
    <w:rsid w:val="004371FD"/>
    <w:rsid w:val="00437D88"/>
    <w:rsid w:val="00440B3A"/>
    <w:rsid w:val="00440BE9"/>
    <w:rsid w:val="00440F5A"/>
    <w:rsid w:val="004416A0"/>
    <w:rsid w:val="00441A15"/>
    <w:rsid w:val="00441BFD"/>
    <w:rsid w:val="00441C7A"/>
    <w:rsid w:val="00441D90"/>
    <w:rsid w:val="004421D2"/>
    <w:rsid w:val="004427FC"/>
    <w:rsid w:val="00443D71"/>
    <w:rsid w:val="00443E22"/>
    <w:rsid w:val="004442CB"/>
    <w:rsid w:val="00445349"/>
    <w:rsid w:val="004456A1"/>
    <w:rsid w:val="004456D2"/>
    <w:rsid w:val="0044575C"/>
    <w:rsid w:val="00445838"/>
    <w:rsid w:val="004460E0"/>
    <w:rsid w:val="00446ACE"/>
    <w:rsid w:val="00446C7E"/>
    <w:rsid w:val="0044725C"/>
    <w:rsid w:val="00447A00"/>
    <w:rsid w:val="004502C6"/>
    <w:rsid w:val="00450958"/>
    <w:rsid w:val="00450B5A"/>
    <w:rsid w:val="004515BC"/>
    <w:rsid w:val="00451D69"/>
    <w:rsid w:val="00453233"/>
    <w:rsid w:val="004538C8"/>
    <w:rsid w:val="00453D3E"/>
    <w:rsid w:val="004540B5"/>
    <w:rsid w:val="00454144"/>
    <w:rsid w:val="004545D3"/>
    <w:rsid w:val="00454666"/>
    <w:rsid w:val="0045533E"/>
    <w:rsid w:val="004554A7"/>
    <w:rsid w:val="00455ACC"/>
    <w:rsid w:val="00456491"/>
    <w:rsid w:val="00456804"/>
    <w:rsid w:val="00456B93"/>
    <w:rsid w:val="00457018"/>
    <w:rsid w:val="004573D9"/>
    <w:rsid w:val="004574E1"/>
    <w:rsid w:val="00457F66"/>
    <w:rsid w:val="0046030B"/>
    <w:rsid w:val="0046045A"/>
    <w:rsid w:val="004604CA"/>
    <w:rsid w:val="00460570"/>
    <w:rsid w:val="00460B24"/>
    <w:rsid w:val="00460C67"/>
    <w:rsid w:val="0046100B"/>
    <w:rsid w:val="00461172"/>
    <w:rsid w:val="004612C8"/>
    <w:rsid w:val="0046143C"/>
    <w:rsid w:val="004614F1"/>
    <w:rsid w:val="00461AB4"/>
    <w:rsid w:val="004624EA"/>
    <w:rsid w:val="00462F8F"/>
    <w:rsid w:val="00463DFF"/>
    <w:rsid w:val="00463EA5"/>
    <w:rsid w:val="00463EAA"/>
    <w:rsid w:val="004645A1"/>
    <w:rsid w:val="0046497D"/>
    <w:rsid w:val="004662E8"/>
    <w:rsid w:val="0046635C"/>
    <w:rsid w:val="00466A80"/>
    <w:rsid w:val="00467FEB"/>
    <w:rsid w:val="00470A3E"/>
    <w:rsid w:val="00470BC5"/>
    <w:rsid w:val="0047175A"/>
    <w:rsid w:val="004717C5"/>
    <w:rsid w:val="00471FCB"/>
    <w:rsid w:val="00472996"/>
    <w:rsid w:val="00472BCA"/>
    <w:rsid w:val="00473AFF"/>
    <w:rsid w:val="0047411A"/>
    <w:rsid w:val="004745A3"/>
    <w:rsid w:val="004747A8"/>
    <w:rsid w:val="00474913"/>
    <w:rsid w:val="00474B20"/>
    <w:rsid w:val="00474B44"/>
    <w:rsid w:val="00474DE6"/>
    <w:rsid w:val="00474FAA"/>
    <w:rsid w:val="004750AA"/>
    <w:rsid w:val="004752F5"/>
    <w:rsid w:val="00476857"/>
    <w:rsid w:val="004772B6"/>
    <w:rsid w:val="00477595"/>
    <w:rsid w:val="004809A4"/>
    <w:rsid w:val="0048146D"/>
    <w:rsid w:val="00481620"/>
    <w:rsid w:val="0048183B"/>
    <w:rsid w:val="004818BF"/>
    <w:rsid w:val="00481AA9"/>
    <w:rsid w:val="00481AB2"/>
    <w:rsid w:val="00481DB8"/>
    <w:rsid w:val="00482441"/>
    <w:rsid w:val="0048291A"/>
    <w:rsid w:val="00483810"/>
    <w:rsid w:val="00483BD4"/>
    <w:rsid w:val="00483D2D"/>
    <w:rsid w:val="00483E81"/>
    <w:rsid w:val="00484045"/>
    <w:rsid w:val="0048603F"/>
    <w:rsid w:val="00486E14"/>
    <w:rsid w:val="004870EA"/>
    <w:rsid w:val="00487953"/>
    <w:rsid w:val="00487D91"/>
    <w:rsid w:val="004901E6"/>
    <w:rsid w:val="004910CC"/>
    <w:rsid w:val="0049116F"/>
    <w:rsid w:val="004911A7"/>
    <w:rsid w:val="00491A07"/>
    <w:rsid w:val="00491A2B"/>
    <w:rsid w:val="00491B9B"/>
    <w:rsid w:val="00491FF4"/>
    <w:rsid w:val="004920F4"/>
    <w:rsid w:val="00492688"/>
    <w:rsid w:val="004926E8"/>
    <w:rsid w:val="00492F66"/>
    <w:rsid w:val="00492F86"/>
    <w:rsid w:val="00493245"/>
    <w:rsid w:val="0049354D"/>
    <w:rsid w:val="00493576"/>
    <w:rsid w:val="00493C5B"/>
    <w:rsid w:val="00495275"/>
    <w:rsid w:val="00495608"/>
    <w:rsid w:val="00495B17"/>
    <w:rsid w:val="00496A29"/>
    <w:rsid w:val="00496EE7"/>
    <w:rsid w:val="004976B4"/>
    <w:rsid w:val="00497A25"/>
    <w:rsid w:val="00497B0D"/>
    <w:rsid w:val="00497F9D"/>
    <w:rsid w:val="004A00C7"/>
    <w:rsid w:val="004A06BD"/>
    <w:rsid w:val="004A09EC"/>
    <w:rsid w:val="004A0D13"/>
    <w:rsid w:val="004A0FC1"/>
    <w:rsid w:val="004A11C4"/>
    <w:rsid w:val="004A1637"/>
    <w:rsid w:val="004A1FA5"/>
    <w:rsid w:val="004A242B"/>
    <w:rsid w:val="004A24B3"/>
    <w:rsid w:val="004A26C1"/>
    <w:rsid w:val="004A2913"/>
    <w:rsid w:val="004A2EE0"/>
    <w:rsid w:val="004A31C4"/>
    <w:rsid w:val="004A33CE"/>
    <w:rsid w:val="004A411A"/>
    <w:rsid w:val="004A45A2"/>
    <w:rsid w:val="004A51A3"/>
    <w:rsid w:val="004A5566"/>
    <w:rsid w:val="004A59EA"/>
    <w:rsid w:val="004A5C18"/>
    <w:rsid w:val="004A5CBA"/>
    <w:rsid w:val="004A617F"/>
    <w:rsid w:val="004A67DD"/>
    <w:rsid w:val="004A6BC9"/>
    <w:rsid w:val="004A708C"/>
    <w:rsid w:val="004A7847"/>
    <w:rsid w:val="004A7F2E"/>
    <w:rsid w:val="004B0054"/>
    <w:rsid w:val="004B0260"/>
    <w:rsid w:val="004B07CE"/>
    <w:rsid w:val="004B0D37"/>
    <w:rsid w:val="004B1E42"/>
    <w:rsid w:val="004B2408"/>
    <w:rsid w:val="004B3917"/>
    <w:rsid w:val="004B3970"/>
    <w:rsid w:val="004B3EA4"/>
    <w:rsid w:val="004B49E0"/>
    <w:rsid w:val="004B4D12"/>
    <w:rsid w:val="004B5F0F"/>
    <w:rsid w:val="004B5F64"/>
    <w:rsid w:val="004B6110"/>
    <w:rsid w:val="004B682F"/>
    <w:rsid w:val="004B6866"/>
    <w:rsid w:val="004B6C24"/>
    <w:rsid w:val="004B6DF2"/>
    <w:rsid w:val="004B7685"/>
    <w:rsid w:val="004B782C"/>
    <w:rsid w:val="004C00AA"/>
    <w:rsid w:val="004C0379"/>
    <w:rsid w:val="004C05A5"/>
    <w:rsid w:val="004C127B"/>
    <w:rsid w:val="004C131E"/>
    <w:rsid w:val="004C225E"/>
    <w:rsid w:val="004C2441"/>
    <w:rsid w:val="004C2B27"/>
    <w:rsid w:val="004C2CDB"/>
    <w:rsid w:val="004C38C1"/>
    <w:rsid w:val="004C3AE2"/>
    <w:rsid w:val="004C4396"/>
    <w:rsid w:val="004C4547"/>
    <w:rsid w:val="004C4625"/>
    <w:rsid w:val="004C58E7"/>
    <w:rsid w:val="004C59FB"/>
    <w:rsid w:val="004C5F77"/>
    <w:rsid w:val="004C6AAC"/>
    <w:rsid w:val="004C6E7F"/>
    <w:rsid w:val="004C71B2"/>
    <w:rsid w:val="004C7A44"/>
    <w:rsid w:val="004D0529"/>
    <w:rsid w:val="004D0BB3"/>
    <w:rsid w:val="004D126F"/>
    <w:rsid w:val="004D18C4"/>
    <w:rsid w:val="004D1FC6"/>
    <w:rsid w:val="004D2392"/>
    <w:rsid w:val="004D2D18"/>
    <w:rsid w:val="004D30D4"/>
    <w:rsid w:val="004D35C2"/>
    <w:rsid w:val="004D378E"/>
    <w:rsid w:val="004D3C52"/>
    <w:rsid w:val="004D3CF1"/>
    <w:rsid w:val="004D444E"/>
    <w:rsid w:val="004D5304"/>
    <w:rsid w:val="004D5421"/>
    <w:rsid w:val="004D5F8C"/>
    <w:rsid w:val="004D64B8"/>
    <w:rsid w:val="004D6D92"/>
    <w:rsid w:val="004D7063"/>
    <w:rsid w:val="004D7254"/>
    <w:rsid w:val="004D7B07"/>
    <w:rsid w:val="004D7BE5"/>
    <w:rsid w:val="004D7E2E"/>
    <w:rsid w:val="004E0159"/>
    <w:rsid w:val="004E05AA"/>
    <w:rsid w:val="004E06D5"/>
    <w:rsid w:val="004E0A81"/>
    <w:rsid w:val="004E0C2F"/>
    <w:rsid w:val="004E15DE"/>
    <w:rsid w:val="004E1AC4"/>
    <w:rsid w:val="004E290E"/>
    <w:rsid w:val="004E2D68"/>
    <w:rsid w:val="004E2DF6"/>
    <w:rsid w:val="004E2F52"/>
    <w:rsid w:val="004E3374"/>
    <w:rsid w:val="004E36B1"/>
    <w:rsid w:val="004E392D"/>
    <w:rsid w:val="004E39E3"/>
    <w:rsid w:val="004E3CF5"/>
    <w:rsid w:val="004E3FE8"/>
    <w:rsid w:val="004E4AED"/>
    <w:rsid w:val="004E4C01"/>
    <w:rsid w:val="004E4D0F"/>
    <w:rsid w:val="004E57EE"/>
    <w:rsid w:val="004E583A"/>
    <w:rsid w:val="004E65D2"/>
    <w:rsid w:val="004E6A2A"/>
    <w:rsid w:val="004E6C63"/>
    <w:rsid w:val="004E7A44"/>
    <w:rsid w:val="004E7CD2"/>
    <w:rsid w:val="004F0251"/>
    <w:rsid w:val="004F036D"/>
    <w:rsid w:val="004F054C"/>
    <w:rsid w:val="004F056D"/>
    <w:rsid w:val="004F0922"/>
    <w:rsid w:val="004F25BD"/>
    <w:rsid w:val="004F2804"/>
    <w:rsid w:val="004F2B16"/>
    <w:rsid w:val="004F2B9E"/>
    <w:rsid w:val="004F2C32"/>
    <w:rsid w:val="004F2CB0"/>
    <w:rsid w:val="004F3791"/>
    <w:rsid w:val="004F37C6"/>
    <w:rsid w:val="004F3CF5"/>
    <w:rsid w:val="004F419B"/>
    <w:rsid w:val="004F4D92"/>
    <w:rsid w:val="004F522C"/>
    <w:rsid w:val="004F53A1"/>
    <w:rsid w:val="004F5508"/>
    <w:rsid w:val="004F5D0D"/>
    <w:rsid w:val="004F6180"/>
    <w:rsid w:val="004F69CC"/>
    <w:rsid w:val="004F6BAD"/>
    <w:rsid w:val="004F76F5"/>
    <w:rsid w:val="004F7E5E"/>
    <w:rsid w:val="005003BE"/>
    <w:rsid w:val="00500483"/>
    <w:rsid w:val="00500C8B"/>
    <w:rsid w:val="00500DE0"/>
    <w:rsid w:val="00500EA9"/>
    <w:rsid w:val="00501092"/>
    <w:rsid w:val="005013E5"/>
    <w:rsid w:val="00501E48"/>
    <w:rsid w:val="00501F52"/>
    <w:rsid w:val="00502376"/>
    <w:rsid w:val="005023AF"/>
    <w:rsid w:val="005024A2"/>
    <w:rsid w:val="005025E2"/>
    <w:rsid w:val="00502A8E"/>
    <w:rsid w:val="00502F5E"/>
    <w:rsid w:val="00502FF2"/>
    <w:rsid w:val="00504188"/>
    <w:rsid w:val="005041EF"/>
    <w:rsid w:val="005043BD"/>
    <w:rsid w:val="0050451E"/>
    <w:rsid w:val="00504615"/>
    <w:rsid w:val="00506572"/>
    <w:rsid w:val="0050664C"/>
    <w:rsid w:val="00506835"/>
    <w:rsid w:val="005069A8"/>
    <w:rsid w:val="00507EA5"/>
    <w:rsid w:val="00507FA6"/>
    <w:rsid w:val="00510E53"/>
    <w:rsid w:val="00510F04"/>
    <w:rsid w:val="0051137D"/>
    <w:rsid w:val="00511ADF"/>
    <w:rsid w:val="0051229F"/>
    <w:rsid w:val="00512C65"/>
    <w:rsid w:val="00512D25"/>
    <w:rsid w:val="005137FA"/>
    <w:rsid w:val="005140C0"/>
    <w:rsid w:val="005146DA"/>
    <w:rsid w:val="005147F8"/>
    <w:rsid w:val="00514A2F"/>
    <w:rsid w:val="00515696"/>
    <w:rsid w:val="005158FF"/>
    <w:rsid w:val="00515F74"/>
    <w:rsid w:val="00516263"/>
    <w:rsid w:val="00516816"/>
    <w:rsid w:val="00516ED6"/>
    <w:rsid w:val="005177BC"/>
    <w:rsid w:val="00517B12"/>
    <w:rsid w:val="00517E89"/>
    <w:rsid w:val="00517F72"/>
    <w:rsid w:val="00517FC7"/>
    <w:rsid w:val="00520A22"/>
    <w:rsid w:val="00520F3A"/>
    <w:rsid w:val="005211D2"/>
    <w:rsid w:val="005213EB"/>
    <w:rsid w:val="005217A5"/>
    <w:rsid w:val="00521A40"/>
    <w:rsid w:val="00521C74"/>
    <w:rsid w:val="00521CCA"/>
    <w:rsid w:val="00522568"/>
    <w:rsid w:val="0052357E"/>
    <w:rsid w:val="005240FA"/>
    <w:rsid w:val="00524535"/>
    <w:rsid w:val="005248F9"/>
    <w:rsid w:val="00525544"/>
    <w:rsid w:val="005260B0"/>
    <w:rsid w:val="0052619B"/>
    <w:rsid w:val="00526C66"/>
    <w:rsid w:val="00526CCF"/>
    <w:rsid w:val="005271A9"/>
    <w:rsid w:val="0052731A"/>
    <w:rsid w:val="005274D9"/>
    <w:rsid w:val="00527788"/>
    <w:rsid w:val="00527AD7"/>
    <w:rsid w:val="0053059D"/>
    <w:rsid w:val="0053176D"/>
    <w:rsid w:val="00531DBE"/>
    <w:rsid w:val="00532F67"/>
    <w:rsid w:val="005331B7"/>
    <w:rsid w:val="00533A52"/>
    <w:rsid w:val="00533B10"/>
    <w:rsid w:val="00533F13"/>
    <w:rsid w:val="0053459C"/>
    <w:rsid w:val="0053479C"/>
    <w:rsid w:val="00534BE0"/>
    <w:rsid w:val="0053560F"/>
    <w:rsid w:val="00535DDE"/>
    <w:rsid w:val="005365DB"/>
    <w:rsid w:val="00536D9E"/>
    <w:rsid w:val="005370CF"/>
    <w:rsid w:val="00537A5D"/>
    <w:rsid w:val="00537BF5"/>
    <w:rsid w:val="00537FA0"/>
    <w:rsid w:val="005405F0"/>
    <w:rsid w:val="005415D7"/>
    <w:rsid w:val="0054175B"/>
    <w:rsid w:val="005417AF"/>
    <w:rsid w:val="005418F8"/>
    <w:rsid w:val="00541B85"/>
    <w:rsid w:val="00541ECF"/>
    <w:rsid w:val="00543207"/>
    <w:rsid w:val="00543CE1"/>
    <w:rsid w:val="0054488D"/>
    <w:rsid w:val="00544C21"/>
    <w:rsid w:val="00544C59"/>
    <w:rsid w:val="00544E4D"/>
    <w:rsid w:val="0054507B"/>
    <w:rsid w:val="00545CC0"/>
    <w:rsid w:val="00545E42"/>
    <w:rsid w:val="0054650D"/>
    <w:rsid w:val="005472CF"/>
    <w:rsid w:val="00547442"/>
    <w:rsid w:val="0054749E"/>
    <w:rsid w:val="00547E2D"/>
    <w:rsid w:val="0055000A"/>
    <w:rsid w:val="005506A6"/>
    <w:rsid w:val="00550AC3"/>
    <w:rsid w:val="00550C9A"/>
    <w:rsid w:val="005510C6"/>
    <w:rsid w:val="005511A2"/>
    <w:rsid w:val="00551FD7"/>
    <w:rsid w:val="005522E9"/>
    <w:rsid w:val="00552404"/>
    <w:rsid w:val="005525CA"/>
    <w:rsid w:val="00552B11"/>
    <w:rsid w:val="00552B85"/>
    <w:rsid w:val="00552F48"/>
    <w:rsid w:val="00553108"/>
    <w:rsid w:val="0055387F"/>
    <w:rsid w:val="00553B92"/>
    <w:rsid w:val="00553D62"/>
    <w:rsid w:val="005542CB"/>
    <w:rsid w:val="005559B6"/>
    <w:rsid w:val="00555FFC"/>
    <w:rsid w:val="00556457"/>
    <w:rsid w:val="00557585"/>
    <w:rsid w:val="00557B22"/>
    <w:rsid w:val="0056069D"/>
    <w:rsid w:val="00560AF0"/>
    <w:rsid w:val="0056183C"/>
    <w:rsid w:val="00562B46"/>
    <w:rsid w:val="00563084"/>
    <w:rsid w:val="005636EE"/>
    <w:rsid w:val="00563CD0"/>
    <w:rsid w:val="00563DC7"/>
    <w:rsid w:val="005642D0"/>
    <w:rsid w:val="00564301"/>
    <w:rsid w:val="00564EB1"/>
    <w:rsid w:val="00566269"/>
    <w:rsid w:val="005663AB"/>
    <w:rsid w:val="00566CBD"/>
    <w:rsid w:val="005673B7"/>
    <w:rsid w:val="00567801"/>
    <w:rsid w:val="00567894"/>
    <w:rsid w:val="00567CB0"/>
    <w:rsid w:val="00567FC3"/>
    <w:rsid w:val="0057064D"/>
    <w:rsid w:val="00570795"/>
    <w:rsid w:val="00570AC3"/>
    <w:rsid w:val="00570B63"/>
    <w:rsid w:val="00570E3F"/>
    <w:rsid w:val="00571458"/>
    <w:rsid w:val="00571543"/>
    <w:rsid w:val="00572357"/>
    <w:rsid w:val="00572570"/>
    <w:rsid w:val="005725E0"/>
    <w:rsid w:val="00572872"/>
    <w:rsid w:val="00572B16"/>
    <w:rsid w:val="005742BB"/>
    <w:rsid w:val="005745CB"/>
    <w:rsid w:val="0057493A"/>
    <w:rsid w:val="00574970"/>
    <w:rsid w:val="00575536"/>
    <w:rsid w:val="005758A5"/>
    <w:rsid w:val="00575DBC"/>
    <w:rsid w:val="00575F8C"/>
    <w:rsid w:val="00576C54"/>
    <w:rsid w:val="005772DD"/>
    <w:rsid w:val="005773F4"/>
    <w:rsid w:val="00580742"/>
    <w:rsid w:val="00580873"/>
    <w:rsid w:val="005818A4"/>
    <w:rsid w:val="00581FC1"/>
    <w:rsid w:val="00582070"/>
    <w:rsid w:val="0058207F"/>
    <w:rsid w:val="0058255D"/>
    <w:rsid w:val="00582632"/>
    <w:rsid w:val="00582A2F"/>
    <w:rsid w:val="00582FAD"/>
    <w:rsid w:val="00583475"/>
    <w:rsid w:val="00583A58"/>
    <w:rsid w:val="00584C37"/>
    <w:rsid w:val="00584CAE"/>
    <w:rsid w:val="00585AE3"/>
    <w:rsid w:val="00586905"/>
    <w:rsid w:val="00587373"/>
    <w:rsid w:val="0058756F"/>
    <w:rsid w:val="00587B02"/>
    <w:rsid w:val="00591B64"/>
    <w:rsid w:val="005927B0"/>
    <w:rsid w:val="00592B47"/>
    <w:rsid w:val="00592D0E"/>
    <w:rsid w:val="00592EA5"/>
    <w:rsid w:val="00592EFD"/>
    <w:rsid w:val="005931A5"/>
    <w:rsid w:val="00593848"/>
    <w:rsid w:val="00593D94"/>
    <w:rsid w:val="005941CF"/>
    <w:rsid w:val="00594370"/>
    <w:rsid w:val="0059557F"/>
    <w:rsid w:val="00595667"/>
    <w:rsid w:val="0059578A"/>
    <w:rsid w:val="005959EF"/>
    <w:rsid w:val="00595A13"/>
    <w:rsid w:val="00595EA5"/>
    <w:rsid w:val="005961CB"/>
    <w:rsid w:val="00596A94"/>
    <w:rsid w:val="00597320"/>
    <w:rsid w:val="00597D9E"/>
    <w:rsid w:val="00597EAE"/>
    <w:rsid w:val="00597F4E"/>
    <w:rsid w:val="005A0268"/>
    <w:rsid w:val="005A18E3"/>
    <w:rsid w:val="005A2792"/>
    <w:rsid w:val="005A288A"/>
    <w:rsid w:val="005A2DF6"/>
    <w:rsid w:val="005A59E9"/>
    <w:rsid w:val="005A6252"/>
    <w:rsid w:val="005A6558"/>
    <w:rsid w:val="005A6E58"/>
    <w:rsid w:val="005A6E8D"/>
    <w:rsid w:val="005A71CF"/>
    <w:rsid w:val="005A74BD"/>
    <w:rsid w:val="005A7507"/>
    <w:rsid w:val="005A78EF"/>
    <w:rsid w:val="005A7E0C"/>
    <w:rsid w:val="005B02E3"/>
    <w:rsid w:val="005B03E7"/>
    <w:rsid w:val="005B1691"/>
    <w:rsid w:val="005B1D39"/>
    <w:rsid w:val="005B1FFA"/>
    <w:rsid w:val="005B293E"/>
    <w:rsid w:val="005B2C9D"/>
    <w:rsid w:val="005B3D61"/>
    <w:rsid w:val="005B3D9C"/>
    <w:rsid w:val="005B42F8"/>
    <w:rsid w:val="005B46B9"/>
    <w:rsid w:val="005B4CDC"/>
    <w:rsid w:val="005B4E2B"/>
    <w:rsid w:val="005B52CA"/>
    <w:rsid w:val="005B5360"/>
    <w:rsid w:val="005B56CF"/>
    <w:rsid w:val="005B6548"/>
    <w:rsid w:val="005B7B83"/>
    <w:rsid w:val="005B7D19"/>
    <w:rsid w:val="005B7F24"/>
    <w:rsid w:val="005C01D0"/>
    <w:rsid w:val="005C0607"/>
    <w:rsid w:val="005C0FEB"/>
    <w:rsid w:val="005C155B"/>
    <w:rsid w:val="005C1A06"/>
    <w:rsid w:val="005C1C29"/>
    <w:rsid w:val="005C1DE9"/>
    <w:rsid w:val="005C24F6"/>
    <w:rsid w:val="005C2619"/>
    <w:rsid w:val="005C294E"/>
    <w:rsid w:val="005C2B52"/>
    <w:rsid w:val="005C2F1F"/>
    <w:rsid w:val="005C3185"/>
    <w:rsid w:val="005C3387"/>
    <w:rsid w:val="005C3391"/>
    <w:rsid w:val="005C35D3"/>
    <w:rsid w:val="005C4228"/>
    <w:rsid w:val="005C424D"/>
    <w:rsid w:val="005C47A9"/>
    <w:rsid w:val="005C4E08"/>
    <w:rsid w:val="005C5094"/>
    <w:rsid w:val="005C6665"/>
    <w:rsid w:val="005C6BAD"/>
    <w:rsid w:val="005C6CF2"/>
    <w:rsid w:val="005C6D07"/>
    <w:rsid w:val="005C6D6E"/>
    <w:rsid w:val="005C6DF8"/>
    <w:rsid w:val="005D05A2"/>
    <w:rsid w:val="005D0CAF"/>
    <w:rsid w:val="005D0E5C"/>
    <w:rsid w:val="005D1534"/>
    <w:rsid w:val="005D182F"/>
    <w:rsid w:val="005D1FDD"/>
    <w:rsid w:val="005D253E"/>
    <w:rsid w:val="005D2EE9"/>
    <w:rsid w:val="005D3412"/>
    <w:rsid w:val="005D3664"/>
    <w:rsid w:val="005D3708"/>
    <w:rsid w:val="005D39CD"/>
    <w:rsid w:val="005D3A34"/>
    <w:rsid w:val="005D3C14"/>
    <w:rsid w:val="005D3CA1"/>
    <w:rsid w:val="005D3FEB"/>
    <w:rsid w:val="005D4C79"/>
    <w:rsid w:val="005D4FBF"/>
    <w:rsid w:val="005D512B"/>
    <w:rsid w:val="005D53AC"/>
    <w:rsid w:val="005D54FD"/>
    <w:rsid w:val="005D56CB"/>
    <w:rsid w:val="005D5B9F"/>
    <w:rsid w:val="005D5C88"/>
    <w:rsid w:val="005D6114"/>
    <w:rsid w:val="005D7538"/>
    <w:rsid w:val="005D7545"/>
    <w:rsid w:val="005D7665"/>
    <w:rsid w:val="005D7921"/>
    <w:rsid w:val="005D7E28"/>
    <w:rsid w:val="005D7F4D"/>
    <w:rsid w:val="005E05DF"/>
    <w:rsid w:val="005E07A6"/>
    <w:rsid w:val="005E1FAD"/>
    <w:rsid w:val="005E334B"/>
    <w:rsid w:val="005E35F0"/>
    <w:rsid w:val="005E46A0"/>
    <w:rsid w:val="005E49F2"/>
    <w:rsid w:val="005E4BF4"/>
    <w:rsid w:val="005E4D02"/>
    <w:rsid w:val="005E4EEE"/>
    <w:rsid w:val="005E51E0"/>
    <w:rsid w:val="005E53CE"/>
    <w:rsid w:val="005E6600"/>
    <w:rsid w:val="005E67D7"/>
    <w:rsid w:val="005E6B4C"/>
    <w:rsid w:val="005E70A7"/>
    <w:rsid w:val="005E73F8"/>
    <w:rsid w:val="005E75FD"/>
    <w:rsid w:val="005E7B45"/>
    <w:rsid w:val="005E7BF2"/>
    <w:rsid w:val="005F0AAA"/>
    <w:rsid w:val="005F1554"/>
    <w:rsid w:val="005F17BD"/>
    <w:rsid w:val="005F1DB7"/>
    <w:rsid w:val="005F1EE8"/>
    <w:rsid w:val="005F1F58"/>
    <w:rsid w:val="005F37FB"/>
    <w:rsid w:val="005F39A0"/>
    <w:rsid w:val="005F3AC3"/>
    <w:rsid w:val="005F4585"/>
    <w:rsid w:val="005F4793"/>
    <w:rsid w:val="005F53EC"/>
    <w:rsid w:val="005F549C"/>
    <w:rsid w:val="005F5E93"/>
    <w:rsid w:val="005F697D"/>
    <w:rsid w:val="005F69DE"/>
    <w:rsid w:val="005F70CC"/>
    <w:rsid w:val="006000F8"/>
    <w:rsid w:val="00600D2A"/>
    <w:rsid w:val="00600D46"/>
    <w:rsid w:val="00600DAF"/>
    <w:rsid w:val="006010D5"/>
    <w:rsid w:val="00601E88"/>
    <w:rsid w:val="00601FDF"/>
    <w:rsid w:val="00602162"/>
    <w:rsid w:val="0060248C"/>
    <w:rsid w:val="0060268B"/>
    <w:rsid w:val="00603003"/>
    <w:rsid w:val="00603B52"/>
    <w:rsid w:val="00603B96"/>
    <w:rsid w:val="00604ACA"/>
    <w:rsid w:val="00604D7B"/>
    <w:rsid w:val="00604F81"/>
    <w:rsid w:val="00605CF3"/>
    <w:rsid w:val="00605E83"/>
    <w:rsid w:val="00605F3D"/>
    <w:rsid w:val="00606A35"/>
    <w:rsid w:val="00606B1E"/>
    <w:rsid w:val="00606EEC"/>
    <w:rsid w:val="0060722E"/>
    <w:rsid w:val="00607AD4"/>
    <w:rsid w:val="00607B9F"/>
    <w:rsid w:val="00610310"/>
    <w:rsid w:val="0061052E"/>
    <w:rsid w:val="00610A02"/>
    <w:rsid w:val="00610DF6"/>
    <w:rsid w:val="00611641"/>
    <w:rsid w:val="00611BDB"/>
    <w:rsid w:val="00611C41"/>
    <w:rsid w:val="00611FDA"/>
    <w:rsid w:val="0061256B"/>
    <w:rsid w:val="00612AEB"/>
    <w:rsid w:val="00612BB0"/>
    <w:rsid w:val="00613372"/>
    <w:rsid w:val="00613758"/>
    <w:rsid w:val="00613A5E"/>
    <w:rsid w:val="00613C21"/>
    <w:rsid w:val="00613D22"/>
    <w:rsid w:val="00613DC0"/>
    <w:rsid w:val="00613EB7"/>
    <w:rsid w:val="00613FC7"/>
    <w:rsid w:val="00614037"/>
    <w:rsid w:val="00614187"/>
    <w:rsid w:val="00614D6D"/>
    <w:rsid w:val="00614E18"/>
    <w:rsid w:val="006156B9"/>
    <w:rsid w:val="00615D94"/>
    <w:rsid w:val="006161DE"/>
    <w:rsid w:val="006170F8"/>
    <w:rsid w:val="00617155"/>
    <w:rsid w:val="0061764E"/>
    <w:rsid w:val="006178A3"/>
    <w:rsid w:val="00620A96"/>
    <w:rsid w:val="00621029"/>
    <w:rsid w:val="00621387"/>
    <w:rsid w:val="006214CC"/>
    <w:rsid w:val="00621720"/>
    <w:rsid w:val="00621DD3"/>
    <w:rsid w:val="00621E91"/>
    <w:rsid w:val="00622058"/>
    <w:rsid w:val="0062313F"/>
    <w:rsid w:val="00623763"/>
    <w:rsid w:val="00623D6A"/>
    <w:rsid w:val="00623DCE"/>
    <w:rsid w:val="00624052"/>
    <w:rsid w:val="00624151"/>
    <w:rsid w:val="00624FC8"/>
    <w:rsid w:val="006252C5"/>
    <w:rsid w:val="006253B2"/>
    <w:rsid w:val="00625992"/>
    <w:rsid w:val="00625E97"/>
    <w:rsid w:val="00626149"/>
    <w:rsid w:val="006261CB"/>
    <w:rsid w:val="00626779"/>
    <w:rsid w:val="00626A87"/>
    <w:rsid w:val="00626E3B"/>
    <w:rsid w:val="00627120"/>
    <w:rsid w:val="0062713B"/>
    <w:rsid w:val="00627829"/>
    <w:rsid w:val="006279CD"/>
    <w:rsid w:val="00627FA4"/>
    <w:rsid w:val="0063009B"/>
    <w:rsid w:val="00630197"/>
    <w:rsid w:val="006304A9"/>
    <w:rsid w:val="00630A08"/>
    <w:rsid w:val="00630C68"/>
    <w:rsid w:val="00630C79"/>
    <w:rsid w:val="00630D8F"/>
    <w:rsid w:val="006321FA"/>
    <w:rsid w:val="0063247D"/>
    <w:rsid w:val="006328CE"/>
    <w:rsid w:val="00632C9A"/>
    <w:rsid w:val="00633214"/>
    <w:rsid w:val="00633296"/>
    <w:rsid w:val="00633CD1"/>
    <w:rsid w:val="00634083"/>
    <w:rsid w:val="006346C3"/>
    <w:rsid w:val="006347ED"/>
    <w:rsid w:val="00634B2C"/>
    <w:rsid w:val="00634B6E"/>
    <w:rsid w:val="0063512E"/>
    <w:rsid w:val="006352D5"/>
    <w:rsid w:val="006354FD"/>
    <w:rsid w:val="0063555B"/>
    <w:rsid w:val="00635C5C"/>
    <w:rsid w:val="00635EFC"/>
    <w:rsid w:val="006365D8"/>
    <w:rsid w:val="006367A9"/>
    <w:rsid w:val="00637284"/>
    <w:rsid w:val="006374D0"/>
    <w:rsid w:val="00637901"/>
    <w:rsid w:val="00637947"/>
    <w:rsid w:val="00640347"/>
    <w:rsid w:val="006408FF"/>
    <w:rsid w:val="00640B1E"/>
    <w:rsid w:val="00640FBC"/>
    <w:rsid w:val="0064140D"/>
    <w:rsid w:val="006419BA"/>
    <w:rsid w:val="00641B43"/>
    <w:rsid w:val="00641F41"/>
    <w:rsid w:val="006423DB"/>
    <w:rsid w:val="00642808"/>
    <w:rsid w:val="006428E1"/>
    <w:rsid w:val="00642939"/>
    <w:rsid w:val="00642B9F"/>
    <w:rsid w:val="00642E5E"/>
    <w:rsid w:val="006431D3"/>
    <w:rsid w:val="00643397"/>
    <w:rsid w:val="00643B8D"/>
    <w:rsid w:val="00643C13"/>
    <w:rsid w:val="0064408A"/>
    <w:rsid w:val="00644AB0"/>
    <w:rsid w:val="00644B00"/>
    <w:rsid w:val="0064517E"/>
    <w:rsid w:val="00645488"/>
    <w:rsid w:val="006455C6"/>
    <w:rsid w:val="00645AAE"/>
    <w:rsid w:val="00645D4B"/>
    <w:rsid w:val="00645E73"/>
    <w:rsid w:val="0064607E"/>
    <w:rsid w:val="006460B0"/>
    <w:rsid w:val="006460FC"/>
    <w:rsid w:val="00646667"/>
    <w:rsid w:val="0064753B"/>
    <w:rsid w:val="00647F21"/>
    <w:rsid w:val="006500BE"/>
    <w:rsid w:val="00650E09"/>
    <w:rsid w:val="006516AD"/>
    <w:rsid w:val="00651872"/>
    <w:rsid w:val="006518B9"/>
    <w:rsid w:val="00651A0F"/>
    <w:rsid w:val="006535B4"/>
    <w:rsid w:val="006539D8"/>
    <w:rsid w:val="00653A2B"/>
    <w:rsid w:val="00653FDF"/>
    <w:rsid w:val="00654184"/>
    <w:rsid w:val="00654CF3"/>
    <w:rsid w:val="00654D9F"/>
    <w:rsid w:val="00655026"/>
    <w:rsid w:val="0065537F"/>
    <w:rsid w:val="00655539"/>
    <w:rsid w:val="0065661E"/>
    <w:rsid w:val="00656783"/>
    <w:rsid w:val="00656AC9"/>
    <w:rsid w:val="006573D3"/>
    <w:rsid w:val="00657DA8"/>
    <w:rsid w:val="006605D7"/>
    <w:rsid w:val="006608C5"/>
    <w:rsid w:val="0066151D"/>
    <w:rsid w:val="0066159F"/>
    <w:rsid w:val="00661E04"/>
    <w:rsid w:val="00662139"/>
    <w:rsid w:val="0066234B"/>
    <w:rsid w:val="006626B1"/>
    <w:rsid w:val="006628D3"/>
    <w:rsid w:val="006629BE"/>
    <w:rsid w:val="00662EAD"/>
    <w:rsid w:val="0066358A"/>
    <w:rsid w:val="00663FF3"/>
    <w:rsid w:val="006641B8"/>
    <w:rsid w:val="006641EC"/>
    <w:rsid w:val="00664E5E"/>
    <w:rsid w:val="0066596E"/>
    <w:rsid w:val="00665DED"/>
    <w:rsid w:val="006660D2"/>
    <w:rsid w:val="00666255"/>
    <w:rsid w:val="006665B1"/>
    <w:rsid w:val="00670A1C"/>
    <w:rsid w:val="0067110B"/>
    <w:rsid w:val="0067124C"/>
    <w:rsid w:val="0067170E"/>
    <w:rsid w:val="00671719"/>
    <w:rsid w:val="006717A2"/>
    <w:rsid w:val="00671D1E"/>
    <w:rsid w:val="00672092"/>
    <w:rsid w:val="00672935"/>
    <w:rsid w:val="006738D8"/>
    <w:rsid w:val="00673E4D"/>
    <w:rsid w:val="0067405E"/>
    <w:rsid w:val="006745CB"/>
    <w:rsid w:val="0067491A"/>
    <w:rsid w:val="00674D15"/>
    <w:rsid w:val="006753E6"/>
    <w:rsid w:val="0067598C"/>
    <w:rsid w:val="0067614D"/>
    <w:rsid w:val="00676375"/>
    <w:rsid w:val="00676593"/>
    <w:rsid w:val="006767B5"/>
    <w:rsid w:val="00676939"/>
    <w:rsid w:val="006769C5"/>
    <w:rsid w:val="00677BCC"/>
    <w:rsid w:val="00677EAF"/>
    <w:rsid w:val="006800AB"/>
    <w:rsid w:val="006801AF"/>
    <w:rsid w:val="00680318"/>
    <w:rsid w:val="00680722"/>
    <w:rsid w:val="006809E5"/>
    <w:rsid w:val="00680B26"/>
    <w:rsid w:val="00680CB7"/>
    <w:rsid w:val="00681387"/>
    <w:rsid w:val="006813BA"/>
    <w:rsid w:val="00681680"/>
    <w:rsid w:val="00681715"/>
    <w:rsid w:val="00682D11"/>
    <w:rsid w:val="00682E28"/>
    <w:rsid w:val="00682FF8"/>
    <w:rsid w:val="00683076"/>
    <w:rsid w:val="006830C8"/>
    <w:rsid w:val="0068310F"/>
    <w:rsid w:val="0068333E"/>
    <w:rsid w:val="00683D76"/>
    <w:rsid w:val="006840D5"/>
    <w:rsid w:val="006848D6"/>
    <w:rsid w:val="00685DC8"/>
    <w:rsid w:val="00685F2B"/>
    <w:rsid w:val="00685FE3"/>
    <w:rsid w:val="00685FFF"/>
    <w:rsid w:val="006866D8"/>
    <w:rsid w:val="00686937"/>
    <w:rsid w:val="006877E3"/>
    <w:rsid w:val="00687A36"/>
    <w:rsid w:val="00687B69"/>
    <w:rsid w:val="00690EAD"/>
    <w:rsid w:val="0069116C"/>
    <w:rsid w:val="00691519"/>
    <w:rsid w:val="006933F8"/>
    <w:rsid w:val="00693850"/>
    <w:rsid w:val="00693BB9"/>
    <w:rsid w:val="006947E7"/>
    <w:rsid w:val="00694C99"/>
    <w:rsid w:val="00694E9D"/>
    <w:rsid w:val="006952A2"/>
    <w:rsid w:val="006953E7"/>
    <w:rsid w:val="00695513"/>
    <w:rsid w:val="006957D1"/>
    <w:rsid w:val="00695A60"/>
    <w:rsid w:val="00695D45"/>
    <w:rsid w:val="00696171"/>
    <w:rsid w:val="00696283"/>
    <w:rsid w:val="006963A3"/>
    <w:rsid w:val="00696476"/>
    <w:rsid w:val="00696520"/>
    <w:rsid w:val="00696D99"/>
    <w:rsid w:val="00697555"/>
    <w:rsid w:val="00697622"/>
    <w:rsid w:val="006977E9"/>
    <w:rsid w:val="00697ACA"/>
    <w:rsid w:val="006A0064"/>
    <w:rsid w:val="006A0214"/>
    <w:rsid w:val="006A05E4"/>
    <w:rsid w:val="006A11EF"/>
    <w:rsid w:val="006A16FB"/>
    <w:rsid w:val="006A185F"/>
    <w:rsid w:val="006A1B74"/>
    <w:rsid w:val="006A1FB0"/>
    <w:rsid w:val="006A2309"/>
    <w:rsid w:val="006A259D"/>
    <w:rsid w:val="006A25F9"/>
    <w:rsid w:val="006A2869"/>
    <w:rsid w:val="006A2CB7"/>
    <w:rsid w:val="006A3733"/>
    <w:rsid w:val="006A3846"/>
    <w:rsid w:val="006A3DD6"/>
    <w:rsid w:val="006A4343"/>
    <w:rsid w:val="006A4C57"/>
    <w:rsid w:val="006A505A"/>
    <w:rsid w:val="006A512C"/>
    <w:rsid w:val="006A516A"/>
    <w:rsid w:val="006A55A8"/>
    <w:rsid w:val="006A5846"/>
    <w:rsid w:val="006A76CE"/>
    <w:rsid w:val="006A784F"/>
    <w:rsid w:val="006A7C35"/>
    <w:rsid w:val="006B05BC"/>
    <w:rsid w:val="006B11C7"/>
    <w:rsid w:val="006B13F9"/>
    <w:rsid w:val="006B17A5"/>
    <w:rsid w:val="006B1BDB"/>
    <w:rsid w:val="006B20D5"/>
    <w:rsid w:val="006B2868"/>
    <w:rsid w:val="006B29C1"/>
    <w:rsid w:val="006B2B79"/>
    <w:rsid w:val="006B2EDD"/>
    <w:rsid w:val="006B361A"/>
    <w:rsid w:val="006B3A49"/>
    <w:rsid w:val="006B3BE5"/>
    <w:rsid w:val="006B3EAA"/>
    <w:rsid w:val="006B4AE3"/>
    <w:rsid w:val="006B4E68"/>
    <w:rsid w:val="006B55D0"/>
    <w:rsid w:val="006B57B6"/>
    <w:rsid w:val="006B6485"/>
    <w:rsid w:val="006B716B"/>
    <w:rsid w:val="006B7463"/>
    <w:rsid w:val="006B7CF2"/>
    <w:rsid w:val="006B7E70"/>
    <w:rsid w:val="006B7EEB"/>
    <w:rsid w:val="006C0255"/>
    <w:rsid w:val="006C064C"/>
    <w:rsid w:val="006C0AED"/>
    <w:rsid w:val="006C1699"/>
    <w:rsid w:val="006C19CD"/>
    <w:rsid w:val="006C2781"/>
    <w:rsid w:val="006C321D"/>
    <w:rsid w:val="006C40DE"/>
    <w:rsid w:val="006C48F3"/>
    <w:rsid w:val="006C5442"/>
    <w:rsid w:val="006C581B"/>
    <w:rsid w:val="006C5FC3"/>
    <w:rsid w:val="006C614D"/>
    <w:rsid w:val="006C626E"/>
    <w:rsid w:val="006C6514"/>
    <w:rsid w:val="006C7147"/>
    <w:rsid w:val="006C7DC2"/>
    <w:rsid w:val="006C7F92"/>
    <w:rsid w:val="006C7FD8"/>
    <w:rsid w:val="006D05D8"/>
    <w:rsid w:val="006D1FE3"/>
    <w:rsid w:val="006D2248"/>
    <w:rsid w:val="006D2666"/>
    <w:rsid w:val="006D443B"/>
    <w:rsid w:val="006D461E"/>
    <w:rsid w:val="006D4BC3"/>
    <w:rsid w:val="006D4EF2"/>
    <w:rsid w:val="006D5306"/>
    <w:rsid w:val="006D5AA1"/>
    <w:rsid w:val="006D5DE4"/>
    <w:rsid w:val="006D60F6"/>
    <w:rsid w:val="006D6270"/>
    <w:rsid w:val="006D63DC"/>
    <w:rsid w:val="006D6473"/>
    <w:rsid w:val="006D6CB8"/>
    <w:rsid w:val="006D72B9"/>
    <w:rsid w:val="006D75A1"/>
    <w:rsid w:val="006D7D04"/>
    <w:rsid w:val="006E05FA"/>
    <w:rsid w:val="006E062D"/>
    <w:rsid w:val="006E0656"/>
    <w:rsid w:val="006E076F"/>
    <w:rsid w:val="006E09F3"/>
    <w:rsid w:val="006E0AD7"/>
    <w:rsid w:val="006E0DF4"/>
    <w:rsid w:val="006E1087"/>
    <w:rsid w:val="006E1A7A"/>
    <w:rsid w:val="006E1BB1"/>
    <w:rsid w:val="006E1DCE"/>
    <w:rsid w:val="006E2837"/>
    <w:rsid w:val="006E2BD7"/>
    <w:rsid w:val="006E2EA2"/>
    <w:rsid w:val="006E2F70"/>
    <w:rsid w:val="006E4235"/>
    <w:rsid w:val="006E441F"/>
    <w:rsid w:val="006E470C"/>
    <w:rsid w:val="006E4AA8"/>
    <w:rsid w:val="006E4CBF"/>
    <w:rsid w:val="006E5022"/>
    <w:rsid w:val="006E5190"/>
    <w:rsid w:val="006E60AD"/>
    <w:rsid w:val="006E79CF"/>
    <w:rsid w:val="006E7A0C"/>
    <w:rsid w:val="006E7D60"/>
    <w:rsid w:val="006F0AA5"/>
    <w:rsid w:val="006F0C3F"/>
    <w:rsid w:val="006F1A73"/>
    <w:rsid w:val="006F1F0F"/>
    <w:rsid w:val="006F254B"/>
    <w:rsid w:val="006F3152"/>
    <w:rsid w:val="006F35E8"/>
    <w:rsid w:val="006F3C58"/>
    <w:rsid w:val="006F4107"/>
    <w:rsid w:val="006F4A60"/>
    <w:rsid w:val="006F4AF2"/>
    <w:rsid w:val="006F4CD7"/>
    <w:rsid w:val="006F504B"/>
    <w:rsid w:val="006F5928"/>
    <w:rsid w:val="006F5978"/>
    <w:rsid w:val="006F63D0"/>
    <w:rsid w:val="006F6AB8"/>
    <w:rsid w:val="006F6C3D"/>
    <w:rsid w:val="00700A43"/>
    <w:rsid w:val="007013C8"/>
    <w:rsid w:val="0070365E"/>
    <w:rsid w:val="007037E6"/>
    <w:rsid w:val="0070384A"/>
    <w:rsid w:val="00703915"/>
    <w:rsid w:val="00703CE9"/>
    <w:rsid w:val="00704DE6"/>
    <w:rsid w:val="00704E62"/>
    <w:rsid w:val="0070537A"/>
    <w:rsid w:val="007073EC"/>
    <w:rsid w:val="00710568"/>
    <w:rsid w:val="00710D79"/>
    <w:rsid w:val="0071131C"/>
    <w:rsid w:val="00711745"/>
    <w:rsid w:val="00712150"/>
    <w:rsid w:val="007127C0"/>
    <w:rsid w:val="0071283D"/>
    <w:rsid w:val="00712BD6"/>
    <w:rsid w:val="00712D05"/>
    <w:rsid w:val="0071361A"/>
    <w:rsid w:val="00713AAA"/>
    <w:rsid w:val="0071482E"/>
    <w:rsid w:val="00714DE4"/>
    <w:rsid w:val="007152A9"/>
    <w:rsid w:val="00715378"/>
    <w:rsid w:val="007165F7"/>
    <w:rsid w:val="00716AA6"/>
    <w:rsid w:val="00716D58"/>
    <w:rsid w:val="0071759F"/>
    <w:rsid w:val="00720993"/>
    <w:rsid w:val="00721487"/>
    <w:rsid w:val="0072158E"/>
    <w:rsid w:val="00721D41"/>
    <w:rsid w:val="0072250D"/>
    <w:rsid w:val="00723075"/>
    <w:rsid w:val="0072332C"/>
    <w:rsid w:val="00724204"/>
    <w:rsid w:val="00724A0B"/>
    <w:rsid w:val="00724A60"/>
    <w:rsid w:val="00724FF6"/>
    <w:rsid w:val="00725BFB"/>
    <w:rsid w:val="00725D0B"/>
    <w:rsid w:val="00725EF7"/>
    <w:rsid w:val="00726066"/>
    <w:rsid w:val="00726C36"/>
    <w:rsid w:val="0072709C"/>
    <w:rsid w:val="007275FB"/>
    <w:rsid w:val="00727B85"/>
    <w:rsid w:val="00727F56"/>
    <w:rsid w:val="00730E5C"/>
    <w:rsid w:val="007310F3"/>
    <w:rsid w:val="00731275"/>
    <w:rsid w:val="00731C20"/>
    <w:rsid w:val="00731EB2"/>
    <w:rsid w:val="00731F27"/>
    <w:rsid w:val="007324E1"/>
    <w:rsid w:val="00732A0A"/>
    <w:rsid w:val="00733141"/>
    <w:rsid w:val="007331D5"/>
    <w:rsid w:val="00733233"/>
    <w:rsid w:val="007347D1"/>
    <w:rsid w:val="007347FE"/>
    <w:rsid w:val="00735048"/>
    <w:rsid w:val="00735311"/>
    <w:rsid w:val="00735992"/>
    <w:rsid w:val="00735B9F"/>
    <w:rsid w:val="00735F46"/>
    <w:rsid w:val="00736D0E"/>
    <w:rsid w:val="00736EB2"/>
    <w:rsid w:val="00737132"/>
    <w:rsid w:val="00737567"/>
    <w:rsid w:val="00737769"/>
    <w:rsid w:val="00737A33"/>
    <w:rsid w:val="00737BDD"/>
    <w:rsid w:val="00737C5A"/>
    <w:rsid w:val="007404DE"/>
    <w:rsid w:val="007409B6"/>
    <w:rsid w:val="00740ADB"/>
    <w:rsid w:val="00740C8C"/>
    <w:rsid w:val="00741455"/>
    <w:rsid w:val="00741965"/>
    <w:rsid w:val="00742368"/>
    <w:rsid w:val="007446F3"/>
    <w:rsid w:val="0074478E"/>
    <w:rsid w:val="00744AFA"/>
    <w:rsid w:val="00744BA3"/>
    <w:rsid w:val="0074574F"/>
    <w:rsid w:val="007457CD"/>
    <w:rsid w:val="007459E4"/>
    <w:rsid w:val="00745C52"/>
    <w:rsid w:val="00745F21"/>
    <w:rsid w:val="0074614C"/>
    <w:rsid w:val="007466B8"/>
    <w:rsid w:val="00746766"/>
    <w:rsid w:val="0074685C"/>
    <w:rsid w:val="00746933"/>
    <w:rsid w:val="00747016"/>
    <w:rsid w:val="00747731"/>
    <w:rsid w:val="00747AF5"/>
    <w:rsid w:val="00750499"/>
    <w:rsid w:val="0075294E"/>
    <w:rsid w:val="00752D24"/>
    <w:rsid w:val="00752ECF"/>
    <w:rsid w:val="00753C0A"/>
    <w:rsid w:val="00754685"/>
    <w:rsid w:val="007550F9"/>
    <w:rsid w:val="0075514B"/>
    <w:rsid w:val="00755318"/>
    <w:rsid w:val="00755508"/>
    <w:rsid w:val="007557C5"/>
    <w:rsid w:val="00755BD4"/>
    <w:rsid w:val="00755D83"/>
    <w:rsid w:val="00755DE0"/>
    <w:rsid w:val="00756313"/>
    <w:rsid w:val="00756B22"/>
    <w:rsid w:val="00756FE3"/>
    <w:rsid w:val="00757723"/>
    <w:rsid w:val="00760386"/>
    <w:rsid w:val="007609F2"/>
    <w:rsid w:val="00760B96"/>
    <w:rsid w:val="007610B6"/>
    <w:rsid w:val="00761BB9"/>
    <w:rsid w:val="00761DA4"/>
    <w:rsid w:val="00761F2D"/>
    <w:rsid w:val="00762408"/>
    <w:rsid w:val="00762BB3"/>
    <w:rsid w:val="00762BD1"/>
    <w:rsid w:val="007636F7"/>
    <w:rsid w:val="007638FB"/>
    <w:rsid w:val="00764F13"/>
    <w:rsid w:val="0076572B"/>
    <w:rsid w:val="00765850"/>
    <w:rsid w:val="00765CEF"/>
    <w:rsid w:val="00765D71"/>
    <w:rsid w:val="00765EAD"/>
    <w:rsid w:val="007661A1"/>
    <w:rsid w:val="007666A9"/>
    <w:rsid w:val="00766D35"/>
    <w:rsid w:val="00766E75"/>
    <w:rsid w:val="00766F42"/>
    <w:rsid w:val="00766FBE"/>
    <w:rsid w:val="007676C8"/>
    <w:rsid w:val="00767AF1"/>
    <w:rsid w:val="00770C9F"/>
    <w:rsid w:val="00771274"/>
    <w:rsid w:val="00771815"/>
    <w:rsid w:val="0077194B"/>
    <w:rsid w:val="00771D7F"/>
    <w:rsid w:val="00772738"/>
    <w:rsid w:val="0077274B"/>
    <w:rsid w:val="00772BCC"/>
    <w:rsid w:val="00772E9E"/>
    <w:rsid w:val="0077376A"/>
    <w:rsid w:val="00773B42"/>
    <w:rsid w:val="00773C29"/>
    <w:rsid w:val="007741D4"/>
    <w:rsid w:val="00774397"/>
    <w:rsid w:val="00774B2C"/>
    <w:rsid w:val="00774D0D"/>
    <w:rsid w:val="0077568D"/>
    <w:rsid w:val="00775D24"/>
    <w:rsid w:val="00775DA4"/>
    <w:rsid w:val="007760ED"/>
    <w:rsid w:val="0077671A"/>
    <w:rsid w:val="007800C8"/>
    <w:rsid w:val="00780AB5"/>
    <w:rsid w:val="00780F86"/>
    <w:rsid w:val="007815A2"/>
    <w:rsid w:val="00781896"/>
    <w:rsid w:val="007820C2"/>
    <w:rsid w:val="0078259B"/>
    <w:rsid w:val="00783090"/>
    <w:rsid w:val="00783565"/>
    <w:rsid w:val="007835A2"/>
    <w:rsid w:val="00783B9B"/>
    <w:rsid w:val="00783D02"/>
    <w:rsid w:val="0078413A"/>
    <w:rsid w:val="007846B5"/>
    <w:rsid w:val="0078493E"/>
    <w:rsid w:val="007853C4"/>
    <w:rsid w:val="00785410"/>
    <w:rsid w:val="007857DB"/>
    <w:rsid w:val="00785F3A"/>
    <w:rsid w:val="007863B3"/>
    <w:rsid w:val="007867D9"/>
    <w:rsid w:val="00786CF4"/>
    <w:rsid w:val="00787915"/>
    <w:rsid w:val="00787BD8"/>
    <w:rsid w:val="00787D80"/>
    <w:rsid w:val="00790E93"/>
    <w:rsid w:val="00790F28"/>
    <w:rsid w:val="00791150"/>
    <w:rsid w:val="007913B8"/>
    <w:rsid w:val="00791BC5"/>
    <w:rsid w:val="00791C7F"/>
    <w:rsid w:val="0079206C"/>
    <w:rsid w:val="00792245"/>
    <w:rsid w:val="00792A9C"/>
    <w:rsid w:val="00792F08"/>
    <w:rsid w:val="007933C0"/>
    <w:rsid w:val="0079405E"/>
    <w:rsid w:val="00794451"/>
    <w:rsid w:val="00795676"/>
    <w:rsid w:val="0079585C"/>
    <w:rsid w:val="00795A4A"/>
    <w:rsid w:val="0079708C"/>
    <w:rsid w:val="0079716E"/>
    <w:rsid w:val="00797B54"/>
    <w:rsid w:val="00797B78"/>
    <w:rsid w:val="007A0363"/>
    <w:rsid w:val="007A094D"/>
    <w:rsid w:val="007A09D3"/>
    <w:rsid w:val="007A0EC9"/>
    <w:rsid w:val="007A1199"/>
    <w:rsid w:val="007A1558"/>
    <w:rsid w:val="007A1615"/>
    <w:rsid w:val="007A1A68"/>
    <w:rsid w:val="007A2DD9"/>
    <w:rsid w:val="007A3803"/>
    <w:rsid w:val="007A4601"/>
    <w:rsid w:val="007A4C24"/>
    <w:rsid w:val="007A5214"/>
    <w:rsid w:val="007A5638"/>
    <w:rsid w:val="007A5C27"/>
    <w:rsid w:val="007A5D36"/>
    <w:rsid w:val="007A5D67"/>
    <w:rsid w:val="007A5EE1"/>
    <w:rsid w:val="007A65B3"/>
    <w:rsid w:val="007A7BAA"/>
    <w:rsid w:val="007A7F0A"/>
    <w:rsid w:val="007B07D7"/>
    <w:rsid w:val="007B0A09"/>
    <w:rsid w:val="007B0A0B"/>
    <w:rsid w:val="007B138C"/>
    <w:rsid w:val="007B1398"/>
    <w:rsid w:val="007B1646"/>
    <w:rsid w:val="007B2672"/>
    <w:rsid w:val="007B290C"/>
    <w:rsid w:val="007B36A7"/>
    <w:rsid w:val="007B3DEB"/>
    <w:rsid w:val="007B408C"/>
    <w:rsid w:val="007B43DA"/>
    <w:rsid w:val="007B49F5"/>
    <w:rsid w:val="007B4CCF"/>
    <w:rsid w:val="007B5062"/>
    <w:rsid w:val="007B54B9"/>
    <w:rsid w:val="007B5B0C"/>
    <w:rsid w:val="007B60EB"/>
    <w:rsid w:val="007B650A"/>
    <w:rsid w:val="007B7647"/>
    <w:rsid w:val="007B7E8C"/>
    <w:rsid w:val="007C0010"/>
    <w:rsid w:val="007C059E"/>
    <w:rsid w:val="007C0912"/>
    <w:rsid w:val="007C0F20"/>
    <w:rsid w:val="007C1671"/>
    <w:rsid w:val="007C177A"/>
    <w:rsid w:val="007C1CC5"/>
    <w:rsid w:val="007C21F6"/>
    <w:rsid w:val="007C246D"/>
    <w:rsid w:val="007C2B02"/>
    <w:rsid w:val="007C2D67"/>
    <w:rsid w:val="007C3227"/>
    <w:rsid w:val="007C4327"/>
    <w:rsid w:val="007C47BC"/>
    <w:rsid w:val="007C47CA"/>
    <w:rsid w:val="007C4D5A"/>
    <w:rsid w:val="007C67C5"/>
    <w:rsid w:val="007C70F2"/>
    <w:rsid w:val="007C7335"/>
    <w:rsid w:val="007C7825"/>
    <w:rsid w:val="007D066C"/>
    <w:rsid w:val="007D1E5F"/>
    <w:rsid w:val="007D2074"/>
    <w:rsid w:val="007D2F57"/>
    <w:rsid w:val="007D2FC2"/>
    <w:rsid w:val="007D3175"/>
    <w:rsid w:val="007D34C7"/>
    <w:rsid w:val="007D35F7"/>
    <w:rsid w:val="007D410B"/>
    <w:rsid w:val="007D4165"/>
    <w:rsid w:val="007D4345"/>
    <w:rsid w:val="007D45CB"/>
    <w:rsid w:val="007D46E0"/>
    <w:rsid w:val="007D4AD5"/>
    <w:rsid w:val="007D4C37"/>
    <w:rsid w:val="007D4D04"/>
    <w:rsid w:val="007D4D8E"/>
    <w:rsid w:val="007D557B"/>
    <w:rsid w:val="007D55FB"/>
    <w:rsid w:val="007D5BD3"/>
    <w:rsid w:val="007D5FCF"/>
    <w:rsid w:val="007D63DC"/>
    <w:rsid w:val="007D6768"/>
    <w:rsid w:val="007D6C13"/>
    <w:rsid w:val="007D6E03"/>
    <w:rsid w:val="007D7084"/>
    <w:rsid w:val="007E0734"/>
    <w:rsid w:val="007E0892"/>
    <w:rsid w:val="007E0BCA"/>
    <w:rsid w:val="007E0CFA"/>
    <w:rsid w:val="007E1C82"/>
    <w:rsid w:val="007E1E23"/>
    <w:rsid w:val="007E1ED9"/>
    <w:rsid w:val="007E2874"/>
    <w:rsid w:val="007E2D24"/>
    <w:rsid w:val="007E3258"/>
    <w:rsid w:val="007E3896"/>
    <w:rsid w:val="007E3C73"/>
    <w:rsid w:val="007E3EF5"/>
    <w:rsid w:val="007E40BE"/>
    <w:rsid w:val="007E499F"/>
    <w:rsid w:val="007E4D09"/>
    <w:rsid w:val="007E5000"/>
    <w:rsid w:val="007E52EA"/>
    <w:rsid w:val="007E53C7"/>
    <w:rsid w:val="007E5816"/>
    <w:rsid w:val="007E5BC7"/>
    <w:rsid w:val="007E5BEE"/>
    <w:rsid w:val="007E5F0F"/>
    <w:rsid w:val="007E60AF"/>
    <w:rsid w:val="007E71EC"/>
    <w:rsid w:val="007E72AF"/>
    <w:rsid w:val="007E775A"/>
    <w:rsid w:val="007E7A62"/>
    <w:rsid w:val="007E7AD2"/>
    <w:rsid w:val="007F046C"/>
    <w:rsid w:val="007F04D1"/>
    <w:rsid w:val="007F07B0"/>
    <w:rsid w:val="007F0DA1"/>
    <w:rsid w:val="007F1170"/>
    <w:rsid w:val="007F1758"/>
    <w:rsid w:val="007F1B4E"/>
    <w:rsid w:val="007F1E03"/>
    <w:rsid w:val="007F2091"/>
    <w:rsid w:val="007F236B"/>
    <w:rsid w:val="007F2F8E"/>
    <w:rsid w:val="007F3428"/>
    <w:rsid w:val="007F37AE"/>
    <w:rsid w:val="007F37B9"/>
    <w:rsid w:val="007F3AAF"/>
    <w:rsid w:val="007F406F"/>
    <w:rsid w:val="007F42F4"/>
    <w:rsid w:val="007F47C1"/>
    <w:rsid w:val="007F4918"/>
    <w:rsid w:val="007F536A"/>
    <w:rsid w:val="007F5CAA"/>
    <w:rsid w:val="007F5EF4"/>
    <w:rsid w:val="007F6590"/>
    <w:rsid w:val="007F68FB"/>
    <w:rsid w:val="007F6CD3"/>
    <w:rsid w:val="007F709F"/>
    <w:rsid w:val="007F78FC"/>
    <w:rsid w:val="007F7DAF"/>
    <w:rsid w:val="0080003D"/>
    <w:rsid w:val="0080012E"/>
    <w:rsid w:val="008002E7"/>
    <w:rsid w:val="0080079D"/>
    <w:rsid w:val="00800CFA"/>
    <w:rsid w:val="00801353"/>
    <w:rsid w:val="00801D50"/>
    <w:rsid w:val="00801F4C"/>
    <w:rsid w:val="008021FD"/>
    <w:rsid w:val="008034AF"/>
    <w:rsid w:val="00803767"/>
    <w:rsid w:val="00804F5E"/>
    <w:rsid w:val="00805059"/>
    <w:rsid w:val="00805C3A"/>
    <w:rsid w:val="0080613A"/>
    <w:rsid w:val="00806618"/>
    <w:rsid w:val="00806780"/>
    <w:rsid w:val="00806B50"/>
    <w:rsid w:val="00806C27"/>
    <w:rsid w:val="00806EF5"/>
    <w:rsid w:val="00807428"/>
    <w:rsid w:val="0080753A"/>
    <w:rsid w:val="0080770F"/>
    <w:rsid w:val="00810249"/>
    <w:rsid w:val="00810453"/>
    <w:rsid w:val="0081063A"/>
    <w:rsid w:val="00810A60"/>
    <w:rsid w:val="00810BF5"/>
    <w:rsid w:val="00810E54"/>
    <w:rsid w:val="00810FF9"/>
    <w:rsid w:val="008111C6"/>
    <w:rsid w:val="0081160E"/>
    <w:rsid w:val="00811BAA"/>
    <w:rsid w:val="00812AA4"/>
    <w:rsid w:val="008133AC"/>
    <w:rsid w:val="00813FFE"/>
    <w:rsid w:val="008148CE"/>
    <w:rsid w:val="00815463"/>
    <w:rsid w:val="008158D3"/>
    <w:rsid w:val="00815D16"/>
    <w:rsid w:val="00815F01"/>
    <w:rsid w:val="00816280"/>
    <w:rsid w:val="008168C8"/>
    <w:rsid w:val="008173C0"/>
    <w:rsid w:val="00817D98"/>
    <w:rsid w:val="0082055D"/>
    <w:rsid w:val="00820DC3"/>
    <w:rsid w:val="00820F28"/>
    <w:rsid w:val="008226D4"/>
    <w:rsid w:val="00822B44"/>
    <w:rsid w:val="00823058"/>
    <w:rsid w:val="008232E1"/>
    <w:rsid w:val="00823DED"/>
    <w:rsid w:val="008240F5"/>
    <w:rsid w:val="008241DD"/>
    <w:rsid w:val="008244F6"/>
    <w:rsid w:val="0082491A"/>
    <w:rsid w:val="00824C0E"/>
    <w:rsid w:val="00825010"/>
    <w:rsid w:val="00825618"/>
    <w:rsid w:val="00825FD6"/>
    <w:rsid w:val="00826E7E"/>
    <w:rsid w:val="008274AC"/>
    <w:rsid w:val="00827780"/>
    <w:rsid w:val="0083001E"/>
    <w:rsid w:val="008303F6"/>
    <w:rsid w:val="00830767"/>
    <w:rsid w:val="008308E8"/>
    <w:rsid w:val="00830C94"/>
    <w:rsid w:val="00830E5E"/>
    <w:rsid w:val="00831317"/>
    <w:rsid w:val="008313FD"/>
    <w:rsid w:val="008314FF"/>
    <w:rsid w:val="008316C9"/>
    <w:rsid w:val="00831962"/>
    <w:rsid w:val="008326F7"/>
    <w:rsid w:val="00832835"/>
    <w:rsid w:val="008333D9"/>
    <w:rsid w:val="00833D48"/>
    <w:rsid w:val="00834646"/>
    <w:rsid w:val="008352A3"/>
    <w:rsid w:val="00835588"/>
    <w:rsid w:val="00835DB2"/>
    <w:rsid w:val="0083690F"/>
    <w:rsid w:val="00836C9E"/>
    <w:rsid w:val="00837C35"/>
    <w:rsid w:val="00837DC0"/>
    <w:rsid w:val="00840607"/>
    <w:rsid w:val="008416AA"/>
    <w:rsid w:val="00841738"/>
    <w:rsid w:val="0084189B"/>
    <w:rsid w:val="008418D5"/>
    <w:rsid w:val="00842372"/>
    <w:rsid w:val="00842AF4"/>
    <w:rsid w:val="00842B48"/>
    <w:rsid w:val="00842EEA"/>
    <w:rsid w:val="0084331D"/>
    <w:rsid w:val="008438B0"/>
    <w:rsid w:val="008438FD"/>
    <w:rsid w:val="008439CA"/>
    <w:rsid w:val="00843DCB"/>
    <w:rsid w:val="008447E6"/>
    <w:rsid w:val="00844889"/>
    <w:rsid w:val="00844AC0"/>
    <w:rsid w:val="00844E5C"/>
    <w:rsid w:val="008456FD"/>
    <w:rsid w:val="00845AB8"/>
    <w:rsid w:val="00845B91"/>
    <w:rsid w:val="00846021"/>
    <w:rsid w:val="00846D5B"/>
    <w:rsid w:val="008501B7"/>
    <w:rsid w:val="0085059B"/>
    <w:rsid w:val="00851930"/>
    <w:rsid w:val="00852BE9"/>
    <w:rsid w:val="00852CBC"/>
    <w:rsid w:val="00853D25"/>
    <w:rsid w:val="00853FEA"/>
    <w:rsid w:val="008553DF"/>
    <w:rsid w:val="008559BA"/>
    <w:rsid w:val="00855DEF"/>
    <w:rsid w:val="00855DFD"/>
    <w:rsid w:val="0085612C"/>
    <w:rsid w:val="00856AD8"/>
    <w:rsid w:val="008575FD"/>
    <w:rsid w:val="0085793D"/>
    <w:rsid w:val="00860633"/>
    <w:rsid w:val="008607F4"/>
    <w:rsid w:val="00861253"/>
    <w:rsid w:val="00862093"/>
    <w:rsid w:val="008620C0"/>
    <w:rsid w:val="008628FB"/>
    <w:rsid w:val="00862A40"/>
    <w:rsid w:val="00864032"/>
    <w:rsid w:val="008649CC"/>
    <w:rsid w:val="00864C55"/>
    <w:rsid w:val="00864FBE"/>
    <w:rsid w:val="00865053"/>
    <w:rsid w:val="00865249"/>
    <w:rsid w:val="008653BB"/>
    <w:rsid w:val="00865489"/>
    <w:rsid w:val="008656CF"/>
    <w:rsid w:val="008657C3"/>
    <w:rsid w:val="00865B97"/>
    <w:rsid w:val="00866380"/>
    <w:rsid w:val="0086642F"/>
    <w:rsid w:val="00866A8F"/>
    <w:rsid w:val="00866F1E"/>
    <w:rsid w:val="00867299"/>
    <w:rsid w:val="00867613"/>
    <w:rsid w:val="008676E2"/>
    <w:rsid w:val="0086777C"/>
    <w:rsid w:val="00870118"/>
    <w:rsid w:val="00870A26"/>
    <w:rsid w:val="00870E2C"/>
    <w:rsid w:val="008717C6"/>
    <w:rsid w:val="00871C9E"/>
    <w:rsid w:val="008721C6"/>
    <w:rsid w:val="00872523"/>
    <w:rsid w:val="008725A2"/>
    <w:rsid w:val="00872A88"/>
    <w:rsid w:val="00872BEB"/>
    <w:rsid w:val="008738D6"/>
    <w:rsid w:val="00873983"/>
    <w:rsid w:val="00873A95"/>
    <w:rsid w:val="00873B63"/>
    <w:rsid w:val="00874114"/>
    <w:rsid w:val="008744F6"/>
    <w:rsid w:val="00874F12"/>
    <w:rsid w:val="00874F98"/>
    <w:rsid w:val="008750D3"/>
    <w:rsid w:val="0087593D"/>
    <w:rsid w:val="00875C5F"/>
    <w:rsid w:val="0087620B"/>
    <w:rsid w:val="00876719"/>
    <w:rsid w:val="00876D5D"/>
    <w:rsid w:val="00877514"/>
    <w:rsid w:val="008778D1"/>
    <w:rsid w:val="00877B64"/>
    <w:rsid w:val="00877D93"/>
    <w:rsid w:val="00880C53"/>
    <w:rsid w:val="00881330"/>
    <w:rsid w:val="0088199C"/>
    <w:rsid w:val="008823F7"/>
    <w:rsid w:val="0088294A"/>
    <w:rsid w:val="00882DEA"/>
    <w:rsid w:val="00883689"/>
    <w:rsid w:val="008839EC"/>
    <w:rsid w:val="00883A72"/>
    <w:rsid w:val="0088461D"/>
    <w:rsid w:val="0088487A"/>
    <w:rsid w:val="00884BA5"/>
    <w:rsid w:val="008860FB"/>
    <w:rsid w:val="00886462"/>
    <w:rsid w:val="0089171F"/>
    <w:rsid w:val="00891BEE"/>
    <w:rsid w:val="00891ECB"/>
    <w:rsid w:val="00892B39"/>
    <w:rsid w:val="008930C1"/>
    <w:rsid w:val="008935CF"/>
    <w:rsid w:val="00893D2B"/>
    <w:rsid w:val="00894263"/>
    <w:rsid w:val="0089446A"/>
    <w:rsid w:val="008949D0"/>
    <w:rsid w:val="00895529"/>
    <w:rsid w:val="00895709"/>
    <w:rsid w:val="008958CF"/>
    <w:rsid w:val="00895958"/>
    <w:rsid w:val="00896A86"/>
    <w:rsid w:val="00896D00"/>
    <w:rsid w:val="00896DCC"/>
    <w:rsid w:val="00897237"/>
    <w:rsid w:val="00897D01"/>
    <w:rsid w:val="008A0268"/>
    <w:rsid w:val="008A0624"/>
    <w:rsid w:val="008A0A3E"/>
    <w:rsid w:val="008A0AAC"/>
    <w:rsid w:val="008A0B3D"/>
    <w:rsid w:val="008A1E9C"/>
    <w:rsid w:val="008A30F4"/>
    <w:rsid w:val="008A3B26"/>
    <w:rsid w:val="008A3E7C"/>
    <w:rsid w:val="008A3F82"/>
    <w:rsid w:val="008A43CC"/>
    <w:rsid w:val="008A4833"/>
    <w:rsid w:val="008A485B"/>
    <w:rsid w:val="008A490C"/>
    <w:rsid w:val="008A4935"/>
    <w:rsid w:val="008A4C19"/>
    <w:rsid w:val="008A4C56"/>
    <w:rsid w:val="008A4D57"/>
    <w:rsid w:val="008A4E1C"/>
    <w:rsid w:val="008A5270"/>
    <w:rsid w:val="008A56F1"/>
    <w:rsid w:val="008A57BD"/>
    <w:rsid w:val="008A5C02"/>
    <w:rsid w:val="008A6286"/>
    <w:rsid w:val="008A6331"/>
    <w:rsid w:val="008A6440"/>
    <w:rsid w:val="008A65D0"/>
    <w:rsid w:val="008A6D73"/>
    <w:rsid w:val="008A7324"/>
    <w:rsid w:val="008A7488"/>
    <w:rsid w:val="008A7625"/>
    <w:rsid w:val="008A7783"/>
    <w:rsid w:val="008A7C5E"/>
    <w:rsid w:val="008B12E7"/>
    <w:rsid w:val="008B16AB"/>
    <w:rsid w:val="008B180E"/>
    <w:rsid w:val="008B1E11"/>
    <w:rsid w:val="008B24AB"/>
    <w:rsid w:val="008B276A"/>
    <w:rsid w:val="008B2839"/>
    <w:rsid w:val="008B2D89"/>
    <w:rsid w:val="008B2EB7"/>
    <w:rsid w:val="008B376C"/>
    <w:rsid w:val="008B3A50"/>
    <w:rsid w:val="008B3B2D"/>
    <w:rsid w:val="008B465C"/>
    <w:rsid w:val="008B4EF8"/>
    <w:rsid w:val="008B5195"/>
    <w:rsid w:val="008B543A"/>
    <w:rsid w:val="008B5934"/>
    <w:rsid w:val="008B5C7E"/>
    <w:rsid w:val="008B61A2"/>
    <w:rsid w:val="008B6684"/>
    <w:rsid w:val="008B68E6"/>
    <w:rsid w:val="008B6935"/>
    <w:rsid w:val="008B6A91"/>
    <w:rsid w:val="008B6EC0"/>
    <w:rsid w:val="008B7487"/>
    <w:rsid w:val="008C02DE"/>
    <w:rsid w:val="008C0567"/>
    <w:rsid w:val="008C05D3"/>
    <w:rsid w:val="008C05F9"/>
    <w:rsid w:val="008C0787"/>
    <w:rsid w:val="008C0C35"/>
    <w:rsid w:val="008C1248"/>
    <w:rsid w:val="008C1315"/>
    <w:rsid w:val="008C1AD4"/>
    <w:rsid w:val="008C25F3"/>
    <w:rsid w:val="008C271A"/>
    <w:rsid w:val="008C3061"/>
    <w:rsid w:val="008C352D"/>
    <w:rsid w:val="008C399F"/>
    <w:rsid w:val="008C4568"/>
    <w:rsid w:val="008C463F"/>
    <w:rsid w:val="008C466E"/>
    <w:rsid w:val="008C5321"/>
    <w:rsid w:val="008C5B8C"/>
    <w:rsid w:val="008C5F76"/>
    <w:rsid w:val="008C672C"/>
    <w:rsid w:val="008C6F9F"/>
    <w:rsid w:val="008C7104"/>
    <w:rsid w:val="008C72AB"/>
    <w:rsid w:val="008C765D"/>
    <w:rsid w:val="008C7709"/>
    <w:rsid w:val="008D065F"/>
    <w:rsid w:val="008D06D5"/>
    <w:rsid w:val="008D0C6C"/>
    <w:rsid w:val="008D0F02"/>
    <w:rsid w:val="008D0FA2"/>
    <w:rsid w:val="008D1B02"/>
    <w:rsid w:val="008D1B5A"/>
    <w:rsid w:val="008D2AC6"/>
    <w:rsid w:val="008D2ADA"/>
    <w:rsid w:val="008D305A"/>
    <w:rsid w:val="008D3646"/>
    <w:rsid w:val="008D3A4E"/>
    <w:rsid w:val="008D3B30"/>
    <w:rsid w:val="008D400F"/>
    <w:rsid w:val="008D45DD"/>
    <w:rsid w:val="008D4A3D"/>
    <w:rsid w:val="008D4E77"/>
    <w:rsid w:val="008D4EA5"/>
    <w:rsid w:val="008D527E"/>
    <w:rsid w:val="008D5533"/>
    <w:rsid w:val="008D5F47"/>
    <w:rsid w:val="008D628B"/>
    <w:rsid w:val="008D65C8"/>
    <w:rsid w:val="008D6F9B"/>
    <w:rsid w:val="008D7181"/>
    <w:rsid w:val="008D7544"/>
    <w:rsid w:val="008D7C07"/>
    <w:rsid w:val="008E0242"/>
    <w:rsid w:val="008E089C"/>
    <w:rsid w:val="008E09C1"/>
    <w:rsid w:val="008E0B28"/>
    <w:rsid w:val="008E1040"/>
    <w:rsid w:val="008E11D9"/>
    <w:rsid w:val="008E12C6"/>
    <w:rsid w:val="008E130C"/>
    <w:rsid w:val="008E1394"/>
    <w:rsid w:val="008E1829"/>
    <w:rsid w:val="008E1CC2"/>
    <w:rsid w:val="008E1D29"/>
    <w:rsid w:val="008E29F5"/>
    <w:rsid w:val="008E34BC"/>
    <w:rsid w:val="008E3EFC"/>
    <w:rsid w:val="008E4503"/>
    <w:rsid w:val="008E547E"/>
    <w:rsid w:val="008E5CC8"/>
    <w:rsid w:val="008E60B4"/>
    <w:rsid w:val="008E647F"/>
    <w:rsid w:val="008E6F76"/>
    <w:rsid w:val="008E736F"/>
    <w:rsid w:val="008E7373"/>
    <w:rsid w:val="008E7483"/>
    <w:rsid w:val="008E77FD"/>
    <w:rsid w:val="008E782F"/>
    <w:rsid w:val="008E7E66"/>
    <w:rsid w:val="008F0130"/>
    <w:rsid w:val="008F0602"/>
    <w:rsid w:val="008F0B81"/>
    <w:rsid w:val="008F0C01"/>
    <w:rsid w:val="008F0FD4"/>
    <w:rsid w:val="008F1066"/>
    <w:rsid w:val="008F179C"/>
    <w:rsid w:val="008F195A"/>
    <w:rsid w:val="008F1DF2"/>
    <w:rsid w:val="008F1EB6"/>
    <w:rsid w:val="008F2D33"/>
    <w:rsid w:val="008F3AF9"/>
    <w:rsid w:val="008F3DC9"/>
    <w:rsid w:val="008F3F38"/>
    <w:rsid w:val="008F401E"/>
    <w:rsid w:val="008F41A6"/>
    <w:rsid w:val="008F4D51"/>
    <w:rsid w:val="008F5370"/>
    <w:rsid w:val="008F6011"/>
    <w:rsid w:val="008F62DE"/>
    <w:rsid w:val="008F63A2"/>
    <w:rsid w:val="008F6547"/>
    <w:rsid w:val="008F67A7"/>
    <w:rsid w:val="008F6FD1"/>
    <w:rsid w:val="008F781D"/>
    <w:rsid w:val="008F797C"/>
    <w:rsid w:val="00900E83"/>
    <w:rsid w:val="00901098"/>
    <w:rsid w:val="00901316"/>
    <w:rsid w:val="00901840"/>
    <w:rsid w:val="009019EE"/>
    <w:rsid w:val="00901A35"/>
    <w:rsid w:val="00901CC8"/>
    <w:rsid w:val="00901D7E"/>
    <w:rsid w:val="0090228F"/>
    <w:rsid w:val="0090251C"/>
    <w:rsid w:val="0090274F"/>
    <w:rsid w:val="00903650"/>
    <w:rsid w:val="0090393D"/>
    <w:rsid w:val="00903B70"/>
    <w:rsid w:val="00903D98"/>
    <w:rsid w:val="009044A5"/>
    <w:rsid w:val="00905574"/>
    <w:rsid w:val="00906985"/>
    <w:rsid w:val="00906A54"/>
    <w:rsid w:val="00906DD8"/>
    <w:rsid w:val="00907B1A"/>
    <w:rsid w:val="00907D46"/>
    <w:rsid w:val="00910468"/>
    <w:rsid w:val="00910A5C"/>
    <w:rsid w:val="00910DA1"/>
    <w:rsid w:val="0091107E"/>
    <w:rsid w:val="009118B6"/>
    <w:rsid w:val="00911B0D"/>
    <w:rsid w:val="00912A6F"/>
    <w:rsid w:val="00912CC9"/>
    <w:rsid w:val="00913594"/>
    <w:rsid w:val="00913B97"/>
    <w:rsid w:val="00913D54"/>
    <w:rsid w:val="009141B1"/>
    <w:rsid w:val="009155EA"/>
    <w:rsid w:val="00915653"/>
    <w:rsid w:val="009156C8"/>
    <w:rsid w:val="00916491"/>
    <w:rsid w:val="009169ED"/>
    <w:rsid w:val="0091725B"/>
    <w:rsid w:val="009174CE"/>
    <w:rsid w:val="00920418"/>
    <w:rsid w:val="00920818"/>
    <w:rsid w:val="00920939"/>
    <w:rsid w:val="00920C05"/>
    <w:rsid w:val="00921044"/>
    <w:rsid w:val="00921208"/>
    <w:rsid w:val="00921F58"/>
    <w:rsid w:val="00921FD2"/>
    <w:rsid w:val="00922397"/>
    <w:rsid w:val="009227F6"/>
    <w:rsid w:val="00922874"/>
    <w:rsid w:val="00922EF0"/>
    <w:rsid w:val="009231CF"/>
    <w:rsid w:val="0092374B"/>
    <w:rsid w:val="00923756"/>
    <w:rsid w:val="00923857"/>
    <w:rsid w:val="00923878"/>
    <w:rsid w:val="0092398D"/>
    <w:rsid w:val="00924072"/>
    <w:rsid w:val="00924114"/>
    <w:rsid w:val="0092414C"/>
    <w:rsid w:val="009242CA"/>
    <w:rsid w:val="009245FD"/>
    <w:rsid w:val="00924DE2"/>
    <w:rsid w:val="009250C5"/>
    <w:rsid w:val="00925228"/>
    <w:rsid w:val="00925674"/>
    <w:rsid w:val="00925890"/>
    <w:rsid w:val="00925EFD"/>
    <w:rsid w:val="00926265"/>
    <w:rsid w:val="009270C0"/>
    <w:rsid w:val="00927247"/>
    <w:rsid w:val="009278F9"/>
    <w:rsid w:val="00927F79"/>
    <w:rsid w:val="00930702"/>
    <w:rsid w:val="00930BB0"/>
    <w:rsid w:val="00930EA2"/>
    <w:rsid w:val="009315BD"/>
    <w:rsid w:val="0093179A"/>
    <w:rsid w:val="009318E3"/>
    <w:rsid w:val="00931C31"/>
    <w:rsid w:val="00931E8A"/>
    <w:rsid w:val="00931FD4"/>
    <w:rsid w:val="009321EB"/>
    <w:rsid w:val="00932205"/>
    <w:rsid w:val="00932425"/>
    <w:rsid w:val="00932583"/>
    <w:rsid w:val="00933C7A"/>
    <w:rsid w:val="00933D65"/>
    <w:rsid w:val="00934279"/>
    <w:rsid w:val="00934342"/>
    <w:rsid w:val="0093491E"/>
    <w:rsid w:val="00934AE2"/>
    <w:rsid w:val="00935619"/>
    <w:rsid w:val="00935B66"/>
    <w:rsid w:val="009369A8"/>
    <w:rsid w:val="00937123"/>
    <w:rsid w:val="009371BD"/>
    <w:rsid w:val="00937259"/>
    <w:rsid w:val="009373B2"/>
    <w:rsid w:val="00937629"/>
    <w:rsid w:val="009378AF"/>
    <w:rsid w:val="00937FCE"/>
    <w:rsid w:val="00940886"/>
    <w:rsid w:val="009415EB"/>
    <w:rsid w:val="00941EF9"/>
    <w:rsid w:val="00942249"/>
    <w:rsid w:val="00942339"/>
    <w:rsid w:val="009431F9"/>
    <w:rsid w:val="00943AED"/>
    <w:rsid w:val="00943F99"/>
    <w:rsid w:val="00944202"/>
    <w:rsid w:val="009444CA"/>
    <w:rsid w:val="0094450F"/>
    <w:rsid w:val="00944DD9"/>
    <w:rsid w:val="00946014"/>
    <w:rsid w:val="009461E1"/>
    <w:rsid w:val="00946206"/>
    <w:rsid w:val="00946950"/>
    <w:rsid w:val="009469DD"/>
    <w:rsid w:val="00946D60"/>
    <w:rsid w:val="00946F6E"/>
    <w:rsid w:val="00947028"/>
    <w:rsid w:val="009472EF"/>
    <w:rsid w:val="009473AF"/>
    <w:rsid w:val="00947470"/>
    <w:rsid w:val="0094795B"/>
    <w:rsid w:val="00947DB3"/>
    <w:rsid w:val="009508E1"/>
    <w:rsid w:val="00951061"/>
    <w:rsid w:val="0095173D"/>
    <w:rsid w:val="009519FF"/>
    <w:rsid w:val="00952707"/>
    <w:rsid w:val="00953004"/>
    <w:rsid w:val="00953D0A"/>
    <w:rsid w:val="00953DDD"/>
    <w:rsid w:val="0095416F"/>
    <w:rsid w:val="00954958"/>
    <w:rsid w:val="00954BA4"/>
    <w:rsid w:val="00954F40"/>
    <w:rsid w:val="00955165"/>
    <w:rsid w:val="00955D63"/>
    <w:rsid w:val="00956782"/>
    <w:rsid w:val="00956FCA"/>
    <w:rsid w:val="009572C7"/>
    <w:rsid w:val="009573D2"/>
    <w:rsid w:val="00957422"/>
    <w:rsid w:val="00957E93"/>
    <w:rsid w:val="00960136"/>
    <w:rsid w:val="00960231"/>
    <w:rsid w:val="009602F8"/>
    <w:rsid w:val="00960347"/>
    <w:rsid w:val="009611C2"/>
    <w:rsid w:val="009616B6"/>
    <w:rsid w:val="00961ED9"/>
    <w:rsid w:val="00962457"/>
    <w:rsid w:val="00962F2F"/>
    <w:rsid w:val="00964029"/>
    <w:rsid w:val="009647EB"/>
    <w:rsid w:val="00964A84"/>
    <w:rsid w:val="009652A7"/>
    <w:rsid w:val="00965736"/>
    <w:rsid w:val="00965DD1"/>
    <w:rsid w:val="00965E11"/>
    <w:rsid w:val="00965FA6"/>
    <w:rsid w:val="009660BE"/>
    <w:rsid w:val="009664C3"/>
    <w:rsid w:val="009667EA"/>
    <w:rsid w:val="00967928"/>
    <w:rsid w:val="0097048B"/>
    <w:rsid w:val="009705BE"/>
    <w:rsid w:val="0097075D"/>
    <w:rsid w:val="00970769"/>
    <w:rsid w:val="0097077E"/>
    <w:rsid w:val="00970A32"/>
    <w:rsid w:val="00971500"/>
    <w:rsid w:val="009715FA"/>
    <w:rsid w:val="0097170F"/>
    <w:rsid w:val="009720D5"/>
    <w:rsid w:val="009725EB"/>
    <w:rsid w:val="009726DD"/>
    <w:rsid w:val="009727F2"/>
    <w:rsid w:val="00972FEB"/>
    <w:rsid w:val="00973CC7"/>
    <w:rsid w:val="00974468"/>
    <w:rsid w:val="00974559"/>
    <w:rsid w:val="00975616"/>
    <w:rsid w:val="009759EA"/>
    <w:rsid w:val="00976248"/>
    <w:rsid w:val="00976283"/>
    <w:rsid w:val="00976439"/>
    <w:rsid w:val="009766CC"/>
    <w:rsid w:val="00976D0D"/>
    <w:rsid w:val="0097745C"/>
    <w:rsid w:val="00977EE0"/>
    <w:rsid w:val="009806EB"/>
    <w:rsid w:val="00980DB1"/>
    <w:rsid w:val="009811B8"/>
    <w:rsid w:val="00981326"/>
    <w:rsid w:val="00981518"/>
    <w:rsid w:val="009817D1"/>
    <w:rsid w:val="009822FD"/>
    <w:rsid w:val="00982BC5"/>
    <w:rsid w:val="00982BEB"/>
    <w:rsid w:val="00982E17"/>
    <w:rsid w:val="00983D2E"/>
    <w:rsid w:val="00983D70"/>
    <w:rsid w:val="0098424E"/>
    <w:rsid w:val="009844AE"/>
    <w:rsid w:val="00984C23"/>
    <w:rsid w:val="00985323"/>
    <w:rsid w:val="009854BC"/>
    <w:rsid w:val="00985BCC"/>
    <w:rsid w:val="00986661"/>
    <w:rsid w:val="00986B1A"/>
    <w:rsid w:val="00986E0A"/>
    <w:rsid w:val="0098714E"/>
    <w:rsid w:val="009871E6"/>
    <w:rsid w:val="0098727C"/>
    <w:rsid w:val="009876A0"/>
    <w:rsid w:val="00987774"/>
    <w:rsid w:val="00990164"/>
    <w:rsid w:val="0099037C"/>
    <w:rsid w:val="00990724"/>
    <w:rsid w:val="009910E1"/>
    <w:rsid w:val="00992002"/>
    <w:rsid w:val="009929F5"/>
    <w:rsid w:val="00992BC4"/>
    <w:rsid w:val="00992CE4"/>
    <w:rsid w:val="009932D7"/>
    <w:rsid w:val="00993777"/>
    <w:rsid w:val="00993E74"/>
    <w:rsid w:val="00994305"/>
    <w:rsid w:val="00994487"/>
    <w:rsid w:val="00995471"/>
    <w:rsid w:val="00995490"/>
    <w:rsid w:val="009956E1"/>
    <w:rsid w:val="00995BBD"/>
    <w:rsid w:val="00996E53"/>
    <w:rsid w:val="00997C16"/>
    <w:rsid w:val="009A020D"/>
    <w:rsid w:val="009A0778"/>
    <w:rsid w:val="009A099F"/>
    <w:rsid w:val="009A1240"/>
    <w:rsid w:val="009A19A0"/>
    <w:rsid w:val="009A2ACE"/>
    <w:rsid w:val="009A2CBD"/>
    <w:rsid w:val="009A2E21"/>
    <w:rsid w:val="009A3225"/>
    <w:rsid w:val="009A3C48"/>
    <w:rsid w:val="009A3DA6"/>
    <w:rsid w:val="009A45F2"/>
    <w:rsid w:val="009A4727"/>
    <w:rsid w:val="009A4A9A"/>
    <w:rsid w:val="009A5156"/>
    <w:rsid w:val="009A5D3A"/>
    <w:rsid w:val="009A67CC"/>
    <w:rsid w:val="009A6BF4"/>
    <w:rsid w:val="009A6EDA"/>
    <w:rsid w:val="009A74BF"/>
    <w:rsid w:val="009A753B"/>
    <w:rsid w:val="009A78C0"/>
    <w:rsid w:val="009A7AF6"/>
    <w:rsid w:val="009A7D92"/>
    <w:rsid w:val="009B08F5"/>
    <w:rsid w:val="009B10CA"/>
    <w:rsid w:val="009B176D"/>
    <w:rsid w:val="009B1B92"/>
    <w:rsid w:val="009B2C71"/>
    <w:rsid w:val="009B2CE6"/>
    <w:rsid w:val="009B326A"/>
    <w:rsid w:val="009B32AA"/>
    <w:rsid w:val="009B369F"/>
    <w:rsid w:val="009B3A99"/>
    <w:rsid w:val="009B3CB6"/>
    <w:rsid w:val="009B3EAA"/>
    <w:rsid w:val="009B553E"/>
    <w:rsid w:val="009B55F9"/>
    <w:rsid w:val="009B67FB"/>
    <w:rsid w:val="009B6D53"/>
    <w:rsid w:val="009B7053"/>
    <w:rsid w:val="009B70F6"/>
    <w:rsid w:val="009B715E"/>
    <w:rsid w:val="009B78D7"/>
    <w:rsid w:val="009B7B45"/>
    <w:rsid w:val="009C0273"/>
    <w:rsid w:val="009C0742"/>
    <w:rsid w:val="009C12AF"/>
    <w:rsid w:val="009C18F1"/>
    <w:rsid w:val="009C2215"/>
    <w:rsid w:val="009C2493"/>
    <w:rsid w:val="009C31C0"/>
    <w:rsid w:val="009C3347"/>
    <w:rsid w:val="009C39B1"/>
    <w:rsid w:val="009C3BBC"/>
    <w:rsid w:val="009C4386"/>
    <w:rsid w:val="009C439F"/>
    <w:rsid w:val="009C4584"/>
    <w:rsid w:val="009C4D45"/>
    <w:rsid w:val="009C5736"/>
    <w:rsid w:val="009C5C48"/>
    <w:rsid w:val="009C5FE8"/>
    <w:rsid w:val="009C6194"/>
    <w:rsid w:val="009C672F"/>
    <w:rsid w:val="009C6746"/>
    <w:rsid w:val="009C695B"/>
    <w:rsid w:val="009C75EC"/>
    <w:rsid w:val="009C7C89"/>
    <w:rsid w:val="009D07D7"/>
    <w:rsid w:val="009D07E6"/>
    <w:rsid w:val="009D1AE1"/>
    <w:rsid w:val="009D28F2"/>
    <w:rsid w:val="009D2E71"/>
    <w:rsid w:val="009D2FD5"/>
    <w:rsid w:val="009D30A9"/>
    <w:rsid w:val="009D3315"/>
    <w:rsid w:val="009D3465"/>
    <w:rsid w:val="009D3997"/>
    <w:rsid w:val="009D3F46"/>
    <w:rsid w:val="009D4022"/>
    <w:rsid w:val="009D42FB"/>
    <w:rsid w:val="009D4BB8"/>
    <w:rsid w:val="009D5097"/>
    <w:rsid w:val="009D528D"/>
    <w:rsid w:val="009D5944"/>
    <w:rsid w:val="009D6518"/>
    <w:rsid w:val="009D65CB"/>
    <w:rsid w:val="009D67FF"/>
    <w:rsid w:val="009D732A"/>
    <w:rsid w:val="009D75D1"/>
    <w:rsid w:val="009D76D4"/>
    <w:rsid w:val="009D7DB3"/>
    <w:rsid w:val="009E02B7"/>
    <w:rsid w:val="009E11AC"/>
    <w:rsid w:val="009E11D1"/>
    <w:rsid w:val="009E138C"/>
    <w:rsid w:val="009E1749"/>
    <w:rsid w:val="009E1EB7"/>
    <w:rsid w:val="009E218A"/>
    <w:rsid w:val="009E247A"/>
    <w:rsid w:val="009E27DC"/>
    <w:rsid w:val="009E2DCC"/>
    <w:rsid w:val="009E31CA"/>
    <w:rsid w:val="009E33AB"/>
    <w:rsid w:val="009E33F9"/>
    <w:rsid w:val="009E3671"/>
    <w:rsid w:val="009E36A6"/>
    <w:rsid w:val="009E40F8"/>
    <w:rsid w:val="009E44CF"/>
    <w:rsid w:val="009E57FA"/>
    <w:rsid w:val="009E679A"/>
    <w:rsid w:val="009E694A"/>
    <w:rsid w:val="009E6F01"/>
    <w:rsid w:val="009E7039"/>
    <w:rsid w:val="009E7147"/>
    <w:rsid w:val="009E7888"/>
    <w:rsid w:val="009E793B"/>
    <w:rsid w:val="009E7AA6"/>
    <w:rsid w:val="009E7FC9"/>
    <w:rsid w:val="009F01C3"/>
    <w:rsid w:val="009F0216"/>
    <w:rsid w:val="009F031A"/>
    <w:rsid w:val="009F2044"/>
    <w:rsid w:val="009F2121"/>
    <w:rsid w:val="009F2AAD"/>
    <w:rsid w:val="009F2B6A"/>
    <w:rsid w:val="009F3CF3"/>
    <w:rsid w:val="009F40FE"/>
    <w:rsid w:val="009F4497"/>
    <w:rsid w:val="009F546A"/>
    <w:rsid w:val="009F5B5A"/>
    <w:rsid w:val="009F5F5E"/>
    <w:rsid w:val="009F5FA0"/>
    <w:rsid w:val="009F6049"/>
    <w:rsid w:val="009F6120"/>
    <w:rsid w:val="009F61C1"/>
    <w:rsid w:val="009F6714"/>
    <w:rsid w:val="009F67F8"/>
    <w:rsid w:val="009F6A82"/>
    <w:rsid w:val="009F7012"/>
    <w:rsid w:val="009F7032"/>
    <w:rsid w:val="009F75A5"/>
    <w:rsid w:val="009F7A38"/>
    <w:rsid w:val="009F7CBC"/>
    <w:rsid w:val="00A0029A"/>
    <w:rsid w:val="00A005F4"/>
    <w:rsid w:val="00A007DA"/>
    <w:rsid w:val="00A00AC0"/>
    <w:rsid w:val="00A00CD0"/>
    <w:rsid w:val="00A00D26"/>
    <w:rsid w:val="00A01585"/>
    <w:rsid w:val="00A02611"/>
    <w:rsid w:val="00A02CF3"/>
    <w:rsid w:val="00A030CF"/>
    <w:rsid w:val="00A03164"/>
    <w:rsid w:val="00A0360F"/>
    <w:rsid w:val="00A03DFA"/>
    <w:rsid w:val="00A043CD"/>
    <w:rsid w:val="00A0464D"/>
    <w:rsid w:val="00A04925"/>
    <w:rsid w:val="00A04A09"/>
    <w:rsid w:val="00A04DEC"/>
    <w:rsid w:val="00A04E4B"/>
    <w:rsid w:val="00A0509D"/>
    <w:rsid w:val="00A05155"/>
    <w:rsid w:val="00A055FF"/>
    <w:rsid w:val="00A05B22"/>
    <w:rsid w:val="00A05D8B"/>
    <w:rsid w:val="00A05EB1"/>
    <w:rsid w:val="00A0684F"/>
    <w:rsid w:val="00A06F85"/>
    <w:rsid w:val="00A07B22"/>
    <w:rsid w:val="00A07FA6"/>
    <w:rsid w:val="00A10A2F"/>
    <w:rsid w:val="00A10EBA"/>
    <w:rsid w:val="00A10F4F"/>
    <w:rsid w:val="00A116C0"/>
    <w:rsid w:val="00A11DFB"/>
    <w:rsid w:val="00A12B04"/>
    <w:rsid w:val="00A12C8F"/>
    <w:rsid w:val="00A12F3F"/>
    <w:rsid w:val="00A138B1"/>
    <w:rsid w:val="00A13D0E"/>
    <w:rsid w:val="00A14A2A"/>
    <w:rsid w:val="00A153CF"/>
    <w:rsid w:val="00A15667"/>
    <w:rsid w:val="00A157EF"/>
    <w:rsid w:val="00A162DD"/>
    <w:rsid w:val="00A164E9"/>
    <w:rsid w:val="00A166DD"/>
    <w:rsid w:val="00A16DF0"/>
    <w:rsid w:val="00A177C6"/>
    <w:rsid w:val="00A200E9"/>
    <w:rsid w:val="00A20819"/>
    <w:rsid w:val="00A20B4B"/>
    <w:rsid w:val="00A20CF1"/>
    <w:rsid w:val="00A20EDB"/>
    <w:rsid w:val="00A21B5C"/>
    <w:rsid w:val="00A21DDA"/>
    <w:rsid w:val="00A21EB9"/>
    <w:rsid w:val="00A226BC"/>
    <w:rsid w:val="00A22B39"/>
    <w:rsid w:val="00A232CB"/>
    <w:rsid w:val="00A235CB"/>
    <w:rsid w:val="00A242AD"/>
    <w:rsid w:val="00A250D2"/>
    <w:rsid w:val="00A25673"/>
    <w:rsid w:val="00A26089"/>
    <w:rsid w:val="00A2635B"/>
    <w:rsid w:val="00A2644C"/>
    <w:rsid w:val="00A26F31"/>
    <w:rsid w:val="00A26FD3"/>
    <w:rsid w:val="00A2732C"/>
    <w:rsid w:val="00A275AA"/>
    <w:rsid w:val="00A27BC6"/>
    <w:rsid w:val="00A300AF"/>
    <w:rsid w:val="00A3070D"/>
    <w:rsid w:val="00A30732"/>
    <w:rsid w:val="00A30BD0"/>
    <w:rsid w:val="00A3169B"/>
    <w:rsid w:val="00A31A3D"/>
    <w:rsid w:val="00A31DD5"/>
    <w:rsid w:val="00A321D2"/>
    <w:rsid w:val="00A32559"/>
    <w:rsid w:val="00A331A4"/>
    <w:rsid w:val="00A33B98"/>
    <w:rsid w:val="00A33C72"/>
    <w:rsid w:val="00A33F2E"/>
    <w:rsid w:val="00A3448C"/>
    <w:rsid w:val="00A3450A"/>
    <w:rsid w:val="00A36CFB"/>
    <w:rsid w:val="00A3748F"/>
    <w:rsid w:val="00A3762C"/>
    <w:rsid w:val="00A376D8"/>
    <w:rsid w:val="00A37F71"/>
    <w:rsid w:val="00A40895"/>
    <w:rsid w:val="00A40A69"/>
    <w:rsid w:val="00A41455"/>
    <w:rsid w:val="00A41686"/>
    <w:rsid w:val="00A4179E"/>
    <w:rsid w:val="00A41A7C"/>
    <w:rsid w:val="00A41E21"/>
    <w:rsid w:val="00A4242A"/>
    <w:rsid w:val="00A42563"/>
    <w:rsid w:val="00A425F5"/>
    <w:rsid w:val="00A4285B"/>
    <w:rsid w:val="00A42A45"/>
    <w:rsid w:val="00A42FBC"/>
    <w:rsid w:val="00A431E4"/>
    <w:rsid w:val="00A433FA"/>
    <w:rsid w:val="00A4357B"/>
    <w:rsid w:val="00A43897"/>
    <w:rsid w:val="00A43B20"/>
    <w:rsid w:val="00A43D6B"/>
    <w:rsid w:val="00A44110"/>
    <w:rsid w:val="00A44196"/>
    <w:rsid w:val="00A44429"/>
    <w:rsid w:val="00A44652"/>
    <w:rsid w:val="00A44D5F"/>
    <w:rsid w:val="00A4532F"/>
    <w:rsid w:val="00A454C8"/>
    <w:rsid w:val="00A4592D"/>
    <w:rsid w:val="00A45D00"/>
    <w:rsid w:val="00A460DB"/>
    <w:rsid w:val="00A46E1D"/>
    <w:rsid w:val="00A47492"/>
    <w:rsid w:val="00A5012F"/>
    <w:rsid w:val="00A50D3E"/>
    <w:rsid w:val="00A50EA6"/>
    <w:rsid w:val="00A51A71"/>
    <w:rsid w:val="00A52162"/>
    <w:rsid w:val="00A523E9"/>
    <w:rsid w:val="00A52837"/>
    <w:rsid w:val="00A52898"/>
    <w:rsid w:val="00A529EF"/>
    <w:rsid w:val="00A53FE6"/>
    <w:rsid w:val="00A547BA"/>
    <w:rsid w:val="00A548FA"/>
    <w:rsid w:val="00A54AF0"/>
    <w:rsid w:val="00A55915"/>
    <w:rsid w:val="00A5750C"/>
    <w:rsid w:val="00A578A1"/>
    <w:rsid w:val="00A57B76"/>
    <w:rsid w:val="00A57F4B"/>
    <w:rsid w:val="00A57FFB"/>
    <w:rsid w:val="00A608CA"/>
    <w:rsid w:val="00A60C5C"/>
    <w:rsid w:val="00A610DD"/>
    <w:rsid w:val="00A61318"/>
    <w:rsid w:val="00A617ED"/>
    <w:rsid w:val="00A6181C"/>
    <w:rsid w:val="00A620C0"/>
    <w:rsid w:val="00A629DE"/>
    <w:rsid w:val="00A62D50"/>
    <w:rsid w:val="00A633F7"/>
    <w:rsid w:val="00A6341E"/>
    <w:rsid w:val="00A6353C"/>
    <w:rsid w:val="00A638B9"/>
    <w:rsid w:val="00A64664"/>
    <w:rsid w:val="00A646D7"/>
    <w:rsid w:val="00A65B4A"/>
    <w:rsid w:val="00A667E4"/>
    <w:rsid w:val="00A66B48"/>
    <w:rsid w:val="00A66DFE"/>
    <w:rsid w:val="00A67546"/>
    <w:rsid w:val="00A67F07"/>
    <w:rsid w:val="00A7028D"/>
    <w:rsid w:val="00A7046D"/>
    <w:rsid w:val="00A70754"/>
    <w:rsid w:val="00A71169"/>
    <w:rsid w:val="00A73AF9"/>
    <w:rsid w:val="00A73E14"/>
    <w:rsid w:val="00A73F2B"/>
    <w:rsid w:val="00A742E1"/>
    <w:rsid w:val="00A74452"/>
    <w:rsid w:val="00A74F9E"/>
    <w:rsid w:val="00A74FE1"/>
    <w:rsid w:val="00A751A7"/>
    <w:rsid w:val="00A7521B"/>
    <w:rsid w:val="00A75415"/>
    <w:rsid w:val="00A75C50"/>
    <w:rsid w:val="00A770D7"/>
    <w:rsid w:val="00A774C2"/>
    <w:rsid w:val="00A77866"/>
    <w:rsid w:val="00A77E56"/>
    <w:rsid w:val="00A77EBD"/>
    <w:rsid w:val="00A804B0"/>
    <w:rsid w:val="00A8121C"/>
    <w:rsid w:val="00A81907"/>
    <w:rsid w:val="00A81E6B"/>
    <w:rsid w:val="00A82090"/>
    <w:rsid w:val="00A82C01"/>
    <w:rsid w:val="00A82C0A"/>
    <w:rsid w:val="00A83DCF"/>
    <w:rsid w:val="00A83ED5"/>
    <w:rsid w:val="00A8443C"/>
    <w:rsid w:val="00A854BD"/>
    <w:rsid w:val="00A85A84"/>
    <w:rsid w:val="00A85BED"/>
    <w:rsid w:val="00A86247"/>
    <w:rsid w:val="00A86299"/>
    <w:rsid w:val="00A86AAD"/>
    <w:rsid w:val="00A86D5F"/>
    <w:rsid w:val="00A8706E"/>
    <w:rsid w:val="00A87083"/>
    <w:rsid w:val="00A871FA"/>
    <w:rsid w:val="00A8744A"/>
    <w:rsid w:val="00A87989"/>
    <w:rsid w:val="00A87DDE"/>
    <w:rsid w:val="00A902D9"/>
    <w:rsid w:val="00A904B4"/>
    <w:rsid w:val="00A90C60"/>
    <w:rsid w:val="00A90C62"/>
    <w:rsid w:val="00A90E7C"/>
    <w:rsid w:val="00A9104D"/>
    <w:rsid w:val="00A91323"/>
    <w:rsid w:val="00A924A4"/>
    <w:rsid w:val="00A92584"/>
    <w:rsid w:val="00A925AB"/>
    <w:rsid w:val="00A92887"/>
    <w:rsid w:val="00A928A5"/>
    <w:rsid w:val="00A9386F"/>
    <w:rsid w:val="00A93A07"/>
    <w:rsid w:val="00A9416F"/>
    <w:rsid w:val="00A9448A"/>
    <w:rsid w:val="00A944ED"/>
    <w:rsid w:val="00A94C97"/>
    <w:rsid w:val="00A94E9A"/>
    <w:rsid w:val="00A9570D"/>
    <w:rsid w:val="00A95DFE"/>
    <w:rsid w:val="00A95E0D"/>
    <w:rsid w:val="00A96B24"/>
    <w:rsid w:val="00A96CB8"/>
    <w:rsid w:val="00A97EAE"/>
    <w:rsid w:val="00AA0318"/>
    <w:rsid w:val="00AA037C"/>
    <w:rsid w:val="00AA04DD"/>
    <w:rsid w:val="00AA0A2B"/>
    <w:rsid w:val="00AA19DF"/>
    <w:rsid w:val="00AA1B4A"/>
    <w:rsid w:val="00AA1C48"/>
    <w:rsid w:val="00AA21FB"/>
    <w:rsid w:val="00AA237D"/>
    <w:rsid w:val="00AA24A2"/>
    <w:rsid w:val="00AA27AC"/>
    <w:rsid w:val="00AA3400"/>
    <w:rsid w:val="00AA3760"/>
    <w:rsid w:val="00AA37EC"/>
    <w:rsid w:val="00AA38BE"/>
    <w:rsid w:val="00AA3F5C"/>
    <w:rsid w:val="00AA45E2"/>
    <w:rsid w:val="00AA5461"/>
    <w:rsid w:val="00AA58F3"/>
    <w:rsid w:val="00AA59BA"/>
    <w:rsid w:val="00AA65C9"/>
    <w:rsid w:val="00AA6701"/>
    <w:rsid w:val="00AA7551"/>
    <w:rsid w:val="00AA769C"/>
    <w:rsid w:val="00AA7BB8"/>
    <w:rsid w:val="00AA7F29"/>
    <w:rsid w:val="00AB000A"/>
    <w:rsid w:val="00AB0359"/>
    <w:rsid w:val="00AB0C37"/>
    <w:rsid w:val="00AB202D"/>
    <w:rsid w:val="00AB2615"/>
    <w:rsid w:val="00AB2A43"/>
    <w:rsid w:val="00AB2C6D"/>
    <w:rsid w:val="00AB33DE"/>
    <w:rsid w:val="00AB3544"/>
    <w:rsid w:val="00AB3F1A"/>
    <w:rsid w:val="00AB537A"/>
    <w:rsid w:val="00AB57BB"/>
    <w:rsid w:val="00AB64A6"/>
    <w:rsid w:val="00AB66D8"/>
    <w:rsid w:val="00AB68A0"/>
    <w:rsid w:val="00AB7A64"/>
    <w:rsid w:val="00AC0952"/>
    <w:rsid w:val="00AC0C7C"/>
    <w:rsid w:val="00AC14BC"/>
    <w:rsid w:val="00AC2335"/>
    <w:rsid w:val="00AC364A"/>
    <w:rsid w:val="00AC4066"/>
    <w:rsid w:val="00AC40EF"/>
    <w:rsid w:val="00AC4489"/>
    <w:rsid w:val="00AC44BD"/>
    <w:rsid w:val="00AC4D6B"/>
    <w:rsid w:val="00AC75AF"/>
    <w:rsid w:val="00AC784B"/>
    <w:rsid w:val="00AC7A15"/>
    <w:rsid w:val="00AD0C87"/>
    <w:rsid w:val="00AD0DE6"/>
    <w:rsid w:val="00AD13B7"/>
    <w:rsid w:val="00AD187B"/>
    <w:rsid w:val="00AD1B16"/>
    <w:rsid w:val="00AD29A4"/>
    <w:rsid w:val="00AD3329"/>
    <w:rsid w:val="00AD35C3"/>
    <w:rsid w:val="00AD3CB5"/>
    <w:rsid w:val="00AD42BB"/>
    <w:rsid w:val="00AD4676"/>
    <w:rsid w:val="00AD46DC"/>
    <w:rsid w:val="00AD4DB7"/>
    <w:rsid w:val="00AD4E31"/>
    <w:rsid w:val="00AD54BC"/>
    <w:rsid w:val="00AD550F"/>
    <w:rsid w:val="00AD633F"/>
    <w:rsid w:val="00AD6626"/>
    <w:rsid w:val="00AD6BA1"/>
    <w:rsid w:val="00AD6C5A"/>
    <w:rsid w:val="00AD6CD1"/>
    <w:rsid w:val="00AD71A6"/>
    <w:rsid w:val="00AD7407"/>
    <w:rsid w:val="00AD75A9"/>
    <w:rsid w:val="00AD7609"/>
    <w:rsid w:val="00AD7776"/>
    <w:rsid w:val="00AD77CD"/>
    <w:rsid w:val="00AD79F5"/>
    <w:rsid w:val="00AD7D90"/>
    <w:rsid w:val="00AE0D2A"/>
    <w:rsid w:val="00AE1256"/>
    <w:rsid w:val="00AE12E1"/>
    <w:rsid w:val="00AE1748"/>
    <w:rsid w:val="00AE2092"/>
    <w:rsid w:val="00AE2D45"/>
    <w:rsid w:val="00AE2E73"/>
    <w:rsid w:val="00AE3174"/>
    <w:rsid w:val="00AE326A"/>
    <w:rsid w:val="00AE369A"/>
    <w:rsid w:val="00AE3E32"/>
    <w:rsid w:val="00AE426F"/>
    <w:rsid w:val="00AE4371"/>
    <w:rsid w:val="00AE47D5"/>
    <w:rsid w:val="00AE47D6"/>
    <w:rsid w:val="00AE559E"/>
    <w:rsid w:val="00AE5907"/>
    <w:rsid w:val="00AE5BC0"/>
    <w:rsid w:val="00AE5E31"/>
    <w:rsid w:val="00AE692F"/>
    <w:rsid w:val="00AE76FA"/>
    <w:rsid w:val="00AE774B"/>
    <w:rsid w:val="00AF01A6"/>
    <w:rsid w:val="00AF0217"/>
    <w:rsid w:val="00AF0323"/>
    <w:rsid w:val="00AF27BF"/>
    <w:rsid w:val="00AF2AB0"/>
    <w:rsid w:val="00AF2B2C"/>
    <w:rsid w:val="00AF2B68"/>
    <w:rsid w:val="00AF2C07"/>
    <w:rsid w:val="00AF2FFC"/>
    <w:rsid w:val="00AF3BA1"/>
    <w:rsid w:val="00AF3FEE"/>
    <w:rsid w:val="00AF40A4"/>
    <w:rsid w:val="00AF415E"/>
    <w:rsid w:val="00AF41BF"/>
    <w:rsid w:val="00AF44BF"/>
    <w:rsid w:val="00AF4824"/>
    <w:rsid w:val="00AF4DD0"/>
    <w:rsid w:val="00AF4DF3"/>
    <w:rsid w:val="00AF552F"/>
    <w:rsid w:val="00AF5AF7"/>
    <w:rsid w:val="00AF5D0D"/>
    <w:rsid w:val="00AF6123"/>
    <w:rsid w:val="00AF698E"/>
    <w:rsid w:val="00AF6B9B"/>
    <w:rsid w:val="00AF7707"/>
    <w:rsid w:val="00AF7BF4"/>
    <w:rsid w:val="00AF7E1C"/>
    <w:rsid w:val="00B00297"/>
    <w:rsid w:val="00B002D3"/>
    <w:rsid w:val="00B0074F"/>
    <w:rsid w:val="00B00AFC"/>
    <w:rsid w:val="00B00BD7"/>
    <w:rsid w:val="00B011D6"/>
    <w:rsid w:val="00B02075"/>
    <w:rsid w:val="00B02C66"/>
    <w:rsid w:val="00B030D1"/>
    <w:rsid w:val="00B03927"/>
    <w:rsid w:val="00B044ED"/>
    <w:rsid w:val="00B045F2"/>
    <w:rsid w:val="00B0494F"/>
    <w:rsid w:val="00B04AED"/>
    <w:rsid w:val="00B04B5A"/>
    <w:rsid w:val="00B0540F"/>
    <w:rsid w:val="00B0566C"/>
    <w:rsid w:val="00B05F16"/>
    <w:rsid w:val="00B060C5"/>
    <w:rsid w:val="00B06293"/>
    <w:rsid w:val="00B0686F"/>
    <w:rsid w:val="00B06BC7"/>
    <w:rsid w:val="00B06C90"/>
    <w:rsid w:val="00B074E8"/>
    <w:rsid w:val="00B10402"/>
    <w:rsid w:val="00B10626"/>
    <w:rsid w:val="00B1099F"/>
    <w:rsid w:val="00B11251"/>
    <w:rsid w:val="00B115B8"/>
    <w:rsid w:val="00B11769"/>
    <w:rsid w:val="00B11ABA"/>
    <w:rsid w:val="00B11CE7"/>
    <w:rsid w:val="00B12D90"/>
    <w:rsid w:val="00B13AB7"/>
    <w:rsid w:val="00B13D7D"/>
    <w:rsid w:val="00B13EDD"/>
    <w:rsid w:val="00B16061"/>
    <w:rsid w:val="00B17543"/>
    <w:rsid w:val="00B176B4"/>
    <w:rsid w:val="00B179C4"/>
    <w:rsid w:val="00B20174"/>
    <w:rsid w:val="00B20195"/>
    <w:rsid w:val="00B2030D"/>
    <w:rsid w:val="00B204C3"/>
    <w:rsid w:val="00B207D3"/>
    <w:rsid w:val="00B20942"/>
    <w:rsid w:val="00B20F76"/>
    <w:rsid w:val="00B216C5"/>
    <w:rsid w:val="00B218EB"/>
    <w:rsid w:val="00B21B7F"/>
    <w:rsid w:val="00B220EA"/>
    <w:rsid w:val="00B226D7"/>
    <w:rsid w:val="00B230A6"/>
    <w:rsid w:val="00B23402"/>
    <w:rsid w:val="00B23C9D"/>
    <w:rsid w:val="00B23CC0"/>
    <w:rsid w:val="00B24CE1"/>
    <w:rsid w:val="00B251BC"/>
    <w:rsid w:val="00B254DE"/>
    <w:rsid w:val="00B256F5"/>
    <w:rsid w:val="00B257EF"/>
    <w:rsid w:val="00B2604C"/>
    <w:rsid w:val="00B2645B"/>
    <w:rsid w:val="00B26C31"/>
    <w:rsid w:val="00B26D30"/>
    <w:rsid w:val="00B27177"/>
    <w:rsid w:val="00B27C72"/>
    <w:rsid w:val="00B27C82"/>
    <w:rsid w:val="00B27CC3"/>
    <w:rsid w:val="00B3002C"/>
    <w:rsid w:val="00B3005F"/>
    <w:rsid w:val="00B30DE7"/>
    <w:rsid w:val="00B31602"/>
    <w:rsid w:val="00B316A0"/>
    <w:rsid w:val="00B31A19"/>
    <w:rsid w:val="00B31BED"/>
    <w:rsid w:val="00B327D8"/>
    <w:rsid w:val="00B32A40"/>
    <w:rsid w:val="00B340CD"/>
    <w:rsid w:val="00B3447B"/>
    <w:rsid w:val="00B34AB1"/>
    <w:rsid w:val="00B34D1E"/>
    <w:rsid w:val="00B35296"/>
    <w:rsid w:val="00B363F4"/>
    <w:rsid w:val="00B36649"/>
    <w:rsid w:val="00B36BA0"/>
    <w:rsid w:val="00B36E53"/>
    <w:rsid w:val="00B3782D"/>
    <w:rsid w:val="00B37A9B"/>
    <w:rsid w:val="00B40487"/>
    <w:rsid w:val="00B40633"/>
    <w:rsid w:val="00B408C2"/>
    <w:rsid w:val="00B40EB6"/>
    <w:rsid w:val="00B4125B"/>
    <w:rsid w:val="00B4125C"/>
    <w:rsid w:val="00B41DB1"/>
    <w:rsid w:val="00B41EED"/>
    <w:rsid w:val="00B422C5"/>
    <w:rsid w:val="00B42326"/>
    <w:rsid w:val="00B423AE"/>
    <w:rsid w:val="00B4290D"/>
    <w:rsid w:val="00B43251"/>
    <w:rsid w:val="00B435F8"/>
    <w:rsid w:val="00B43709"/>
    <w:rsid w:val="00B44521"/>
    <w:rsid w:val="00B44F52"/>
    <w:rsid w:val="00B468C1"/>
    <w:rsid w:val="00B46C7A"/>
    <w:rsid w:val="00B46E94"/>
    <w:rsid w:val="00B47170"/>
    <w:rsid w:val="00B47E21"/>
    <w:rsid w:val="00B47F76"/>
    <w:rsid w:val="00B5089D"/>
    <w:rsid w:val="00B50C94"/>
    <w:rsid w:val="00B51420"/>
    <w:rsid w:val="00B51EFB"/>
    <w:rsid w:val="00B52154"/>
    <w:rsid w:val="00B521E4"/>
    <w:rsid w:val="00B5252A"/>
    <w:rsid w:val="00B528D1"/>
    <w:rsid w:val="00B52A29"/>
    <w:rsid w:val="00B530FC"/>
    <w:rsid w:val="00B536D5"/>
    <w:rsid w:val="00B538A5"/>
    <w:rsid w:val="00B5398A"/>
    <w:rsid w:val="00B53FE5"/>
    <w:rsid w:val="00B5426C"/>
    <w:rsid w:val="00B54DF6"/>
    <w:rsid w:val="00B54E6A"/>
    <w:rsid w:val="00B55CD9"/>
    <w:rsid w:val="00B570E9"/>
    <w:rsid w:val="00B57294"/>
    <w:rsid w:val="00B577A2"/>
    <w:rsid w:val="00B578D7"/>
    <w:rsid w:val="00B57AB6"/>
    <w:rsid w:val="00B6060C"/>
    <w:rsid w:val="00B60A89"/>
    <w:rsid w:val="00B60B2A"/>
    <w:rsid w:val="00B60B34"/>
    <w:rsid w:val="00B60BC1"/>
    <w:rsid w:val="00B60F9E"/>
    <w:rsid w:val="00B61013"/>
    <w:rsid w:val="00B613E9"/>
    <w:rsid w:val="00B618CF"/>
    <w:rsid w:val="00B61B21"/>
    <w:rsid w:val="00B61D38"/>
    <w:rsid w:val="00B62114"/>
    <w:rsid w:val="00B62172"/>
    <w:rsid w:val="00B6224C"/>
    <w:rsid w:val="00B627EE"/>
    <w:rsid w:val="00B62934"/>
    <w:rsid w:val="00B63001"/>
    <w:rsid w:val="00B6319F"/>
    <w:rsid w:val="00B63ED6"/>
    <w:rsid w:val="00B64425"/>
    <w:rsid w:val="00B64749"/>
    <w:rsid w:val="00B64B13"/>
    <w:rsid w:val="00B64DCA"/>
    <w:rsid w:val="00B64F2E"/>
    <w:rsid w:val="00B655F0"/>
    <w:rsid w:val="00B65922"/>
    <w:rsid w:val="00B65A05"/>
    <w:rsid w:val="00B668C4"/>
    <w:rsid w:val="00B66FDF"/>
    <w:rsid w:val="00B679E4"/>
    <w:rsid w:val="00B67E11"/>
    <w:rsid w:val="00B70503"/>
    <w:rsid w:val="00B70E2B"/>
    <w:rsid w:val="00B71348"/>
    <w:rsid w:val="00B71574"/>
    <w:rsid w:val="00B7164C"/>
    <w:rsid w:val="00B71B77"/>
    <w:rsid w:val="00B7248C"/>
    <w:rsid w:val="00B73B5A"/>
    <w:rsid w:val="00B74B38"/>
    <w:rsid w:val="00B7500B"/>
    <w:rsid w:val="00B75AED"/>
    <w:rsid w:val="00B76938"/>
    <w:rsid w:val="00B77136"/>
    <w:rsid w:val="00B77213"/>
    <w:rsid w:val="00B77459"/>
    <w:rsid w:val="00B776FB"/>
    <w:rsid w:val="00B77D41"/>
    <w:rsid w:val="00B804D5"/>
    <w:rsid w:val="00B80527"/>
    <w:rsid w:val="00B80839"/>
    <w:rsid w:val="00B81613"/>
    <w:rsid w:val="00B8231C"/>
    <w:rsid w:val="00B8239B"/>
    <w:rsid w:val="00B826BC"/>
    <w:rsid w:val="00B829AB"/>
    <w:rsid w:val="00B82DB1"/>
    <w:rsid w:val="00B8311D"/>
    <w:rsid w:val="00B835BD"/>
    <w:rsid w:val="00B8372C"/>
    <w:rsid w:val="00B8420B"/>
    <w:rsid w:val="00B8421E"/>
    <w:rsid w:val="00B8439A"/>
    <w:rsid w:val="00B84417"/>
    <w:rsid w:val="00B84B45"/>
    <w:rsid w:val="00B84D42"/>
    <w:rsid w:val="00B85706"/>
    <w:rsid w:val="00B85DE4"/>
    <w:rsid w:val="00B8609B"/>
    <w:rsid w:val="00B86949"/>
    <w:rsid w:val="00B871DF"/>
    <w:rsid w:val="00B87A15"/>
    <w:rsid w:val="00B87BCB"/>
    <w:rsid w:val="00B87D2A"/>
    <w:rsid w:val="00B90644"/>
    <w:rsid w:val="00B907F5"/>
    <w:rsid w:val="00B90D56"/>
    <w:rsid w:val="00B91238"/>
    <w:rsid w:val="00B913DE"/>
    <w:rsid w:val="00B92085"/>
    <w:rsid w:val="00B92FB8"/>
    <w:rsid w:val="00B9303F"/>
    <w:rsid w:val="00B930CA"/>
    <w:rsid w:val="00B940CE"/>
    <w:rsid w:val="00B94D9F"/>
    <w:rsid w:val="00B94E0B"/>
    <w:rsid w:val="00B9599A"/>
    <w:rsid w:val="00B95A0D"/>
    <w:rsid w:val="00B95A38"/>
    <w:rsid w:val="00B95B06"/>
    <w:rsid w:val="00B95BBA"/>
    <w:rsid w:val="00B95F21"/>
    <w:rsid w:val="00B97B25"/>
    <w:rsid w:val="00B97C69"/>
    <w:rsid w:val="00B97CC4"/>
    <w:rsid w:val="00B97EE6"/>
    <w:rsid w:val="00BA07A8"/>
    <w:rsid w:val="00BA1656"/>
    <w:rsid w:val="00BA1DFA"/>
    <w:rsid w:val="00BA2180"/>
    <w:rsid w:val="00BA23E5"/>
    <w:rsid w:val="00BA3436"/>
    <w:rsid w:val="00BA39F7"/>
    <w:rsid w:val="00BA3BF8"/>
    <w:rsid w:val="00BA3FF5"/>
    <w:rsid w:val="00BA43EF"/>
    <w:rsid w:val="00BA442D"/>
    <w:rsid w:val="00BA4467"/>
    <w:rsid w:val="00BA56C5"/>
    <w:rsid w:val="00BA6CED"/>
    <w:rsid w:val="00BA6DF0"/>
    <w:rsid w:val="00BA720D"/>
    <w:rsid w:val="00BA7521"/>
    <w:rsid w:val="00BA759E"/>
    <w:rsid w:val="00BA7694"/>
    <w:rsid w:val="00BA79D8"/>
    <w:rsid w:val="00BA7E53"/>
    <w:rsid w:val="00BB04BB"/>
    <w:rsid w:val="00BB05A9"/>
    <w:rsid w:val="00BB06A5"/>
    <w:rsid w:val="00BB06CD"/>
    <w:rsid w:val="00BB0CB9"/>
    <w:rsid w:val="00BB0EDB"/>
    <w:rsid w:val="00BB1373"/>
    <w:rsid w:val="00BB178E"/>
    <w:rsid w:val="00BB21F7"/>
    <w:rsid w:val="00BB226D"/>
    <w:rsid w:val="00BB2BD9"/>
    <w:rsid w:val="00BB2CBC"/>
    <w:rsid w:val="00BB3AEA"/>
    <w:rsid w:val="00BB41FD"/>
    <w:rsid w:val="00BB49F6"/>
    <w:rsid w:val="00BB4DCF"/>
    <w:rsid w:val="00BB56EC"/>
    <w:rsid w:val="00BB5C9A"/>
    <w:rsid w:val="00BB5DCC"/>
    <w:rsid w:val="00BB5FA8"/>
    <w:rsid w:val="00BB7553"/>
    <w:rsid w:val="00BB76C4"/>
    <w:rsid w:val="00BB7C9D"/>
    <w:rsid w:val="00BC0859"/>
    <w:rsid w:val="00BC0B7C"/>
    <w:rsid w:val="00BC0CCE"/>
    <w:rsid w:val="00BC0E02"/>
    <w:rsid w:val="00BC12F5"/>
    <w:rsid w:val="00BC18A3"/>
    <w:rsid w:val="00BC1B09"/>
    <w:rsid w:val="00BC1E88"/>
    <w:rsid w:val="00BC23F0"/>
    <w:rsid w:val="00BC2B14"/>
    <w:rsid w:val="00BC2EB7"/>
    <w:rsid w:val="00BC2F13"/>
    <w:rsid w:val="00BC3435"/>
    <w:rsid w:val="00BC3809"/>
    <w:rsid w:val="00BC3DD1"/>
    <w:rsid w:val="00BC4114"/>
    <w:rsid w:val="00BC46A4"/>
    <w:rsid w:val="00BC4A25"/>
    <w:rsid w:val="00BC5381"/>
    <w:rsid w:val="00BC5469"/>
    <w:rsid w:val="00BC564B"/>
    <w:rsid w:val="00BC566A"/>
    <w:rsid w:val="00BC58A1"/>
    <w:rsid w:val="00BC6059"/>
    <w:rsid w:val="00BC62D9"/>
    <w:rsid w:val="00BC64A1"/>
    <w:rsid w:val="00BC67A4"/>
    <w:rsid w:val="00BC7441"/>
    <w:rsid w:val="00BC78C2"/>
    <w:rsid w:val="00BC78D0"/>
    <w:rsid w:val="00BC7C3D"/>
    <w:rsid w:val="00BD06F2"/>
    <w:rsid w:val="00BD0BFB"/>
    <w:rsid w:val="00BD0C37"/>
    <w:rsid w:val="00BD0E31"/>
    <w:rsid w:val="00BD1A2B"/>
    <w:rsid w:val="00BD2B71"/>
    <w:rsid w:val="00BD3D50"/>
    <w:rsid w:val="00BD4156"/>
    <w:rsid w:val="00BD55A8"/>
    <w:rsid w:val="00BD608F"/>
    <w:rsid w:val="00BD6257"/>
    <w:rsid w:val="00BD690E"/>
    <w:rsid w:val="00BD6C09"/>
    <w:rsid w:val="00BD6C33"/>
    <w:rsid w:val="00BD6E56"/>
    <w:rsid w:val="00BD76CE"/>
    <w:rsid w:val="00BD7938"/>
    <w:rsid w:val="00BD7A1F"/>
    <w:rsid w:val="00BE00C8"/>
    <w:rsid w:val="00BE0245"/>
    <w:rsid w:val="00BE0D8D"/>
    <w:rsid w:val="00BE1C68"/>
    <w:rsid w:val="00BE22C9"/>
    <w:rsid w:val="00BE25DB"/>
    <w:rsid w:val="00BE2B6E"/>
    <w:rsid w:val="00BE442A"/>
    <w:rsid w:val="00BE57E8"/>
    <w:rsid w:val="00BE5F04"/>
    <w:rsid w:val="00BE6609"/>
    <w:rsid w:val="00BE6ADE"/>
    <w:rsid w:val="00BE6D39"/>
    <w:rsid w:val="00BE70C8"/>
    <w:rsid w:val="00BE722C"/>
    <w:rsid w:val="00BE74A6"/>
    <w:rsid w:val="00BE79CD"/>
    <w:rsid w:val="00BE7BA6"/>
    <w:rsid w:val="00BE7CB9"/>
    <w:rsid w:val="00BF0501"/>
    <w:rsid w:val="00BF06E6"/>
    <w:rsid w:val="00BF108A"/>
    <w:rsid w:val="00BF110F"/>
    <w:rsid w:val="00BF2020"/>
    <w:rsid w:val="00BF223C"/>
    <w:rsid w:val="00BF22D3"/>
    <w:rsid w:val="00BF2588"/>
    <w:rsid w:val="00BF29BE"/>
    <w:rsid w:val="00BF2A6D"/>
    <w:rsid w:val="00BF2BFA"/>
    <w:rsid w:val="00BF2D13"/>
    <w:rsid w:val="00BF31F2"/>
    <w:rsid w:val="00BF3591"/>
    <w:rsid w:val="00BF369E"/>
    <w:rsid w:val="00BF37DD"/>
    <w:rsid w:val="00BF3A78"/>
    <w:rsid w:val="00BF415C"/>
    <w:rsid w:val="00BF452F"/>
    <w:rsid w:val="00BF4841"/>
    <w:rsid w:val="00BF4842"/>
    <w:rsid w:val="00BF5691"/>
    <w:rsid w:val="00BF579B"/>
    <w:rsid w:val="00BF5F05"/>
    <w:rsid w:val="00BF63CA"/>
    <w:rsid w:val="00BF64AD"/>
    <w:rsid w:val="00BF78C9"/>
    <w:rsid w:val="00BF79AB"/>
    <w:rsid w:val="00C00A34"/>
    <w:rsid w:val="00C00D4A"/>
    <w:rsid w:val="00C00DFF"/>
    <w:rsid w:val="00C0201A"/>
    <w:rsid w:val="00C02A05"/>
    <w:rsid w:val="00C02E7D"/>
    <w:rsid w:val="00C03395"/>
    <w:rsid w:val="00C03EC1"/>
    <w:rsid w:val="00C04566"/>
    <w:rsid w:val="00C04C9F"/>
    <w:rsid w:val="00C04F8C"/>
    <w:rsid w:val="00C052E6"/>
    <w:rsid w:val="00C059CC"/>
    <w:rsid w:val="00C05C55"/>
    <w:rsid w:val="00C05EC0"/>
    <w:rsid w:val="00C05FE0"/>
    <w:rsid w:val="00C0663A"/>
    <w:rsid w:val="00C1006B"/>
    <w:rsid w:val="00C10ACC"/>
    <w:rsid w:val="00C113A2"/>
    <w:rsid w:val="00C11CDD"/>
    <w:rsid w:val="00C11D27"/>
    <w:rsid w:val="00C12969"/>
    <w:rsid w:val="00C12FE6"/>
    <w:rsid w:val="00C13282"/>
    <w:rsid w:val="00C13B52"/>
    <w:rsid w:val="00C13C2D"/>
    <w:rsid w:val="00C14FF3"/>
    <w:rsid w:val="00C15880"/>
    <w:rsid w:val="00C15D93"/>
    <w:rsid w:val="00C160E0"/>
    <w:rsid w:val="00C169C2"/>
    <w:rsid w:val="00C20288"/>
    <w:rsid w:val="00C203A0"/>
    <w:rsid w:val="00C2092A"/>
    <w:rsid w:val="00C21320"/>
    <w:rsid w:val="00C21698"/>
    <w:rsid w:val="00C2252F"/>
    <w:rsid w:val="00C22A7F"/>
    <w:rsid w:val="00C22DBD"/>
    <w:rsid w:val="00C23018"/>
    <w:rsid w:val="00C23D89"/>
    <w:rsid w:val="00C2443A"/>
    <w:rsid w:val="00C249BF"/>
    <w:rsid w:val="00C24DCA"/>
    <w:rsid w:val="00C250E4"/>
    <w:rsid w:val="00C25575"/>
    <w:rsid w:val="00C255DB"/>
    <w:rsid w:val="00C25E0D"/>
    <w:rsid w:val="00C25E6E"/>
    <w:rsid w:val="00C26028"/>
    <w:rsid w:val="00C26420"/>
    <w:rsid w:val="00C2695A"/>
    <w:rsid w:val="00C26A2C"/>
    <w:rsid w:val="00C26A48"/>
    <w:rsid w:val="00C26AF7"/>
    <w:rsid w:val="00C27278"/>
    <w:rsid w:val="00C27692"/>
    <w:rsid w:val="00C27BD1"/>
    <w:rsid w:val="00C27C9D"/>
    <w:rsid w:val="00C27D18"/>
    <w:rsid w:val="00C3006A"/>
    <w:rsid w:val="00C30116"/>
    <w:rsid w:val="00C30808"/>
    <w:rsid w:val="00C30942"/>
    <w:rsid w:val="00C31935"/>
    <w:rsid w:val="00C31BE4"/>
    <w:rsid w:val="00C320FC"/>
    <w:rsid w:val="00C32C2A"/>
    <w:rsid w:val="00C32D46"/>
    <w:rsid w:val="00C3329D"/>
    <w:rsid w:val="00C34129"/>
    <w:rsid w:val="00C34EA1"/>
    <w:rsid w:val="00C35473"/>
    <w:rsid w:val="00C356C7"/>
    <w:rsid w:val="00C36217"/>
    <w:rsid w:val="00C36398"/>
    <w:rsid w:val="00C36500"/>
    <w:rsid w:val="00C36516"/>
    <w:rsid w:val="00C370F3"/>
    <w:rsid w:val="00C3720F"/>
    <w:rsid w:val="00C37214"/>
    <w:rsid w:val="00C3766F"/>
    <w:rsid w:val="00C377F2"/>
    <w:rsid w:val="00C37B7E"/>
    <w:rsid w:val="00C40637"/>
    <w:rsid w:val="00C4099E"/>
    <w:rsid w:val="00C40ED7"/>
    <w:rsid w:val="00C41021"/>
    <w:rsid w:val="00C4118F"/>
    <w:rsid w:val="00C413C0"/>
    <w:rsid w:val="00C415B0"/>
    <w:rsid w:val="00C41802"/>
    <w:rsid w:val="00C41979"/>
    <w:rsid w:val="00C42D64"/>
    <w:rsid w:val="00C4301E"/>
    <w:rsid w:val="00C4369F"/>
    <w:rsid w:val="00C43B0F"/>
    <w:rsid w:val="00C43C0B"/>
    <w:rsid w:val="00C43DD5"/>
    <w:rsid w:val="00C43E60"/>
    <w:rsid w:val="00C43F6B"/>
    <w:rsid w:val="00C4417E"/>
    <w:rsid w:val="00C444C6"/>
    <w:rsid w:val="00C450EB"/>
    <w:rsid w:val="00C451A5"/>
    <w:rsid w:val="00C452B4"/>
    <w:rsid w:val="00C453AC"/>
    <w:rsid w:val="00C4540A"/>
    <w:rsid w:val="00C45527"/>
    <w:rsid w:val="00C456E8"/>
    <w:rsid w:val="00C4584C"/>
    <w:rsid w:val="00C45B06"/>
    <w:rsid w:val="00C45BCA"/>
    <w:rsid w:val="00C46BBE"/>
    <w:rsid w:val="00C46CC5"/>
    <w:rsid w:val="00C46CDC"/>
    <w:rsid w:val="00C4732E"/>
    <w:rsid w:val="00C5089E"/>
    <w:rsid w:val="00C508A8"/>
    <w:rsid w:val="00C5091A"/>
    <w:rsid w:val="00C51038"/>
    <w:rsid w:val="00C516BF"/>
    <w:rsid w:val="00C517CE"/>
    <w:rsid w:val="00C51F68"/>
    <w:rsid w:val="00C51FB6"/>
    <w:rsid w:val="00C52301"/>
    <w:rsid w:val="00C5242A"/>
    <w:rsid w:val="00C5254F"/>
    <w:rsid w:val="00C52B16"/>
    <w:rsid w:val="00C52C05"/>
    <w:rsid w:val="00C533C3"/>
    <w:rsid w:val="00C53DE8"/>
    <w:rsid w:val="00C542AF"/>
    <w:rsid w:val="00C5511A"/>
    <w:rsid w:val="00C552D6"/>
    <w:rsid w:val="00C552EB"/>
    <w:rsid w:val="00C55A21"/>
    <w:rsid w:val="00C55B34"/>
    <w:rsid w:val="00C5624E"/>
    <w:rsid w:val="00C56B83"/>
    <w:rsid w:val="00C57011"/>
    <w:rsid w:val="00C574DE"/>
    <w:rsid w:val="00C5754C"/>
    <w:rsid w:val="00C57785"/>
    <w:rsid w:val="00C57A5E"/>
    <w:rsid w:val="00C600EC"/>
    <w:rsid w:val="00C6038D"/>
    <w:rsid w:val="00C6138C"/>
    <w:rsid w:val="00C61909"/>
    <w:rsid w:val="00C61DBE"/>
    <w:rsid w:val="00C624B7"/>
    <w:rsid w:val="00C62E55"/>
    <w:rsid w:val="00C633F6"/>
    <w:rsid w:val="00C63FDA"/>
    <w:rsid w:val="00C644E2"/>
    <w:rsid w:val="00C64CC9"/>
    <w:rsid w:val="00C65AD0"/>
    <w:rsid w:val="00C66D5C"/>
    <w:rsid w:val="00C6781E"/>
    <w:rsid w:val="00C703ED"/>
    <w:rsid w:val="00C70A15"/>
    <w:rsid w:val="00C70C15"/>
    <w:rsid w:val="00C70FE0"/>
    <w:rsid w:val="00C711E4"/>
    <w:rsid w:val="00C7158C"/>
    <w:rsid w:val="00C71658"/>
    <w:rsid w:val="00C72284"/>
    <w:rsid w:val="00C7249B"/>
    <w:rsid w:val="00C724EA"/>
    <w:rsid w:val="00C72B6E"/>
    <w:rsid w:val="00C72C74"/>
    <w:rsid w:val="00C73024"/>
    <w:rsid w:val="00C73421"/>
    <w:rsid w:val="00C73AA6"/>
    <w:rsid w:val="00C73D07"/>
    <w:rsid w:val="00C73E68"/>
    <w:rsid w:val="00C74C90"/>
    <w:rsid w:val="00C76220"/>
    <w:rsid w:val="00C76B80"/>
    <w:rsid w:val="00C77922"/>
    <w:rsid w:val="00C77982"/>
    <w:rsid w:val="00C77E4B"/>
    <w:rsid w:val="00C806B3"/>
    <w:rsid w:val="00C80FB6"/>
    <w:rsid w:val="00C81186"/>
    <w:rsid w:val="00C81464"/>
    <w:rsid w:val="00C815B5"/>
    <w:rsid w:val="00C81638"/>
    <w:rsid w:val="00C817B0"/>
    <w:rsid w:val="00C81934"/>
    <w:rsid w:val="00C81F71"/>
    <w:rsid w:val="00C82366"/>
    <w:rsid w:val="00C82B7D"/>
    <w:rsid w:val="00C8302A"/>
    <w:rsid w:val="00C83392"/>
    <w:rsid w:val="00C836F7"/>
    <w:rsid w:val="00C84093"/>
    <w:rsid w:val="00C840F1"/>
    <w:rsid w:val="00C843DF"/>
    <w:rsid w:val="00C84E8A"/>
    <w:rsid w:val="00C85220"/>
    <w:rsid w:val="00C85337"/>
    <w:rsid w:val="00C854BC"/>
    <w:rsid w:val="00C855E1"/>
    <w:rsid w:val="00C86059"/>
    <w:rsid w:val="00C86D42"/>
    <w:rsid w:val="00C87A10"/>
    <w:rsid w:val="00C87B09"/>
    <w:rsid w:val="00C90B7E"/>
    <w:rsid w:val="00C90BB0"/>
    <w:rsid w:val="00C90BB9"/>
    <w:rsid w:val="00C9130A"/>
    <w:rsid w:val="00C91462"/>
    <w:rsid w:val="00C91718"/>
    <w:rsid w:val="00C91ADF"/>
    <w:rsid w:val="00C924D8"/>
    <w:rsid w:val="00C9267D"/>
    <w:rsid w:val="00C92AFB"/>
    <w:rsid w:val="00C92D9F"/>
    <w:rsid w:val="00C92DA5"/>
    <w:rsid w:val="00C93178"/>
    <w:rsid w:val="00C9359F"/>
    <w:rsid w:val="00C93845"/>
    <w:rsid w:val="00C93D94"/>
    <w:rsid w:val="00C948FC"/>
    <w:rsid w:val="00C9493A"/>
    <w:rsid w:val="00C949B3"/>
    <w:rsid w:val="00C94B9D"/>
    <w:rsid w:val="00C95EB5"/>
    <w:rsid w:val="00C96051"/>
    <w:rsid w:val="00C96302"/>
    <w:rsid w:val="00C966E5"/>
    <w:rsid w:val="00C96A42"/>
    <w:rsid w:val="00C96E38"/>
    <w:rsid w:val="00C9761A"/>
    <w:rsid w:val="00C97D35"/>
    <w:rsid w:val="00CA08A4"/>
    <w:rsid w:val="00CA0CCA"/>
    <w:rsid w:val="00CA1330"/>
    <w:rsid w:val="00CA142D"/>
    <w:rsid w:val="00CA26F4"/>
    <w:rsid w:val="00CA3146"/>
    <w:rsid w:val="00CA36C7"/>
    <w:rsid w:val="00CA41DA"/>
    <w:rsid w:val="00CA4849"/>
    <w:rsid w:val="00CA48F0"/>
    <w:rsid w:val="00CA4E53"/>
    <w:rsid w:val="00CA57D1"/>
    <w:rsid w:val="00CA596A"/>
    <w:rsid w:val="00CA5D25"/>
    <w:rsid w:val="00CA65DB"/>
    <w:rsid w:val="00CA6D26"/>
    <w:rsid w:val="00CA6D65"/>
    <w:rsid w:val="00CA70B3"/>
    <w:rsid w:val="00CA73B3"/>
    <w:rsid w:val="00CA759B"/>
    <w:rsid w:val="00CB020D"/>
    <w:rsid w:val="00CB0219"/>
    <w:rsid w:val="00CB04ED"/>
    <w:rsid w:val="00CB0A40"/>
    <w:rsid w:val="00CB0C4E"/>
    <w:rsid w:val="00CB0D04"/>
    <w:rsid w:val="00CB0D12"/>
    <w:rsid w:val="00CB1303"/>
    <w:rsid w:val="00CB132B"/>
    <w:rsid w:val="00CB1378"/>
    <w:rsid w:val="00CB1437"/>
    <w:rsid w:val="00CB16CC"/>
    <w:rsid w:val="00CB1CF9"/>
    <w:rsid w:val="00CB1D13"/>
    <w:rsid w:val="00CB1DF5"/>
    <w:rsid w:val="00CB2204"/>
    <w:rsid w:val="00CB23ED"/>
    <w:rsid w:val="00CB2C96"/>
    <w:rsid w:val="00CB2F30"/>
    <w:rsid w:val="00CB3FE9"/>
    <w:rsid w:val="00CB4500"/>
    <w:rsid w:val="00CB451E"/>
    <w:rsid w:val="00CB471A"/>
    <w:rsid w:val="00CB4732"/>
    <w:rsid w:val="00CB49F6"/>
    <w:rsid w:val="00CB522A"/>
    <w:rsid w:val="00CB6227"/>
    <w:rsid w:val="00CB63A5"/>
    <w:rsid w:val="00CB679C"/>
    <w:rsid w:val="00CB6B5B"/>
    <w:rsid w:val="00CB6B79"/>
    <w:rsid w:val="00CB7236"/>
    <w:rsid w:val="00CB7A57"/>
    <w:rsid w:val="00CC05CE"/>
    <w:rsid w:val="00CC0676"/>
    <w:rsid w:val="00CC0BDA"/>
    <w:rsid w:val="00CC0C55"/>
    <w:rsid w:val="00CC1277"/>
    <w:rsid w:val="00CC22A5"/>
    <w:rsid w:val="00CC2535"/>
    <w:rsid w:val="00CC25F9"/>
    <w:rsid w:val="00CC26DC"/>
    <w:rsid w:val="00CC2AD8"/>
    <w:rsid w:val="00CC2E79"/>
    <w:rsid w:val="00CC2F1C"/>
    <w:rsid w:val="00CC2F73"/>
    <w:rsid w:val="00CC302D"/>
    <w:rsid w:val="00CC35D3"/>
    <w:rsid w:val="00CC360B"/>
    <w:rsid w:val="00CC3BC5"/>
    <w:rsid w:val="00CC3C58"/>
    <w:rsid w:val="00CC40F9"/>
    <w:rsid w:val="00CC4B1D"/>
    <w:rsid w:val="00CC4C40"/>
    <w:rsid w:val="00CC4F97"/>
    <w:rsid w:val="00CC52CD"/>
    <w:rsid w:val="00CC5934"/>
    <w:rsid w:val="00CC59F8"/>
    <w:rsid w:val="00CC7137"/>
    <w:rsid w:val="00CD0192"/>
    <w:rsid w:val="00CD1593"/>
    <w:rsid w:val="00CD19DD"/>
    <w:rsid w:val="00CD1CF2"/>
    <w:rsid w:val="00CD1DA4"/>
    <w:rsid w:val="00CD1E4D"/>
    <w:rsid w:val="00CD207C"/>
    <w:rsid w:val="00CD2148"/>
    <w:rsid w:val="00CD251D"/>
    <w:rsid w:val="00CD266F"/>
    <w:rsid w:val="00CD2A7B"/>
    <w:rsid w:val="00CD326E"/>
    <w:rsid w:val="00CD33F2"/>
    <w:rsid w:val="00CD362F"/>
    <w:rsid w:val="00CD3738"/>
    <w:rsid w:val="00CD3B96"/>
    <w:rsid w:val="00CD3C2A"/>
    <w:rsid w:val="00CD427F"/>
    <w:rsid w:val="00CD4624"/>
    <w:rsid w:val="00CD4E17"/>
    <w:rsid w:val="00CD52B0"/>
    <w:rsid w:val="00CD5DE9"/>
    <w:rsid w:val="00CD695E"/>
    <w:rsid w:val="00CD70A8"/>
    <w:rsid w:val="00CD7302"/>
    <w:rsid w:val="00CD79E6"/>
    <w:rsid w:val="00CE0C28"/>
    <w:rsid w:val="00CE12D6"/>
    <w:rsid w:val="00CE1EBA"/>
    <w:rsid w:val="00CE1EF2"/>
    <w:rsid w:val="00CE254D"/>
    <w:rsid w:val="00CE3CD7"/>
    <w:rsid w:val="00CE3DF4"/>
    <w:rsid w:val="00CE53D2"/>
    <w:rsid w:val="00CE6059"/>
    <w:rsid w:val="00CE6152"/>
    <w:rsid w:val="00CE62E0"/>
    <w:rsid w:val="00CE6351"/>
    <w:rsid w:val="00CE643C"/>
    <w:rsid w:val="00CE670E"/>
    <w:rsid w:val="00CE67D1"/>
    <w:rsid w:val="00CE71A8"/>
    <w:rsid w:val="00CE71E1"/>
    <w:rsid w:val="00CE7417"/>
    <w:rsid w:val="00CE766B"/>
    <w:rsid w:val="00CE7693"/>
    <w:rsid w:val="00CE784D"/>
    <w:rsid w:val="00CF0497"/>
    <w:rsid w:val="00CF04EE"/>
    <w:rsid w:val="00CF0B18"/>
    <w:rsid w:val="00CF0C63"/>
    <w:rsid w:val="00CF0C8D"/>
    <w:rsid w:val="00CF0CFB"/>
    <w:rsid w:val="00CF0D86"/>
    <w:rsid w:val="00CF0EA0"/>
    <w:rsid w:val="00CF1431"/>
    <w:rsid w:val="00CF1B0F"/>
    <w:rsid w:val="00CF22F1"/>
    <w:rsid w:val="00CF24A1"/>
    <w:rsid w:val="00CF3381"/>
    <w:rsid w:val="00CF3BB6"/>
    <w:rsid w:val="00CF4126"/>
    <w:rsid w:val="00CF4AA7"/>
    <w:rsid w:val="00CF4C12"/>
    <w:rsid w:val="00CF4D7E"/>
    <w:rsid w:val="00CF5521"/>
    <w:rsid w:val="00CF56BA"/>
    <w:rsid w:val="00CF59D9"/>
    <w:rsid w:val="00CF6978"/>
    <w:rsid w:val="00CF6EEC"/>
    <w:rsid w:val="00CF7036"/>
    <w:rsid w:val="00CF74AA"/>
    <w:rsid w:val="00CF767F"/>
    <w:rsid w:val="00CF7AD6"/>
    <w:rsid w:val="00CF7CF3"/>
    <w:rsid w:val="00CF7D14"/>
    <w:rsid w:val="00CF7D51"/>
    <w:rsid w:val="00CF7DEC"/>
    <w:rsid w:val="00D00298"/>
    <w:rsid w:val="00D01276"/>
    <w:rsid w:val="00D01473"/>
    <w:rsid w:val="00D01B56"/>
    <w:rsid w:val="00D01C04"/>
    <w:rsid w:val="00D01CA7"/>
    <w:rsid w:val="00D01E26"/>
    <w:rsid w:val="00D02268"/>
    <w:rsid w:val="00D02F9F"/>
    <w:rsid w:val="00D0379F"/>
    <w:rsid w:val="00D037C7"/>
    <w:rsid w:val="00D03C68"/>
    <w:rsid w:val="00D04115"/>
    <w:rsid w:val="00D046F1"/>
    <w:rsid w:val="00D05B89"/>
    <w:rsid w:val="00D064C1"/>
    <w:rsid w:val="00D06607"/>
    <w:rsid w:val="00D069C8"/>
    <w:rsid w:val="00D07381"/>
    <w:rsid w:val="00D07E56"/>
    <w:rsid w:val="00D100EE"/>
    <w:rsid w:val="00D104FA"/>
    <w:rsid w:val="00D10C2F"/>
    <w:rsid w:val="00D10CB1"/>
    <w:rsid w:val="00D1103D"/>
    <w:rsid w:val="00D1122E"/>
    <w:rsid w:val="00D116DC"/>
    <w:rsid w:val="00D11DDB"/>
    <w:rsid w:val="00D1277E"/>
    <w:rsid w:val="00D12B90"/>
    <w:rsid w:val="00D13054"/>
    <w:rsid w:val="00D13AFA"/>
    <w:rsid w:val="00D13BCE"/>
    <w:rsid w:val="00D143D1"/>
    <w:rsid w:val="00D15A2C"/>
    <w:rsid w:val="00D15ABD"/>
    <w:rsid w:val="00D15BD9"/>
    <w:rsid w:val="00D15C3A"/>
    <w:rsid w:val="00D16802"/>
    <w:rsid w:val="00D16D12"/>
    <w:rsid w:val="00D17D82"/>
    <w:rsid w:val="00D20C97"/>
    <w:rsid w:val="00D2104B"/>
    <w:rsid w:val="00D223CC"/>
    <w:rsid w:val="00D227D4"/>
    <w:rsid w:val="00D22822"/>
    <w:rsid w:val="00D22D66"/>
    <w:rsid w:val="00D22F31"/>
    <w:rsid w:val="00D22F63"/>
    <w:rsid w:val="00D2310C"/>
    <w:rsid w:val="00D232A6"/>
    <w:rsid w:val="00D23367"/>
    <w:rsid w:val="00D2397B"/>
    <w:rsid w:val="00D23DFC"/>
    <w:rsid w:val="00D24052"/>
    <w:rsid w:val="00D24292"/>
    <w:rsid w:val="00D24335"/>
    <w:rsid w:val="00D24488"/>
    <w:rsid w:val="00D24680"/>
    <w:rsid w:val="00D246CF"/>
    <w:rsid w:val="00D24913"/>
    <w:rsid w:val="00D24EAB"/>
    <w:rsid w:val="00D250DA"/>
    <w:rsid w:val="00D25378"/>
    <w:rsid w:val="00D2569E"/>
    <w:rsid w:val="00D25B05"/>
    <w:rsid w:val="00D25BF4"/>
    <w:rsid w:val="00D25F9C"/>
    <w:rsid w:val="00D263E9"/>
    <w:rsid w:val="00D2669D"/>
    <w:rsid w:val="00D267A5"/>
    <w:rsid w:val="00D2699F"/>
    <w:rsid w:val="00D27E91"/>
    <w:rsid w:val="00D30BD2"/>
    <w:rsid w:val="00D31045"/>
    <w:rsid w:val="00D312DE"/>
    <w:rsid w:val="00D31C4C"/>
    <w:rsid w:val="00D3267C"/>
    <w:rsid w:val="00D329BC"/>
    <w:rsid w:val="00D33253"/>
    <w:rsid w:val="00D34156"/>
    <w:rsid w:val="00D347B7"/>
    <w:rsid w:val="00D34989"/>
    <w:rsid w:val="00D34AF6"/>
    <w:rsid w:val="00D34B4B"/>
    <w:rsid w:val="00D3565B"/>
    <w:rsid w:val="00D35873"/>
    <w:rsid w:val="00D35C29"/>
    <w:rsid w:val="00D35C8D"/>
    <w:rsid w:val="00D35D58"/>
    <w:rsid w:val="00D35F5F"/>
    <w:rsid w:val="00D36037"/>
    <w:rsid w:val="00D362DD"/>
    <w:rsid w:val="00D3644E"/>
    <w:rsid w:val="00D36F24"/>
    <w:rsid w:val="00D374C1"/>
    <w:rsid w:val="00D37860"/>
    <w:rsid w:val="00D40431"/>
    <w:rsid w:val="00D41939"/>
    <w:rsid w:val="00D41BFA"/>
    <w:rsid w:val="00D41D5C"/>
    <w:rsid w:val="00D41EE2"/>
    <w:rsid w:val="00D41F70"/>
    <w:rsid w:val="00D4249C"/>
    <w:rsid w:val="00D42511"/>
    <w:rsid w:val="00D42639"/>
    <w:rsid w:val="00D42806"/>
    <w:rsid w:val="00D42940"/>
    <w:rsid w:val="00D42DFA"/>
    <w:rsid w:val="00D42E6D"/>
    <w:rsid w:val="00D43CF5"/>
    <w:rsid w:val="00D43F29"/>
    <w:rsid w:val="00D43FA9"/>
    <w:rsid w:val="00D4405A"/>
    <w:rsid w:val="00D444C5"/>
    <w:rsid w:val="00D445C9"/>
    <w:rsid w:val="00D446F7"/>
    <w:rsid w:val="00D44E39"/>
    <w:rsid w:val="00D4579C"/>
    <w:rsid w:val="00D46124"/>
    <w:rsid w:val="00D46A45"/>
    <w:rsid w:val="00D46AC7"/>
    <w:rsid w:val="00D47146"/>
    <w:rsid w:val="00D472C1"/>
    <w:rsid w:val="00D47638"/>
    <w:rsid w:val="00D47B92"/>
    <w:rsid w:val="00D5060F"/>
    <w:rsid w:val="00D5067C"/>
    <w:rsid w:val="00D50971"/>
    <w:rsid w:val="00D52805"/>
    <w:rsid w:val="00D52FD5"/>
    <w:rsid w:val="00D53123"/>
    <w:rsid w:val="00D5378D"/>
    <w:rsid w:val="00D53815"/>
    <w:rsid w:val="00D53E4E"/>
    <w:rsid w:val="00D53EC2"/>
    <w:rsid w:val="00D54258"/>
    <w:rsid w:val="00D549FA"/>
    <w:rsid w:val="00D54DAB"/>
    <w:rsid w:val="00D556A7"/>
    <w:rsid w:val="00D55C6F"/>
    <w:rsid w:val="00D55DD4"/>
    <w:rsid w:val="00D56556"/>
    <w:rsid w:val="00D57158"/>
    <w:rsid w:val="00D57708"/>
    <w:rsid w:val="00D57A41"/>
    <w:rsid w:val="00D57D89"/>
    <w:rsid w:val="00D604E4"/>
    <w:rsid w:val="00D616CC"/>
    <w:rsid w:val="00D61A39"/>
    <w:rsid w:val="00D61A46"/>
    <w:rsid w:val="00D61A89"/>
    <w:rsid w:val="00D61D1B"/>
    <w:rsid w:val="00D62798"/>
    <w:rsid w:val="00D6291E"/>
    <w:rsid w:val="00D6331A"/>
    <w:rsid w:val="00D63908"/>
    <w:rsid w:val="00D63B4B"/>
    <w:rsid w:val="00D645BC"/>
    <w:rsid w:val="00D64D16"/>
    <w:rsid w:val="00D64F47"/>
    <w:rsid w:val="00D65310"/>
    <w:rsid w:val="00D65353"/>
    <w:rsid w:val="00D66005"/>
    <w:rsid w:val="00D6651A"/>
    <w:rsid w:val="00D670B9"/>
    <w:rsid w:val="00D6759F"/>
    <w:rsid w:val="00D6794B"/>
    <w:rsid w:val="00D67960"/>
    <w:rsid w:val="00D7071F"/>
    <w:rsid w:val="00D70A80"/>
    <w:rsid w:val="00D70C12"/>
    <w:rsid w:val="00D70EFA"/>
    <w:rsid w:val="00D71705"/>
    <w:rsid w:val="00D71B19"/>
    <w:rsid w:val="00D721C4"/>
    <w:rsid w:val="00D72464"/>
    <w:rsid w:val="00D724EB"/>
    <w:rsid w:val="00D72969"/>
    <w:rsid w:val="00D732F3"/>
    <w:rsid w:val="00D7366C"/>
    <w:rsid w:val="00D747B8"/>
    <w:rsid w:val="00D75087"/>
    <w:rsid w:val="00D751AA"/>
    <w:rsid w:val="00D7551A"/>
    <w:rsid w:val="00D75726"/>
    <w:rsid w:val="00D762CA"/>
    <w:rsid w:val="00D76450"/>
    <w:rsid w:val="00D7654C"/>
    <w:rsid w:val="00D777D5"/>
    <w:rsid w:val="00D802AA"/>
    <w:rsid w:val="00D80551"/>
    <w:rsid w:val="00D8080D"/>
    <w:rsid w:val="00D81545"/>
    <w:rsid w:val="00D81671"/>
    <w:rsid w:val="00D8252E"/>
    <w:rsid w:val="00D82AC2"/>
    <w:rsid w:val="00D82B7F"/>
    <w:rsid w:val="00D83CD4"/>
    <w:rsid w:val="00D83DF0"/>
    <w:rsid w:val="00D840B9"/>
    <w:rsid w:val="00D8487A"/>
    <w:rsid w:val="00D848A7"/>
    <w:rsid w:val="00D84B2F"/>
    <w:rsid w:val="00D84DE2"/>
    <w:rsid w:val="00D85CBF"/>
    <w:rsid w:val="00D8639E"/>
    <w:rsid w:val="00D863F1"/>
    <w:rsid w:val="00D86791"/>
    <w:rsid w:val="00D86AD6"/>
    <w:rsid w:val="00D876B1"/>
    <w:rsid w:val="00D87E56"/>
    <w:rsid w:val="00D9025D"/>
    <w:rsid w:val="00D90294"/>
    <w:rsid w:val="00D9052D"/>
    <w:rsid w:val="00D9096C"/>
    <w:rsid w:val="00D91009"/>
    <w:rsid w:val="00D9143B"/>
    <w:rsid w:val="00D92CF8"/>
    <w:rsid w:val="00D9499C"/>
    <w:rsid w:val="00D94CF9"/>
    <w:rsid w:val="00D9525A"/>
    <w:rsid w:val="00D95978"/>
    <w:rsid w:val="00D95C9C"/>
    <w:rsid w:val="00D95E4A"/>
    <w:rsid w:val="00D96406"/>
    <w:rsid w:val="00D9689A"/>
    <w:rsid w:val="00D96BE4"/>
    <w:rsid w:val="00D96FBC"/>
    <w:rsid w:val="00D97756"/>
    <w:rsid w:val="00D97947"/>
    <w:rsid w:val="00D97CC8"/>
    <w:rsid w:val="00DA0127"/>
    <w:rsid w:val="00DA0398"/>
    <w:rsid w:val="00DA0D4E"/>
    <w:rsid w:val="00DA1538"/>
    <w:rsid w:val="00DA1CC3"/>
    <w:rsid w:val="00DA1EF5"/>
    <w:rsid w:val="00DA2764"/>
    <w:rsid w:val="00DA344E"/>
    <w:rsid w:val="00DA38F0"/>
    <w:rsid w:val="00DA3AB0"/>
    <w:rsid w:val="00DA3C43"/>
    <w:rsid w:val="00DA3C58"/>
    <w:rsid w:val="00DA3F5C"/>
    <w:rsid w:val="00DA4C01"/>
    <w:rsid w:val="00DA5C91"/>
    <w:rsid w:val="00DA5FB8"/>
    <w:rsid w:val="00DA6861"/>
    <w:rsid w:val="00DA6917"/>
    <w:rsid w:val="00DA6B87"/>
    <w:rsid w:val="00DA797A"/>
    <w:rsid w:val="00DA7D1C"/>
    <w:rsid w:val="00DA7DC5"/>
    <w:rsid w:val="00DB0D19"/>
    <w:rsid w:val="00DB0F58"/>
    <w:rsid w:val="00DB0FBE"/>
    <w:rsid w:val="00DB1A53"/>
    <w:rsid w:val="00DB1AA8"/>
    <w:rsid w:val="00DB1B37"/>
    <w:rsid w:val="00DB1F63"/>
    <w:rsid w:val="00DB218F"/>
    <w:rsid w:val="00DB24EF"/>
    <w:rsid w:val="00DB260E"/>
    <w:rsid w:val="00DB2F2D"/>
    <w:rsid w:val="00DB371A"/>
    <w:rsid w:val="00DB3938"/>
    <w:rsid w:val="00DB4005"/>
    <w:rsid w:val="00DB47E3"/>
    <w:rsid w:val="00DB487E"/>
    <w:rsid w:val="00DB48CB"/>
    <w:rsid w:val="00DB4CC2"/>
    <w:rsid w:val="00DB5373"/>
    <w:rsid w:val="00DB56A3"/>
    <w:rsid w:val="00DB634A"/>
    <w:rsid w:val="00DB63C8"/>
    <w:rsid w:val="00DB64C1"/>
    <w:rsid w:val="00DB69D5"/>
    <w:rsid w:val="00DB6A15"/>
    <w:rsid w:val="00DB6A27"/>
    <w:rsid w:val="00DB6E1E"/>
    <w:rsid w:val="00DB7820"/>
    <w:rsid w:val="00DB7DE2"/>
    <w:rsid w:val="00DC01AF"/>
    <w:rsid w:val="00DC025C"/>
    <w:rsid w:val="00DC0296"/>
    <w:rsid w:val="00DC0A3E"/>
    <w:rsid w:val="00DC1268"/>
    <w:rsid w:val="00DC1641"/>
    <w:rsid w:val="00DC1E16"/>
    <w:rsid w:val="00DC260F"/>
    <w:rsid w:val="00DC3677"/>
    <w:rsid w:val="00DC379F"/>
    <w:rsid w:val="00DC3960"/>
    <w:rsid w:val="00DC3A3F"/>
    <w:rsid w:val="00DC3B78"/>
    <w:rsid w:val="00DC3C05"/>
    <w:rsid w:val="00DC3F10"/>
    <w:rsid w:val="00DC4098"/>
    <w:rsid w:val="00DC449C"/>
    <w:rsid w:val="00DC478B"/>
    <w:rsid w:val="00DC4B12"/>
    <w:rsid w:val="00DC4C60"/>
    <w:rsid w:val="00DC56AA"/>
    <w:rsid w:val="00DC576C"/>
    <w:rsid w:val="00DC59AC"/>
    <w:rsid w:val="00DC60B1"/>
    <w:rsid w:val="00DC622C"/>
    <w:rsid w:val="00DC667E"/>
    <w:rsid w:val="00DC6A21"/>
    <w:rsid w:val="00DC75F0"/>
    <w:rsid w:val="00DC7BC2"/>
    <w:rsid w:val="00DD008C"/>
    <w:rsid w:val="00DD084C"/>
    <w:rsid w:val="00DD0E76"/>
    <w:rsid w:val="00DD0F45"/>
    <w:rsid w:val="00DD12E1"/>
    <w:rsid w:val="00DD13B3"/>
    <w:rsid w:val="00DD14A8"/>
    <w:rsid w:val="00DD18BE"/>
    <w:rsid w:val="00DD1DF9"/>
    <w:rsid w:val="00DD2A3A"/>
    <w:rsid w:val="00DD2FE8"/>
    <w:rsid w:val="00DD32D5"/>
    <w:rsid w:val="00DD3313"/>
    <w:rsid w:val="00DD3336"/>
    <w:rsid w:val="00DD33CF"/>
    <w:rsid w:val="00DD3DA1"/>
    <w:rsid w:val="00DD3F4E"/>
    <w:rsid w:val="00DD4B50"/>
    <w:rsid w:val="00DD4E7E"/>
    <w:rsid w:val="00DD5256"/>
    <w:rsid w:val="00DD5317"/>
    <w:rsid w:val="00DD5398"/>
    <w:rsid w:val="00DD5968"/>
    <w:rsid w:val="00DD5C06"/>
    <w:rsid w:val="00DD5E2E"/>
    <w:rsid w:val="00DD689A"/>
    <w:rsid w:val="00DD6DB4"/>
    <w:rsid w:val="00DD7446"/>
    <w:rsid w:val="00DD7F5A"/>
    <w:rsid w:val="00DE03C3"/>
    <w:rsid w:val="00DE05B1"/>
    <w:rsid w:val="00DE0F86"/>
    <w:rsid w:val="00DE1CCE"/>
    <w:rsid w:val="00DE2BB0"/>
    <w:rsid w:val="00DE2CF8"/>
    <w:rsid w:val="00DE2F6C"/>
    <w:rsid w:val="00DE3AF4"/>
    <w:rsid w:val="00DE3E8A"/>
    <w:rsid w:val="00DE4517"/>
    <w:rsid w:val="00DE4C1B"/>
    <w:rsid w:val="00DE512E"/>
    <w:rsid w:val="00DE563F"/>
    <w:rsid w:val="00DE5941"/>
    <w:rsid w:val="00DE5974"/>
    <w:rsid w:val="00DE5A77"/>
    <w:rsid w:val="00DE6664"/>
    <w:rsid w:val="00DE6AEC"/>
    <w:rsid w:val="00DE6CA6"/>
    <w:rsid w:val="00DE6FE9"/>
    <w:rsid w:val="00DE77E1"/>
    <w:rsid w:val="00DE7DED"/>
    <w:rsid w:val="00DF020F"/>
    <w:rsid w:val="00DF041D"/>
    <w:rsid w:val="00DF13D6"/>
    <w:rsid w:val="00DF22E7"/>
    <w:rsid w:val="00DF2315"/>
    <w:rsid w:val="00DF24DE"/>
    <w:rsid w:val="00DF2818"/>
    <w:rsid w:val="00DF2D9B"/>
    <w:rsid w:val="00DF3257"/>
    <w:rsid w:val="00DF34CA"/>
    <w:rsid w:val="00DF363A"/>
    <w:rsid w:val="00DF3670"/>
    <w:rsid w:val="00DF3A05"/>
    <w:rsid w:val="00DF3A16"/>
    <w:rsid w:val="00DF4322"/>
    <w:rsid w:val="00DF46E4"/>
    <w:rsid w:val="00DF48BB"/>
    <w:rsid w:val="00DF4BCE"/>
    <w:rsid w:val="00DF4CDA"/>
    <w:rsid w:val="00DF5342"/>
    <w:rsid w:val="00DF5396"/>
    <w:rsid w:val="00DF54A6"/>
    <w:rsid w:val="00DF5BEA"/>
    <w:rsid w:val="00DF604D"/>
    <w:rsid w:val="00DF6058"/>
    <w:rsid w:val="00DF6325"/>
    <w:rsid w:val="00DF6977"/>
    <w:rsid w:val="00DF7B5F"/>
    <w:rsid w:val="00E0011D"/>
    <w:rsid w:val="00E00131"/>
    <w:rsid w:val="00E00155"/>
    <w:rsid w:val="00E003E5"/>
    <w:rsid w:val="00E00A50"/>
    <w:rsid w:val="00E00C0C"/>
    <w:rsid w:val="00E00C43"/>
    <w:rsid w:val="00E01B5E"/>
    <w:rsid w:val="00E01F3A"/>
    <w:rsid w:val="00E01FD5"/>
    <w:rsid w:val="00E022E1"/>
    <w:rsid w:val="00E027A5"/>
    <w:rsid w:val="00E02C48"/>
    <w:rsid w:val="00E04A6A"/>
    <w:rsid w:val="00E05433"/>
    <w:rsid w:val="00E067E2"/>
    <w:rsid w:val="00E06A32"/>
    <w:rsid w:val="00E07425"/>
    <w:rsid w:val="00E11060"/>
    <w:rsid w:val="00E117BE"/>
    <w:rsid w:val="00E1186D"/>
    <w:rsid w:val="00E1194B"/>
    <w:rsid w:val="00E119B4"/>
    <w:rsid w:val="00E119D6"/>
    <w:rsid w:val="00E120F8"/>
    <w:rsid w:val="00E12154"/>
    <w:rsid w:val="00E12528"/>
    <w:rsid w:val="00E12BB0"/>
    <w:rsid w:val="00E1313F"/>
    <w:rsid w:val="00E13435"/>
    <w:rsid w:val="00E13768"/>
    <w:rsid w:val="00E1390E"/>
    <w:rsid w:val="00E1412E"/>
    <w:rsid w:val="00E14304"/>
    <w:rsid w:val="00E14C5F"/>
    <w:rsid w:val="00E14E46"/>
    <w:rsid w:val="00E1531E"/>
    <w:rsid w:val="00E1535B"/>
    <w:rsid w:val="00E156AE"/>
    <w:rsid w:val="00E15848"/>
    <w:rsid w:val="00E15945"/>
    <w:rsid w:val="00E15D8D"/>
    <w:rsid w:val="00E16E92"/>
    <w:rsid w:val="00E174CA"/>
    <w:rsid w:val="00E17792"/>
    <w:rsid w:val="00E177FC"/>
    <w:rsid w:val="00E17B87"/>
    <w:rsid w:val="00E17D50"/>
    <w:rsid w:val="00E200B6"/>
    <w:rsid w:val="00E208B5"/>
    <w:rsid w:val="00E209EF"/>
    <w:rsid w:val="00E20AC6"/>
    <w:rsid w:val="00E216B0"/>
    <w:rsid w:val="00E21B30"/>
    <w:rsid w:val="00E21D83"/>
    <w:rsid w:val="00E22EE7"/>
    <w:rsid w:val="00E23FE0"/>
    <w:rsid w:val="00E240A5"/>
    <w:rsid w:val="00E2459C"/>
    <w:rsid w:val="00E24A75"/>
    <w:rsid w:val="00E24AC3"/>
    <w:rsid w:val="00E24F09"/>
    <w:rsid w:val="00E2602F"/>
    <w:rsid w:val="00E26297"/>
    <w:rsid w:val="00E26740"/>
    <w:rsid w:val="00E26B57"/>
    <w:rsid w:val="00E27B39"/>
    <w:rsid w:val="00E30A8C"/>
    <w:rsid w:val="00E30F18"/>
    <w:rsid w:val="00E30F5C"/>
    <w:rsid w:val="00E31515"/>
    <w:rsid w:val="00E31A18"/>
    <w:rsid w:val="00E31A5A"/>
    <w:rsid w:val="00E31AD5"/>
    <w:rsid w:val="00E31BBF"/>
    <w:rsid w:val="00E31BC7"/>
    <w:rsid w:val="00E32161"/>
    <w:rsid w:val="00E32253"/>
    <w:rsid w:val="00E327C6"/>
    <w:rsid w:val="00E330A2"/>
    <w:rsid w:val="00E331EC"/>
    <w:rsid w:val="00E33890"/>
    <w:rsid w:val="00E33998"/>
    <w:rsid w:val="00E33B83"/>
    <w:rsid w:val="00E34964"/>
    <w:rsid w:val="00E349E9"/>
    <w:rsid w:val="00E34C13"/>
    <w:rsid w:val="00E3501E"/>
    <w:rsid w:val="00E35241"/>
    <w:rsid w:val="00E35409"/>
    <w:rsid w:val="00E35697"/>
    <w:rsid w:val="00E35D31"/>
    <w:rsid w:val="00E3600D"/>
    <w:rsid w:val="00E36308"/>
    <w:rsid w:val="00E363B1"/>
    <w:rsid w:val="00E367A3"/>
    <w:rsid w:val="00E36ACF"/>
    <w:rsid w:val="00E36B04"/>
    <w:rsid w:val="00E36EAB"/>
    <w:rsid w:val="00E376AA"/>
    <w:rsid w:val="00E401FB"/>
    <w:rsid w:val="00E4039F"/>
    <w:rsid w:val="00E4046F"/>
    <w:rsid w:val="00E4055B"/>
    <w:rsid w:val="00E40B12"/>
    <w:rsid w:val="00E41015"/>
    <w:rsid w:val="00E41323"/>
    <w:rsid w:val="00E41D92"/>
    <w:rsid w:val="00E41F08"/>
    <w:rsid w:val="00E425CF"/>
    <w:rsid w:val="00E444A9"/>
    <w:rsid w:val="00E4454B"/>
    <w:rsid w:val="00E44DA2"/>
    <w:rsid w:val="00E4547F"/>
    <w:rsid w:val="00E457F4"/>
    <w:rsid w:val="00E45953"/>
    <w:rsid w:val="00E46017"/>
    <w:rsid w:val="00E47F00"/>
    <w:rsid w:val="00E50977"/>
    <w:rsid w:val="00E50B95"/>
    <w:rsid w:val="00E514BA"/>
    <w:rsid w:val="00E5189D"/>
    <w:rsid w:val="00E51F9B"/>
    <w:rsid w:val="00E52D62"/>
    <w:rsid w:val="00E52DC7"/>
    <w:rsid w:val="00E5302A"/>
    <w:rsid w:val="00E5328E"/>
    <w:rsid w:val="00E533C0"/>
    <w:rsid w:val="00E53AF7"/>
    <w:rsid w:val="00E53B1A"/>
    <w:rsid w:val="00E540E7"/>
    <w:rsid w:val="00E541A8"/>
    <w:rsid w:val="00E55C37"/>
    <w:rsid w:val="00E55D3B"/>
    <w:rsid w:val="00E56092"/>
    <w:rsid w:val="00E5703A"/>
    <w:rsid w:val="00E57C35"/>
    <w:rsid w:val="00E57D96"/>
    <w:rsid w:val="00E60B3A"/>
    <w:rsid w:val="00E60E6E"/>
    <w:rsid w:val="00E61C08"/>
    <w:rsid w:val="00E624DF"/>
    <w:rsid w:val="00E6257D"/>
    <w:rsid w:val="00E62622"/>
    <w:rsid w:val="00E62890"/>
    <w:rsid w:val="00E62C42"/>
    <w:rsid w:val="00E63AE2"/>
    <w:rsid w:val="00E63C6A"/>
    <w:rsid w:val="00E64517"/>
    <w:rsid w:val="00E64898"/>
    <w:rsid w:val="00E64B52"/>
    <w:rsid w:val="00E64B85"/>
    <w:rsid w:val="00E64FF6"/>
    <w:rsid w:val="00E6505E"/>
    <w:rsid w:val="00E65CC2"/>
    <w:rsid w:val="00E66FBB"/>
    <w:rsid w:val="00E67158"/>
    <w:rsid w:val="00E673A3"/>
    <w:rsid w:val="00E67789"/>
    <w:rsid w:val="00E67983"/>
    <w:rsid w:val="00E67B1A"/>
    <w:rsid w:val="00E700A3"/>
    <w:rsid w:val="00E71125"/>
    <w:rsid w:val="00E712C9"/>
    <w:rsid w:val="00E7169E"/>
    <w:rsid w:val="00E716FA"/>
    <w:rsid w:val="00E71968"/>
    <w:rsid w:val="00E71B27"/>
    <w:rsid w:val="00E71BC4"/>
    <w:rsid w:val="00E71CAA"/>
    <w:rsid w:val="00E71FED"/>
    <w:rsid w:val="00E725DB"/>
    <w:rsid w:val="00E72CDC"/>
    <w:rsid w:val="00E7354E"/>
    <w:rsid w:val="00E73CA1"/>
    <w:rsid w:val="00E7426A"/>
    <w:rsid w:val="00E7476B"/>
    <w:rsid w:val="00E74ACC"/>
    <w:rsid w:val="00E75203"/>
    <w:rsid w:val="00E76368"/>
    <w:rsid w:val="00E76455"/>
    <w:rsid w:val="00E76978"/>
    <w:rsid w:val="00E76A56"/>
    <w:rsid w:val="00E774C0"/>
    <w:rsid w:val="00E77754"/>
    <w:rsid w:val="00E77D5E"/>
    <w:rsid w:val="00E80BA9"/>
    <w:rsid w:val="00E80DDD"/>
    <w:rsid w:val="00E80F3A"/>
    <w:rsid w:val="00E81286"/>
    <w:rsid w:val="00E82188"/>
    <w:rsid w:val="00E823DD"/>
    <w:rsid w:val="00E82A56"/>
    <w:rsid w:val="00E82D70"/>
    <w:rsid w:val="00E84265"/>
    <w:rsid w:val="00E8433D"/>
    <w:rsid w:val="00E849C8"/>
    <w:rsid w:val="00E84A28"/>
    <w:rsid w:val="00E85A5C"/>
    <w:rsid w:val="00E85DE3"/>
    <w:rsid w:val="00E861CC"/>
    <w:rsid w:val="00E8625A"/>
    <w:rsid w:val="00E8638F"/>
    <w:rsid w:val="00E868DF"/>
    <w:rsid w:val="00E86C92"/>
    <w:rsid w:val="00E86FC9"/>
    <w:rsid w:val="00E87077"/>
    <w:rsid w:val="00E87289"/>
    <w:rsid w:val="00E900C9"/>
    <w:rsid w:val="00E9028E"/>
    <w:rsid w:val="00E903F2"/>
    <w:rsid w:val="00E9042E"/>
    <w:rsid w:val="00E909EF"/>
    <w:rsid w:val="00E90BB8"/>
    <w:rsid w:val="00E90CEE"/>
    <w:rsid w:val="00E90D30"/>
    <w:rsid w:val="00E91B20"/>
    <w:rsid w:val="00E92424"/>
    <w:rsid w:val="00E92896"/>
    <w:rsid w:val="00E932DC"/>
    <w:rsid w:val="00E93C02"/>
    <w:rsid w:val="00E93ECB"/>
    <w:rsid w:val="00E95039"/>
    <w:rsid w:val="00E95617"/>
    <w:rsid w:val="00E958CC"/>
    <w:rsid w:val="00E9632F"/>
    <w:rsid w:val="00E9640D"/>
    <w:rsid w:val="00E96714"/>
    <w:rsid w:val="00E9682C"/>
    <w:rsid w:val="00E96841"/>
    <w:rsid w:val="00E977E7"/>
    <w:rsid w:val="00E97921"/>
    <w:rsid w:val="00E97D85"/>
    <w:rsid w:val="00EA03A5"/>
    <w:rsid w:val="00EA0FBD"/>
    <w:rsid w:val="00EA1637"/>
    <w:rsid w:val="00EA183B"/>
    <w:rsid w:val="00EA19E8"/>
    <w:rsid w:val="00EA1AE9"/>
    <w:rsid w:val="00EA1C0A"/>
    <w:rsid w:val="00EA1E9D"/>
    <w:rsid w:val="00EA2CD4"/>
    <w:rsid w:val="00EA2D2E"/>
    <w:rsid w:val="00EA3315"/>
    <w:rsid w:val="00EA3E16"/>
    <w:rsid w:val="00EA478A"/>
    <w:rsid w:val="00EA598F"/>
    <w:rsid w:val="00EA6B8C"/>
    <w:rsid w:val="00EA6C60"/>
    <w:rsid w:val="00EA71FA"/>
    <w:rsid w:val="00EB014B"/>
    <w:rsid w:val="00EB03B9"/>
    <w:rsid w:val="00EB07E6"/>
    <w:rsid w:val="00EB095A"/>
    <w:rsid w:val="00EB0D0D"/>
    <w:rsid w:val="00EB1379"/>
    <w:rsid w:val="00EB1551"/>
    <w:rsid w:val="00EB1C8C"/>
    <w:rsid w:val="00EB1D22"/>
    <w:rsid w:val="00EB226D"/>
    <w:rsid w:val="00EB2C60"/>
    <w:rsid w:val="00EB333F"/>
    <w:rsid w:val="00EB3D29"/>
    <w:rsid w:val="00EB3DC3"/>
    <w:rsid w:val="00EB44CF"/>
    <w:rsid w:val="00EB46EE"/>
    <w:rsid w:val="00EB4AC8"/>
    <w:rsid w:val="00EB4CC8"/>
    <w:rsid w:val="00EB50AA"/>
    <w:rsid w:val="00EB5EC5"/>
    <w:rsid w:val="00EB6B1A"/>
    <w:rsid w:val="00EB7044"/>
    <w:rsid w:val="00EB70B5"/>
    <w:rsid w:val="00EB76B6"/>
    <w:rsid w:val="00EB77E4"/>
    <w:rsid w:val="00EB7F62"/>
    <w:rsid w:val="00EC02C8"/>
    <w:rsid w:val="00EC04FA"/>
    <w:rsid w:val="00EC0CB0"/>
    <w:rsid w:val="00EC0DDB"/>
    <w:rsid w:val="00EC1331"/>
    <w:rsid w:val="00EC186A"/>
    <w:rsid w:val="00EC214B"/>
    <w:rsid w:val="00EC243A"/>
    <w:rsid w:val="00EC2C3E"/>
    <w:rsid w:val="00EC3035"/>
    <w:rsid w:val="00EC36C5"/>
    <w:rsid w:val="00EC3DA2"/>
    <w:rsid w:val="00EC3EC5"/>
    <w:rsid w:val="00EC4283"/>
    <w:rsid w:val="00EC4538"/>
    <w:rsid w:val="00EC4C61"/>
    <w:rsid w:val="00EC4C6A"/>
    <w:rsid w:val="00EC4D8E"/>
    <w:rsid w:val="00EC5208"/>
    <w:rsid w:val="00EC524E"/>
    <w:rsid w:val="00EC56C8"/>
    <w:rsid w:val="00EC5A2E"/>
    <w:rsid w:val="00EC62EE"/>
    <w:rsid w:val="00EC693F"/>
    <w:rsid w:val="00EC6C48"/>
    <w:rsid w:val="00EC75E2"/>
    <w:rsid w:val="00EC7B73"/>
    <w:rsid w:val="00ED05BB"/>
    <w:rsid w:val="00ED0822"/>
    <w:rsid w:val="00ED182F"/>
    <w:rsid w:val="00ED22AA"/>
    <w:rsid w:val="00ED261B"/>
    <w:rsid w:val="00ED26AC"/>
    <w:rsid w:val="00ED2E06"/>
    <w:rsid w:val="00ED38D8"/>
    <w:rsid w:val="00ED3927"/>
    <w:rsid w:val="00ED3DF0"/>
    <w:rsid w:val="00ED3F38"/>
    <w:rsid w:val="00ED43FC"/>
    <w:rsid w:val="00ED44A8"/>
    <w:rsid w:val="00ED4577"/>
    <w:rsid w:val="00ED4B50"/>
    <w:rsid w:val="00ED4DF3"/>
    <w:rsid w:val="00ED580E"/>
    <w:rsid w:val="00ED5B12"/>
    <w:rsid w:val="00ED623E"/>
    <w:rsid w:val="00ED62AC"/>
    <w:rsid w:val="00ED6AA9"/>
    <w:rsid w:val="00ED6F96"/>
    <w:rsid w:val="00ED7DED"/>
    <w:rsid w:val="00EE00B5"/>
    <w:rsid w:val="00EE0C51"/>
    <w:rsid w:val="00EE286F"/>
    <w:rsid w:val="00EE2C74"/>
    <w:rsid w:val="00EE365C"/>
    <w:rsid w:val="00EE37D6"/>
    <w:rsid w:val="00EE3E4E"/>
    <w:rsid w:val="00EE3F14"/>
    <w:rsid w:val="00EE42C9"/>
    <w:rsid w:val="00EE49DE"/>
    <w:rsid w:val="00EE4CF7"/>
    <w:rsid w:val="00EE5C9D"/>
    <w:rsid w:val="00EE73A4"/>
    <w:rsid w:val="00EE77A2"/>
    <w:rsid w:val="00EE77A4"/>
    <w:rsid w:val="00EE7AB2"/>
    <w:rsid w:val="00EE7BAB"/>
    <w:rsid w:val="00EF0042"/>
    <w:rsid w:val="00EF007D"/>
    <w:rsid w:val="00EF054B"/>
    <w:rsid w:val="00EF0908"/>
    <w:rsid w:val="00EF0954"/>
    <w:rsid w:val="00EF09D4"/>
    <w:rsid w:val="00EF0D34"/>
    <w:rsid w:val="00EF159D"/>
    <w:rsid w:val="00EF170E"/>
    <w:rsid w:val="00EF18CB"/>
    <w:rsid w:val="00EF193F"/>
    <w:rsid w:val="00EF2DDF"/>
    <w:rsid w:val="00EF3CC6"/>
    <w:rsid w:val="00EF424B"/>
    <w:rsid w:val="00EF487C"/>
    <w:rsid w:val="00EF48EC"/>
    <w:rsid w:val="00EF4A97"/>
    <w:rsid w:val="00EF5382"/>
    <w:rsid w:val="00EF56A8"/>
    <w:rsid w:val="00EF58D1"/>
    <w:rsid w:val="00EF5AB9"/>
    <w:rsid w:val="00EF5DBC"/>
    <w:rsid w:val="00EF6AAD"/>
    <w:rsid w:val="00EF6B9E"/>
    <w:rsid w:val="00EF6D07"/>
    <w:rsid w:val="00EF7EE5"/>
    <w:rsid w:val="00EF7F11"/>
    <w:rsid w:val="00F011C5"/>
    <w:rsid w:val="00F014F2"/>
    <w:rsid w:val="00F01581"/>
    <w:rsid w:val="00F01CAE"/>
    <w:rsid w:val="00F02077"/>
    <w:rsid w:val="00F03BC8"/>
    <w:rsid w:val="00F0571E"/>
    <w:rsid w:val="00F05AD6"/>
    <w:rsid w:val="00F05FAE"/>
    <w:rsid w:val="00F064EA"/>
    <w:rsid w:val="00F06708"/>
    <w:rsid w:val="00F06717"/>
    <w:rsid w:val="00F067BE"/>
    <w:rsid w:val="00F0691D"/>
    <w:rsid w:val="00F06E6A"/>
    <w:rsid w:val="00F06F42"/>
    <w:rsid w:val="00F07059"/>
    <w:rsid w:val="00F10352"/>
    <w:rsid w:val="00F10505"/>
    <w:rsid w:val="00F113FD"/>
    <w:rsid w:val="00F11A50"/>
    <w:rsid w:val="00F11C68"/>
    <w:rsid w:val="00F11E3E"/>
    <w:rsid w:val="00F12248"/>
    <w:rsid w:val="00F122A6"/>
    <w:rsid w:val="00F125A0"/>
    <w:rsid w:val="00F131C9"/>
    <w:rsid w:val="00F133B2"/>
    <w:rsid w:val="00F133DF"/>
    <w:rsid w:val="00F13BC6"/>
    <w:rsid w:val="00F14207"/>
    <w:rsid w:val="00F144C3"/>
    <w:rsid w:val="00F14847"/>
    <w:rsid w:val="00F14924"/>
    <w:rsid w:val="00F15E3F"/>
    <w:rsid w:val="00F1615D"/>
    <w:rsid w:val="00F16828"/>
    <w:rsid w:val="00F16AFE"/>
    <w:rsid w:val="00F1712D"/>
    <w:rsid w:val="00F17310"/>
    <w:rsid w:val="00F175FC"/>
    <w:rsid w:val="00F176FF"/>
    <w:rsid w:val="00F200FD"/>
    <w:rsid w:val="00F20245"/>
    <w:rsid w:val="00F20614"/>
    <w:rsid w:val="00F20625"/>
    <w:rsid w:val="00F20627"/>
    <w:rsid w:val="00F20645"/>
    <w:rsid w:val="00F20903"/>
    <w:rsid w:val="00F20946"/>
    <w:rsid w:val="00F20B58"/>
    <w:rsid w:val="00F21871"/>
    <w:rsid w:val="00F21F29"/>
    <w:rsid w:val="00F2316C"/>
    <w:rsid w:val="00F23492"/>
    <w:rsid w:val="00F23763"/>
    <w:rsid w:val="00F23F87"/>
    <w:rsid w:val="00F2492B"/>
    <w:rsid w:val="00F24A84"/>
    <w:rsid w:val="00F25167"/>
    <w:rsid w:val="00F2576F"/>
    <w:rsid w:val="00F25B20"/>
    <w:rsid w:val="00F25DC0"/>
    <w:rsid w:val="00F2604D"/>
    <w:rsid w:val="00F26C5F"/>
    <w:rsid w:val="00F273E1"/>
    <w:rsid w:val="00F275DE"/>
    <w:rsid w:val="00F2778F"/>
    <w:rsid w:val="00F27D4A"/>
    <w:rsid w:val="00F30393"/>
    <w:rsid w:val="00F307C5"/>
    <w:rsid w:val="00F308AE"/>
    <w:rsid w:val="00F30B62"/>
    <w:rsid w:val="00F30D5A"/>
    <w:rsid w:val="00F31827"/>
    <w:rsid w:val="00F31BC0"/>
    <w:rsid w:val="00F31C6B"/>
    <w:rsid w:val="00F32363"/>
    <w:rsid w:val="00F32680"/>
    <w:rsid w:val="00F32771"/>
    <w:rsid w:val="00F3299C"/>
    <w:rsid w:val="00F32CB3"/>
    <w:rsid w:val="00F32DB2"/>
    <w:rsid w:val="00F32F18"/>
    <w:rsid w:val="00F33777"/>
    <w:rsid w:val="00F34A0A"/>
    <w:rsid w:val="00F34C87"/>
    <w:rsid w:val="00F35322"/>
    <w:rsid w:val="00F3532C"/>
    <w:rsid w:val="00F35EC9"/>
    <w:rsid w:val="00F36346"/>
    <w:rsid w:val="00F3654D"/>
    <w:rsid w:val="00F36AB4"/>
    <w:rsid w:val="00F37360"/>
    <w:rsid w:val="00F3745D"/>
    <w:rsid w:val="00F37900"/>
    <w:rsid w:val="00F37E2A"/>
    <w:rsid w:val="00F40957"/>
    <w:rsid w:val="00F40D31"/>
    <w:rsid w:val="00F414D0"/>
    <w:rsid w:val="00F41A0F"/>
    <w:rsid w:val="00F41BBB"/>
    <w:rsid w:val="00F42CB4"/>
    <w:rsid w:val="00F43C26"/>
    <w:rsid w:val="00F43C29"/>
    <w:rsid w:val="00F443E0"/>
    <w:rsid w:val="00F4533A"/>
    <w:rsid w:val="00F45373"/>
    <w:rsid w:val="00F45871"/>
    <w:rsid w:val="00F4599D"/>
    <w:rsid w:val="00F46538"/>
    <w:rsid w:val="00F465B4"/>
    <w:rsid w:val="00F46648"/>
    <w:rsid w:val="00F46D97"/>
    <w:rsid w:val="00F46FA1"/>
    <w:rsid w:val="00F46FF0"/>
    <w:rsid w:val="00F47479"/>
    <w:rsid w:val="00F4748F"/>
    <w:rsid w:val="00F47731"/>
    <w:rsid w:val="00F47CD2"/>
    <w:rsid w:val="00F47E6A"/>
    <w:rsid w:val="00F50111"/>
    <w:rsid w:val="00F502CF"/>
    <w:rsid w:val="00F50BA4"/>
    <w:rsid w:val="00F51008"/>
    <w:rsid w:val="00F5142A"/>
    <w:rsid w:val="00F520F4"/>
    <w:rsid w:val="00F52789"/>
    <w:rsid w:val="00F532EB"/>
    <w:rsid w:val="00F5331B"/>
    <w:rsid w:val="00F53949"/>
    <w:rsid w:val="00F53DFE"/>
    <w:rsid w:val="00F5528A"/>
    <w:rsid w:val="00F55ADF"/>
    <w:rsid w:val="00F55FEA"/>
    <w:rsid w:val="00F56CAB"/>
    <w:rsid w:val="00F57300"/>
    <w:rsid w:val="00F578BF"/>
    <w:rsid w:val="00F57C2D"/>
    <w:rsid w:val="00F6062C"/>
    <w:rsid w:val="00F609B0"/>
    <w:rsid w:val="00F60BBF"/>
    <w:rsid w:val="00F60FA8"/>
    <w:rsid w:val="00F6121A"/>
    <w:rsid w:val="00F616F0"/>
    <w:rsid w:val="00F61B52"/>
    <w:rsid w:val="00F62231"/>
    <w:rsid w:val="00F629B4"/>
    <w:rsid w:val="00F635BD"/>
    <w:rsid w:val="00F638DF"/>
    <w:rsid w:val="00F63ED6"/>
    <w:rsid w:val="00F6478F"/>
    <w:rsid w:val="00F64D3D"/>
    <w:rsid w:val="00F64EF1"/>
    <w:rsid w:val="00F64F56"/>
    <w:rsid w:val="00F6576F"/>
    <w:rsid w:val="00F665AA"/>
    <w:rsid w:val="00F66FE5"/>
    <w:rsid w:val="00F66FEE"/>
    <w:rsid w:val="00F6748B"/>
    <w:rsid w:val="00F677D1"/>
    <w:rsid w:val="00F67929"/>
    <w:rsid w:val="00F67EA8"/>
    <w:rsid w:val="00F701A3"/>
    <w:rsid w:val="00F702F6"/>
    <w:rsid w:val="00F7075A"/>
    <w:rsid w:val="00F70766"/>
    <w:rsid w:val="00F712D4"/>
    <w:rsid w:val="00F71963"/>
    <w:rsid w:val="00F71F61"/>
    <w:rsid w:val="00F725A2"/>
    <w:rsid w:val="00F725C2"/>
    <w:rsid w:val="00F728E5"/>
    <w:rsid w:val="00F72989"/>
    <w:rsid w:val="00F72DC4"/>
    <w:rsid w:val="00F736F1"/>
    <w:rsid w:val="00F73CBA"/>
    <w:rsid w:val="00F749D2"/>
    <w:rsid w:val="00F74AC4"/>
    <w:rsid w:val="00F75235"/>
    <w:rsid w:val="00F7546A"/>
    <w:rsid w:val="00F758F3"/>
    <w:rsid w:val="00F7650C"/>
    <w:rsid w:val="00F767D7"/>
    <w:rsid w:val="00F770CC"/>
    <w:rsid w:val="00F77222"/>
    <w:rsid w:val="00F77273"/>
    <w:rsid w:val="00F779AD"/>
    <w:rsid w:val="00F779D7"/>
    <w:rsid w:val="00F8019D"/>
    <w:rsid w:val="00F80975"/>
    <w:rsid w:val="00F80B11"/>
    <w:rsid w:val="00F80B68"/>
    <w:rsid w:val="00F82A36"/>
    <w:rsid w:val="00F82C6A"/>
    <w:rsid w:val="00F82F58"/>
    <w:rsid w:val="00F833BF"/>
    <w:rsid w:val="00F8344C"/>
    <w:rsid w:val="00F840FA"/>
    <w:rsid w:val="00F84107"/>
    <w:rsid w:val="00F8423B"/>
    <w:rsid w:val="00F845D8"/>
    <w:rsid w:val="00F8482D"/>
    <w:rsid w:val="00F851A6"/>
    <w:rsid w:val="00F85214"/>
    <w:rsid w:val="00F853CF"/>
    <w:rsid w:val="00F854C3"/>
    <w:rsid w:val="00F857FE"/>
    <w:rsid w:val="00F85A12"/>
    <w:rsid w:val="00F86124"/>
    <w:rsid w:val="00F861BB"/>
    <w:rsid w:val="00F86379"/>
    <w:rsid w:val="00F863FC"/>
    <w:rsid w:val="00F86668"/>
    <w:rsid w:val="00F86685"/>
    <w:rsid w:val="00F86A48"/>
    <w:rsid w:val="00F86CE6"/>
    <w:rsid w:val="00F8703B"/>
    <w:rsid w:val="00F871F3"/>
    <w:rsid w:val="00F87466"/>
    <w:rsid w:val="00F877A4"/>
    <w:rsid w:val="00F87EC0"/>
    <w:rsid w:val="00F90A35"/>
    <w:rsid w:val="00F9101E"/>
    <w:rsid w:val="00F91156"/>
    <w:rsid w:val="00F91254"/>
    <w:rsid w:val="00F9176C"/>
    <w:rsid w:val="00F93387"/>
    <w:rsid w:val="00F93611"/>
    <w:rsid w:val="00F93B4C"/>
    <w:rsid w:val="00F94150"/>
    <w:rsid w:val="00F941B4"/>
    <w:rsid w:val="00F94251"/>
    <w:rsid w:val="00F94A01"/>
    <w:rsid w:val="00F95108"/>
    <w:rsid w:val="00F95256"/>
    <w:rsid w:val="00F953E5"/>
    <w:rsid w:val="00F95F5B"/>
    <w:rsid w:val="00F96078"/>
    <w:rsid w:val="00F967E0"/>
    <w:rsid w:val="00FA0005"/>
    <w:rsid w:val="00FA0CED"/>
    <w:rsid w:val="00FA1131"/>
    <w:rsid w:val="00FA1933"/>
    <w:rsid w:val="00FA198F"/>
    <w:rsid w:val="00FA1A25"/>
    <w:rsid w:val="00FA1A29"/>
    <w:rsid w:val="00FA1A30"/>
    <w:rsid w:val="00FA28BB"/>
    <w:rsid w:val="00FA2CD3"/>
    <w:rsid w:val="00FA3FBE"/>
    <w:rsid w:val="00FA4DD3"/>
    <w:rsid w:val="00FA57ED"/>
    <w:rsid w:val="00FA5CCD"/>
    <w:rsid w:val="00FA6695"/>
    <w:rsid w:val="00FA68BC"/>
    <w:rsid w:val="00FA698E"/>
    <w:rsid w:val="00FA6CEE"/>
    <w:rsid w:val="00FA774A"/>
    <w:rsid w:val="00FA784D"/>
    <w:rsid w:val="00FA79C7"/>
    <w:rsid w:val="00FA7A1D"/>
    <w:rsid w:val="00FA7BAE"/>
    <w:rsid w:val="00FA7FFE"/>
    <w:rsid w:val="00FB0128"/>
    <w:rsid w:val="00FB08D0"/>
    <w:rsid w:val="00FB12DB"/>
    <w:rsid w:val="00FB136D"/>
    <w:rsid w:val="00FB2676"/>
    <w:rsid w:val="00FB2FDB"/>
    <w:rsid w:val="00FB305C"/>
    <w:rsid w:val="00FB4677"/>
    <w:rsid w:val="00FB46C8"/>
    <w:rsid w:val="00FB477F"/>
    <w:rsid w:val="00FB48FA"/>
    <w:rsid w:val="00FB576C"/>
    <w:rsid w:val="00FB6330"/>
    <w:rsid w:val="00FB68ED"/>
    <w:rsid w:val="00FB69B4"/>
    <w:rsid w:val="00FB6EC7"/>
    <w:rsid w:val="00FB7576"/>
    <w:rsid w:val="00FB77C6"/>
    <w:rsid w:val="00FB79CA"/>
    <w:rsid w:val="00FB79EF"/>
    <w:rsid w:val="00FC04B0"/>
    <w:rsid w:val="00FC09B3"/>
    <w:rsid w:val="00FC1968"/>
    <w:rsid w:val="00FC1C7B"/>
    <w:rsid w:val="00FC1DBD"/>
    <w:rsid w:val="00FC2B70"/>
    <w:rsid w:val="00FC3917"/>
    <w:rsid w:val="00FC4030"/>
    <w:rsid w:val="00FC41AB"/>
    <w:rsid w:val="00FC45FE"/>
    <w:rsid w:val="00FC5A29"/>
    <w:rsid w:val="00FC5A41"/>
    <w:rsid w:val="00FC5C29"/>
    <w:rsid w:val="00FC62E5"/>
    <w:rsid w:val="00FC72E3"/>
    <w:rsid w:val="00FD03DD"/>
    <w:rsid w:val="00FD04E6"/>
    <w:rsid w:val="00FD07EC"/>
    <w:rsid w:val="00FD1979"/>
    <w:rsid w:val="00FD23F7"/>
    <w:rsid w:val="00FD273D"/>
    <w:rsid w:val="00FD2F09"/>
    <w:rsid w:val="00FD31FD"/>
    <w:rsid w:val="00FD3390"/>
    <w:rsid w:val="00FD354E"/>
    <w:rsid w:val="00FD3656"/>
    <w:rsid w:val="00FD38A1"/>
    <w:rsid w:val="00FD422F"/>
    <w:rsid w:val="00FD48D2"/>
    <w:rsid w:val="00FD48D9"/>
    <w:rsid w:val="00FD4E11"/>
    <w:rsid w:val="00FD4F5B"/>
    <w:rsid w:val="00FD4FC2"/>
    <w:rsid w:val="00FD523E"/>
    <w:rsid w:val="00FD5884"/>
    <w:rsid w:val="00FD5D9E"/>
    <w:rsid w:val="00FD67DB"/>
    <w:rsid w:val="00FD6B6B"/>
    <w:rsid w:val="00FD6E1D"/>
    <w:rsid w:val="00FD7201"/>
    <w:rsid w:val="00FD7370"/>
    <w:rsid w:val="00FD75C1"/>
    <w:rsid w:val="00FE0764"/>
    <w:rsid w:val="00FE1018"/>
    <w:rsid w:val="00FE13A6"/>
    <w:rsid w:val="00FE167C"/>
    <w:rsid w:val="00FE18C3"/>
    <w:rsid w:val="00FE1BBA"/>
    <w:rsid w:val="00FE212A"/>
    <w:rsid w:val="00FE25E9"/>
    <w:rsid w:val="00FE29BD"/>
    <w:rsid w:val="00FE33E7"/>
    <w:rsid w:val="00FE3427"/>
    <w:rsid w:val="00FE357E"/>
    <w:rsid w:val="00FE3949"/>
    <w:rsid w:val="00FE39D1"/>
    <w:rsid w:val="00FE3B44"/>
    <w:rsid w:val="00FE3FF1"/>
    <w:rsid w:val="00FE4016"/>
    <w:rsid w:val="00FE4219"/>
    <w:rsid w:val="00FE4432"/>
    <w:rsid w:val="00FE55B4"/>
    <w:rsid w:val="00FE567D"/>
    <w:rsid w:val="00FE569E"/>
    <w:rsid w:val="00FE6047"/>
    <w:rsid w:val="00FE66A0"/>
    <w:rsid w:val="00FE751B"/>
    <w:rsid w:val="00FE7FD3"/>
    <w:rsid w:val="00FF0F90"/>
    <w:rsid w:val="00FF30EE"/>
    <w:rsid w:val="00FF3DAF"/>
    <w:rsid w:val="00FF3E8D"/>
    <w:rsid w:val="00FF443B"/>
    <w:rsid w:val="00FF4C64"/>
    <w:rsid w:val="00FF4DEA"/>
    <w:rsid w:val="00FF64D6"/>
    <w:rsid w:val="00FF67C3"/>
    <w:rsid w:val="00FF6EBA"/>
    <w:rsid w:val="0153807A"/>
    <w:rsid w:val="01641A53"/>
    <w:rsid w:val="0289DC7C"/>
    <w:rsid w:val="028FAAC7"/>
    <w:rsid w:val="03850151"/>
    <w:rsid w:val="03C53D7B"/>
    <w:rsid w:val="0485DBCE"/>
    <w:rsid w:val="04EDFB64"/>
    <w:rsid w:val="05E8C613"/>
    <w:rsid w:val="0681B6EA"/>
    <w:rsid w:val="08AD060B"/>
    <w:rsid w:val="08D1B160"/>
    <w:rsid w:val="09E661FD"/>
    <w:rsid w:val="0B403B5F"/>
    <w:rsid w:val="0B59C768"/>
    <w:rsid w:val="0BC13F98"/>
    <w:rsid w:val="0EDC2190"/>
    <w:rsid w:val="101A165F"/>
    <w:rsid w:val="10AB7B38"/>
    <w:rsid w:val="10C6C311"/>
    <w:rsid w:val="115A146B"/>
    <w:rsid w:val="118CBE39"/>
    <w:rsid w:val="121D050B"/>
    <w:rsid w:val="124247D8"/>
    <w:rsid w:val="131E1CF1"/>
    <w:rsid w:val="1327F722"/>
    <w:rsid w:val="13DEE282"/>
    <w:rsid w:val="13F5201F"/>
    <w:rsid w:val="14881323"/>
    <w:rsid w:val="14ADC74F"/>
    <w:rsid w:val="14C72C1A"/>
    <w:rsid w:val="14DE012F"/>
    <w:rsid w:val="188D69C2"/>
    <w:rsid w:val="19C6F773"/>
    <w:rsid w:val="1A371AFB"/>
    <w:rsid w:val="1AECE328"/>
    <w:rsid w:val="1AFF4132"/>
    <w:rsid w:val="1B2BB3F4"/>
    <w:rsid w:val="1C20FDC6"/>
    <w:rsid w:val="1C734ACD"/>
    <w:rsid w:val="1DCF8CA7"/>
    <w:rsid w:val="20516566"/>
    <w:rsid w:val="2066750E"/>
    <w:rsid w:val="222DAF5A"/>
    <w:rsid w:val="22609691"/>
    <w:rsid w:val="22A956BE"/>
    <w:rsid w:val="240B6C22"/>
    <w:rsid w:val="2458B307"/>
    <w:rsid w:val="24B6305A"/>
    <w:rsid w:val="25EC3372"/>
    <w:rsid w:val="2718E719"/>
    <w:rsid w:val="273A1782"/>
    <w:rsid w:val="277229B8"/>
    <w:rsid w:val="28D845C3"/>
    <w:rsid w:val="28F1D2C7"/>
    <w:rsid w:val="2AB4F488"/>
    <w:rsid w:val="2B8EE24C"/>
    <w:rsid w:val="2B975566"/>
    <w:rsid w:val="2BB334B7"/>
    <w:rsid w:val="2D9AADE5"/>
    <w:rsid w:val="2DA0EB58"/>
    <w:rsid w:val="2E288D3A"/>
    <w:rsid w:val="2E31C9A2"/>
    <w:rsid w:val="2E65B88B"/>
    <w:rsid w:val="2EAEF8C9"/>
    <w:rsid w:val="3157CAE6"/>
    <w:rsid w:val="31B8C73F"/>
    <w:rsid w:val="31D30DA3"/>
    <w:rsid w:val="32D74124"/>
    <w:rsid w:val="33156EE5"/>
    <w:rsid w:val="332C924C"/>
    <w:rsid w:val="333AE483"/>
    <w:rsid w:val="33D6ECB1"/>
    <w:rsid w:val="3429A38B"/>
    <w:rsid w:val="34DED440"/>
    <w:rsid w:val="3609206A"/>
    <w:rsid w:val="3812A007"/>
    <w:rsid w:val="383D1990"/>
    <w:rsid w:val="393954C9"/>
    <w:rsid w:val="39B9993A"/>
    <w:rsid w:val="3A090D7C"/>
    <w:rsid w:val="3A13C84B"/>
    <w:rsid w:val="3A1FBC78"/>
    <w:rsid w:val="3A4EE509"/>
    <w:rsid w:val="3A608487"/>
    <w:rsid w:val="3BDF7FC9"/>
    <w:rsid w:val="3C5403F0"/>
    <w:rsid w:val="3C765E1D"/>
    <w:rsid w:val="3CE72F31"/>
    <w:rsid w:val="3D768ACD"/>
    <w:rsid w:val="3DBEBD08"/>
    <w:rsid w:val="3E7DC9FB"/>
    <w:rsid w:val="3ED91A08"/>
    <w:rsid w:val="3FE40C1F"/>
    <w:rsid w:val="40199A5C"/>
    <w:rsid w:val="41960F85"/>
    <w:rsid w:val="41C388FE"/>
    <w:rsid w:val="429BA4C7"/>
    <w:rsid w:val="434E5159"/>
    <w:rsid w:val="441E26B2"/>
    <w:rsid w:val="4436CCC7"/>
    <w:rsid w:val="44473E50"/>
    <w:rsid w:val="445F533E"/>
    <w:rsid w:val="455AA9D2"/>
    <w:rsid w:val="45FB081E"/>
    <w:rsid w:val="469A2BE7"/>
    <w:rsid w:val="46C445F5"/>
    <w:rsid w:val="46C64E3F"/>
    <w:rsid w:val="47CE47AA"/>
    <w:rsid w:val="49110D69"/>
    <w:rsid w:val="4945C5A0"/>
    <w:rsid w:val="4A87CCD3"/>
    <w:rsid w:val="4AAFF40F"/>
    <w:rsid w:val="4C38B899"/>
    <w:rsid w:val="4C491D53"/>
    <w:rsid w:val="4CA5F245"/>
    <w:rsid w:val="4CD022A8"/>
    <w:rsid w:val="4D6100F2"/>
    <w:rsid w:val="4E43563D"/>
    <w:rsid w:val="4F7FB775"/>
    <w:rsid w:val="4FA281DC"/>
    <w:rsid w:val="4FB0FA2C"/>
    <w:rsid w:val="4FF7ABF0"/>
    <w:rsid w:val="508637ED"/>
    <w:rsid w:val="50CEB019"/>
    <w:rsid w:val="50D5F96F"/>
    <w:rsid w:val="511A8BB7"/>
    <w:rsid w:val="51A2C982"/>
    <w:rsid w:val="51AEE4ED"/>
    <w:rsid w:val="51DD115F"/>
    <w:rsid w:val="52961C3B"/>
    <w:rsid w:val="5394719A"/>
    <w:rsid w:val="539C0B62"/>
    <w:rsid w:val="5406A9C5"/>
    <w:rsid w:val="5491F869"/>
    <w:rsid w:val="5504A63A"/>
    <w:rsid w:val="55481A7B"/>
    <w:rsid w:val="55AC4F01"/>
    <w:rsid w:val="55B56A7C"/>
    <w:rsid w:val="56860A1E"/>
    <w:rsid w:val="56E131DB"/>
    <w:rsid w:val="57594EA6"/>
    <w:rsid w:val="576D7318"/>
    <w:rsid w:val="577BB992"/>
    <w:rsid w:val="59448775"/>
    <w:rsid w:val="59FCA1C5"/>
    <w:rsid w:val="5A009CD9"/>
    <w:rsid w:val="5A1AF426"/>
    <w:rsid w:val="5A2DA618"/>
    <w:rsid w:val="5A4D64D2"/>
    <w:rsid w:val="5A7179AA"/>
    <w:rsid w:val="5B3D4832"/>
    <w:rsid w:val="5C419D9B"/>
    <w:rsid w:val="5C74D229"/>
    <w:rsid w:val="5C993027"/>
    <w:rsid w:val="5D264FCB"/>
    <w:rsid w:val="5EB6B7BA"/>
    <w:rsid w:val="5F7BC280"/>
    <w:rsid w:val="60500FB5"/>
    <w:rsid w:val="6050A632"/>
    <w:rsid w:val="6187032F"/>
    <w:rsid w:val="6194F4F0"/>
    <w:rsid w:val="6197D864"/>
    <w:rsid w:val="62D46C6D"/>
    <w:rsid w:val="63DDE23D"/>
    <w:rsid w:val="63FD9FFC"/>
    <w:rsid w:val="65030368"/>
    <w:rsid w:val="65A1D373"/>
    <w:rsid w:val="661D69EE"/>
    <w:rsid w:val="66297AC1"/>
    <w:rsid w:val="6664E5FB"/>
    <w:rsid w:val="669C5401"/>
    <w:rsid w:val="675227C1"/>
    <w:rsid w:val="69341D06"/>
    <w:rsid w:val="69921514"/>
    <w:rsid w:val="69F08D74"/>
    <w:rsid w:val="6A370C3D"/>
    <w:rsid w:val="6AB39ED7"/>
    <w:rsid w:val="6AFAA985"/>
    <w:rsid w:val="6BCB75A7"/>
    <w:rsid w:val="6C914FE2"/>
    <w:rsid w:val="6E8D7FF8"/>
    <w:rsid w:val="7094AD48"/>
    <w:rsid w:val="70C45C68"/>
    <w:rsid w:val="71BD015E"/>
    <w:rsid w:val="720B1F5B"/>
    <w:rsid w:val="726D93CA"/>
    <w:rsid w:val="734AB259"/>
    <w:rsid w:val="7353BCEB"/>
    <w:rsid w:val="738A62C8"/>
    <w:rsid w:val="73D84DF4"/>
    <w:rsid w:val="74014F67"/>
    <w:rsid w:val="74C0E703"/>
    <w:rsid w:val="75E4F4BF"/>
    <w:rsid w:val="7646FE36"/>
    <w:rsid w:val="76E795A4"/>
    <w:rsid w:val="771CB282"/>
    <w:rsid w:val="773D83B0"/>
    <w:rsid w:val="7884F99C"/>
    <w:rsid w:val="79078083"/>
    <w:rsid w:val="798F7528"/>
    <w:rsid w:val="7C5AC208"/>
    <w:rsid w:val="7D03ED7D"/>
    <w:rsid w:val="7D52B2E0"/>
    <w:rsid w:val="7DD7A890"/>
    <w:rsid w:val="7EDDC461"/>
    <w:rsid w:val="7FB0F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D8F6B"/>
  <w15:docId w15:val="{3935356A-3DDA-4981-9384-5FC78348E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67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732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9D7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yperlink">
    <w:name w:val="Hyperlink"/>
    <w:basedOn w:val="DefaultParagraphFont"/>
    <w:uiPriority w:val="99"/>
    <w:unhideWhenUsed/>
    <w:rsid w:val="002F00E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F00ED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41056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10563"/>
    <w:pPr>
      <w:spacing w:line="240" w:lineRule="auto"/>
    </w:pPr>
    <w:rPr>
      <w:rFonts w:eastAsia="Times New Roman" w:cs="Times New Roman"/>
      <w:sz w:val="20"/>
      <w:szCs w:val="20"/>
      <w:lang w:val="es-CO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10563"/>
    <w:rPr>
      <w:rFonts w:eastAsia="Times New Roman" w:cs="Times New Roman"/>
      <w:sz w:val="20"/>
      <w:szCs w:val="20"/>
      <w:lang w:val="es-CO"/>
    </w:rPr>
  </w:style>
  <w:style w:type="paragraph" w:styleId="ListParagraph">
    <w:name w:val="List Paragraph"/>
    <w:basedOn w:val="Normal"/>
    <w:uiPriority w:val="34"/>
    <w:qFormat/>
    <w:rsid w:val="004105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1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323"/>
  </w:style>
  <w:style w:type="paragraph" w:styleId="Footer">
    <w:name w:val="footer"/>
    <w:basedOn w:val="Normal"/>
    <w:link w:val="FooterChar"/>
    <w:uiPriority w:val="99"/>
    <w:unhideWhenUsed/>
    <w:rsid w:val="00E41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323"/>
  </w:style>
  <w:style w:type="character" w:styleId="FollowedHyperlink">
    <w:name w:val="FollowedHyperlink"/>
    <w:basedOn w:val="DefaultParagraphFont"/>
    <w:uiPriority w:val="99"/>
    <w:semiHidden/>
    <w:unhideWhenUsed/>
    <w:rsid w:val="00C4369F"/>
    <w:rPr>
      <w:color w:val="954F72" w:themeColor="followedHyperlink"/>
      <w:u w:val="single"/>
    </w:rPr>
  </w:style>
  <w:style w:type="paragraph" w:customStyle="1" w:styleId="elementtoproof">
    <w:name w:val="elementtoproof"/>
    <w:basedOn w:val="Normal"/>
    <w:rsid w:val="0037546B"/>
    <w:pPr>
      <w:spacing w:before="100" w:beforeAutospacing="1" w:after="100" w:afterAutospacing="1" w:line="240" w:lineRule="auto"/>
    </w:pPr>
    <w:rPr>
      <w:rFonts w:ascii="Calibri" w:hAnsi="Calibri" w:cs="Calibri"/>
      <w:lang w:val="es-CO" w:eastAsia="es-CO"/>
    </w:rPr>
  </w:style>
  <w:style w:type="paragraph" w:styleId="Revision">
    <w:name w:val="Revision"/>
    <w:hidden/>
    <w:uiPriority w:val="99"/>
    <w:semiHidden/>
    <w:rsid w:val="00CA596A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777C"/>
    <w:rPr>
      <w:color w:val="605E5C"/>
      <w:shd w:val="clear" w:color="auto" w:fill="E1DFDD"/>
    </w:rPr>
  </w:style>
  <w:style w:type="character" w:customStyle="1" w:styleId="markw3j6udll2">
    <w:name w:val="markw3j6udll2"/>
    <w:basedOn w:val="DefaultParagraphFont"/>
    <w:rsid w:val="004E15DE"/>
  </w:style>
  <w:style w:type="paragraph" w:customStyle="1" w:styleId="xmsolistparagraph">
    <w:name w:val="x_msolistparagraph"/>
    <w:basedOn w:val="Normal"/>
    <w:rsid w:val="00012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5D3"/>
    <w:rPr>
      <w:rFonts w:eastAsiaTheme="minorHAnsi" w:cstheme="minorBidi"/>
      <w:b/>
      <w:bCs/>
      <w:lang w:val="es-MX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5D3"/>
    <w:rPr>
      <w:rFonts w:eastAsia="Times New Roman" w:cs="Times New Roman"/>
      <w:b/>
      <w:bCs/>
      <w:sz w:val="20"/>
      <w:szCs w:val="20"/>
      <w:lang w:val="es-C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3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D25"/>
    <w:rPr>
      <w:rFonts w:ascii="Segoe UI" w:hAnsi="Segoe UI" w:cs="Segoe UI"/>
      <w:sz w:val="18"/>
      <w:szCs w:val="18"/>
    </w:rPr>
  </w:style>
  <w:style w:type="character" w:customStyle="1" w:styleId="fui-primitive">
    <w:name w:val="fui-primitive"/>
    <w:basedOn w:val="DefaultParagraphFont"/>
    <w:rsid w:val="00DB1A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3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5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5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96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8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5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8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22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8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4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9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7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5096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568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700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635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430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748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3327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846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449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86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4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20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chart" Target="charts/chart2.xml"/><Relationship Id="rId18" Type="http://schemas.openxmlformats.org/officeDocument/2006/relationships/chart" Target="charts/chart7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0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chart" Target="charts/chart6.xm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chart" Target="charts/chart9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24" Type="http://schemas.openxmlformats.org/officeDocument/2006/relationships/hyperlink" Target="mailto:nlorca@alta.aero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23" Type="http://schemas.openxmlformats.org/officeDocument/2006/relationships/chart" Target="charts/chart12.xml"/><Relationship Id="rId28" Type="http://schemas.openxmlformats.org/officeDocument/2006/relationships/fontTable" Target="fontTable.xml"/><Relationship Id="rId10" Type="http://schemas.microsoft.com/office/2016/09/relationships/commentsIds" Target="commentsIds.xml"/><Relationship Id="rId19" Type="http://schemas.openxmlformats.org/officeDocument/2006/relationships/chart" Target="charts/chart8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chart" Target="charts/chart3.xml"/><Relationship Id="rId22" Type="http://schemas.openxmlformats.org/officeDocument/2006/relationships/chart" Target="charts/chart11.xm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altaaero-my.sharepoint.com/personal/mgalvan_alta_aero/Documents/Traffic_report_agosto%2023.xlsm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agosto/TR_AGOSTO.xlsm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Datos-economicos/Resumen_Tasas_Precios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junio/SAF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altaaero-my.sharepoint.com/personal/mgalvan_alta_aero/Documents/Traffic_report_agosto%2023.xlsm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2022-Base%20de%20datos%20autoridades%20por%20pais_julio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agosto/Vuelos_sillas.xlsm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agosto/Vuelos_sillas.xlsm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2022-Base%20de%20datos%20autoridades%20por%20pais_julio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agosto/Vuelos_sillas.xlsm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agosto/Vuelos_sillas.xlsm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58ca9da458d319f1/Documentos/ALTA/Reporte_trafico/agosto/TR_AGOSTO.xlsm" TargetMode="External"/><Relationship Id="rId2" Type="http://schemas.microsoft.com/office/2011/relationships/chartColorStyle" Target="colors9.xml"/><Relationship Id="rId1" Type="http://schemas.microsoft.com/office/2011/relationships/chartStyle" Target="style9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j-lt"/>
              </a:rPr>
              <a:t>Pasajeros según región origen/destino respecto al mismo mes de 2019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6.5920386931271599E-2"/>
          <c:y val="0.1931187771427805"/>
          <c:w val="0.87821389108368364"/>
          <c:h val="0.58400281239227414"/>
        </c:manualLayout>
      </c:layout>
      <c:lineChart>
        <c:grouping val="standard"/>
        <c:varyColors val="0"/>
        <c:ser>
          <c:idx val="0"/>
          <c:order val="0"/>
          <c:tx>
            <c:strRef>
              <c:f>'[Traffic_report_agosto 23.xlsm]nuevo pax'!$B$12</c:f>
              <c:strCache>
                <c:ptCount val="1"/>
                <c:pt idx="0">
                  <c:v>Latinoamérica y el Caribe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dLbls>
            <c:dLbl>
              <c:idx val="43"/>
              <c:layout>
                <c:manualLayout>
                  <c:x val="7.6893502499038834E-3"/>
                  <c:y val="-7.3688773298656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8E9-4AD2-B253-499091BE1B4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FF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'[Traffic_report_agosto 23.xlsm]nuevo pax'!$C$10:$AT$11</c:f>
              <c:multiLvlStrCache>
                <c:ptCount val="44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ago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'[Traffic_report_agosto 23.xlsm]nuevo pax'!$C$12:$AT$12</c:f>
              <c:numCache>
                <c:formatCode>0%</c:formatCode>
                <c:ptCount val="44"/>
                <c:pt idx="0">
                  <c:v>0.9904432160717257</c:v>
                </c:pt>
                <c:pt idx="1">
                  <c:v>1.0239416881851118</c:v>
                </c:pt>
                <c:pt idx="2">
                  <c:v>0.6644184799990861</c:v>
                </c:pt>
                <c:pt idx="3">
                  <c:v>0.12628348609571471</c:v>
                </c:pt>
                <c:pt idx="4">
                  <c:v>9.8343335477619101E-2</c:v>
                </c:pt>
                <c:pt idx="5">
                  <c:v>0.14654769302095444</c:v>
                </c:pt>
                <c:pt idx="6">
                  <c:v>0.18979359304144167</c:v>
                </c:pt>
                <c:pt idx="7">
                  <c:v>0.20932907067137446</c:v>
                </c:pt>
                <c:pt idx="8">
                  <c:v>0.28710596915955994</c:v>
                </c:pt>
                <c:pt idx="9">
                  <c:v>0.35977374765924247</c:v>
                </c:pt>
                <c:pt idx="10">
                  <c:v>0.42531008894185529</c:v>
                </c:pt>
                <c:pt idx="11">
                  <c:v>0.46976222180665067</c:v>
                </c:pt>
                <c:pt idx="12">
                  <c:v>0.46424228616098401</c:v>
                </c:pt>
                <c:pt idx="13">
                  <c:v>0.41568363578694639</c:v>
                </c:pt>
                <c:pt idx="14">
                  <c:v>0.43587663917322211</c:v>
                </c:pt>
                <c:pt idx="15">
                  <c:v>0.46062949274789805</c:v>
                </c:pt>
                <c:pt idx="16">
                  <c:v>0.5484959658247236</c:v>
                </c:pt>
                <c:pt idx="17">
                  <c:v>0.62931265242761725</c:v>
                </c:pt>
                <c:pt idx="18">
                  <c:v>0.67348287686089869</c:v>
                </c:pt>
                <c:pt idx="19">
                  <c:v>0.67685772491042251</c:v>
                </c:pt>
                <c:pt idx="20">
                  <c:v>0.7187445672884778</c:v>
                </c:pt>
                <c:pt idx="21">
                  <c:v>0.75311346543176938</c:v>
                </c:pt>
                <c:pt idx="22">
                  <c:v>0.82064003743811231</c:v>
                </c:pt>
                <c:pt idx="23">
                  <c:v>0.84621123148905053</c:v>
                </c:pt>
                <c:pt idx="24">
                  <c:v>0.78484193050100692</c:v>
                </c:pt>
                <c:pt idx="25">
                  <c:v>0.79704386340643674</c:v>
                </c:pt>
                <c:pt idx="26">
                  <c:v>0.86356635604891319</c:v>
                </c:pt>
                <c:pt idx="27">
                  <c:v>0.89674591044398966</c:v>
                </c:pt>
                <c:pt idx="28">
                  <c:v>0.91428645365304617</c:v>
                </c:pt>
                <c:pt idx="29">
                  <c:v>0.90350460682890488</c:v>
                </c:pt>
                <c:pt idx="30">
                  <c:v>0.90128246707389126</c:v>
                </c:pt>
                <c:pt idx="31">
                  <c:v>0.91607073918486071</c:v>
                </c:pt>
                <c:pt idx="32">
                  <c:v>1.0176167092251727</c:v>
                </c:pt>
                <c:pt idx="33">
                  <c:v>0.91734841679304224</c:v>
                </c:pt>
                <c:pt idx="34">
                  <c:v>0.97062621724782849</c:v>
                </c:pt>
                <c:pt idx="35">
                  <c:v>0.99676949666027326</c:v>
                </c:pt>
                <c:pt idx="36">
                  <c:v>0.95797360444179902</c:v>
                </c:pt>
                <c:pt idx="37">
                  <c:v>0.97489672694568918</c:v>
                </c:pt>
                <c:pt idx="38">
                  <c:v>1.0004168085452998</c:v>
                </c:pt>
                <c:pt idx="39">
                  <c:v>1.0010052626474142</c:v>
                </c:pt>
                <c:pt idx="40">
                  <c:v>1.0198603005449951</c:v>
                </c:pt>
                <c:pt idx="41">
                  <c:v>1.0144102961410915</c:v>
                </c:pt>
                <c:pt idx="42" formatCode="0.0%">
                  <c:v>0.99867498850503811</c:v>
                </c:pt>
                <c:pt idx="43" formatCode="0.0%">
                  <c:v>1.0291321893579963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8E9-4AD2-B253-499091BE1B4E}"/>
            </c:ext>
          </c:extLst>
        </c:ser>
        <c:ser>
          <c:idx val="1"/>
          <c:order val="1"/>
          <c:tx>
            <c:strRef>
              <c:f>'[Traffic_report_agosto 23.xlsm]nuevo pax'!$B$13</c:f>
              <c:strCache>
                <c:ptCount val="1"/>
                <c:pt idx="0">
                  <c:v>África</c:v>
                </c:pt>
              </c:strCache>
            </c:strRef>
          </c:tx>
          <c:spPr>
            <a:ln w="28575" cap="rnd">
              <a:solidFill>
                <a:schemeClr val="bg1">
                  <a:lumMod val="65000"/>
                </a:schemeClr>
              </a:solidFill>
              <a:round/>
            </a:ln>
            <a:effectLst/>
          </c:spPr>
          <c:marker>
            <c:symbol val="none"/>
          </c:marker>
          <c:dLbls>
            <c:dLbl>
              <c:idx val="43"/>
              <c:layout>
                <c:manualLayout>
                  <c:x val="1.0765090349865324E-2"/>
                  <c:y val="2.16731686172518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8E9-4AD2-B253-499091BE1B4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bg1">
                        <a:lumMod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'[Traffic_report_agosto 23.xlsm]nuevo pax'!$C$10:$AT$11</c:f>
              <c:multiLvlStrCache>
                <c:ptCount val="44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ago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'[Traffic_report_agosto 23.xlsm]nuevo pax'!$C$13:$AT$13</c:f>
              <c:numCache>
                <c:formatCode>0%</c:formatCode>
                <c:ptCount val="44"/>
                <c:pt idx="0">
                  <c:v>1.0568926728810442</c:v>
                </c:pt>
                <c:pt idx="1">
                  <c:v>1.0389156081443403</c:v>
                </c:pt>
                <c:pt idx="2">
                  <c:v>0.68737648539881879</c:v>
                </c:pt>
                <c:pt idx="3">
                  <c:v>0.19335867542434115</c:v>
                </c:pt>
                <c:pt idx="4">
                  <c:v>0.17753445620858049</c:v>
                </c:pt>
                <c:pt idx="5">
                  <c:v>0.13757120180161908</c:v>
                </c:pt>
                <c:pt idx="6">
                  <c:v>0.18177625531435507</c:v>
                </c:pt>
                <c:pt idx="7">
                  <c:v>0.24023340619376862</c:v>
                </c:pt>
                <c:pt idx="8">
                  <c:v>0.28439513524656101</c:v>
                </c:pt>
                <c:pt idx="9">
                  <c:v>0.33141299263013207</c:v>
                </c:pt>
                <c:pt idx="10">
                  <c:v>0.37718772034134007</c:v>
                </c:pt>
                <c:pt idx="11">
                  <c:v>0.428541486756507</c:v>
                </c:pt>
                <c:pt idx="12">
                  <c:v>0.43286203155866043</c:v>
                </c:pt>
                <c:pt idx="13">
                  <c:v>0.40855201527434304</c:v>
                </c:pt>
                <c:pt idx="14">
                  <c:v>0.42506201773593727</c:v>
                </c:pt>
                <c:pt idx="15">
                  <c:v>0.42612230001840162</c:v>
                </c:pt>
                <c:pt idx="16">
                  <c:v>0.47782418940490407</c:v>
                </c:pt>
                <c:pt idx="17">
                  <c:v>0.51804853389152328</c:v>
                </c:pt>
                <c:pt idx="18">
                  <c:v>0.4910319952731656</c:v>
                </c:pt>
                <c:pt idx="19">
                  <c:v>0.54517022463220199</c:v>
                </c:pt>
                <c:pt idx="20">
                  <c:v>0.58176123318931483</c:v>
                </c:pt>
                <c:pt idx="21">
                  <c:v>0.59994648010187979</c:v>
                </c:pt>
                <c:pt idx="22">
                  <c:v>0.61913033698826403</c:v>
                </c:pt>
                <c:pt idx="23">
                  <c:v>0.62270853339244869</c:v>
                </c:pt>
                <c:pt idx="24">
                  <c:v>0.65897515775142057</c:v>
                </c:pt>
                <c:pt idx="25">
                  <c:v>0.73524143858663893</c:v>
                </c:pt>
                <c:pt idx="26">
                  <c:v>0.7762991851779204</c:v>
                </c:pt>
                <c:pt idx="27">
                  <c:v>0.7994153683121612</c:v>
                </c:pt>
                <c:pt idx="28">
                  <c:v>0.90847385988194951</c:v>
                </c:pt>
                <c:pt idx="29">
                  <c:v>0.85561277373546318</c:v>
                </c:pt>
                <c:pt idx="30">
                  <c:v>0.86367055586527564</c:v>
                </c:pt>
                <c:pt idx="31">
                  <c:v>0.83926935834948391</c:v>
                </c:pt>
                <c:pt idx="32">
                  <c:v>0.92976096535383579</c:v>
                </c:pt>
                <c:pt idx="33">
                  <c:v>0.78023457425364229</c:v>
                </c:pt>
                <c:pt idx="34">
                  <c:v>0.81040116783482408</c:v>
                </c:pt>
                <c:pt idx="35">
                  <c:v>0.90694370111588474</c:v>
                </c:pt>
                <c:pt idx="36">
                  <c:v>0.98797077147737544</c:v>
                </c:pt>
                <c:pt idx="37">
                  <c:v>1.0017628393785791</c:v>
                </c:pt>
                <c:pt idx="38">
                  <c:v>1.0144658129143143</c:v>
                </c:pt>
                <c:pt idx="39">
                  <c:v>0.96382595702536866</c:v>
                </c:pt>
                <c:pt idx="40">
                  <c:v>1.0089373141828528</c:v>
                </c:pt>
                <c:pt idx="41">
                  <c:v>0.95698565045786332</c:v>
                </c:pt>
                <c:pt idx="42" formatCode="0.0%">
                  <c:v>0.93815101231498976</c:v>
                </c:pt>
                <c:pt idx="43" formatCode="0.0%">
                  <c:v>0.94218287460868777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68E9-4AD2-B253-499091BE1B4E}"/>
            </c:ext>
          </c:extLst>
        </c:ser>
        <c:ser>
          <c:idx val="2"/>
          <c:order val="2"/>
          <c:tx>
            <c:strRef>
              <c:f>'[Traffic_report_agosto 23.xlsm]nuevo pax'!$B$14</c:f>
              <c:strCache>
                <c:ptCount val="1"/>
                <c:pt idx="0">
                  <c:v>Europa</c:v>
                </c:pt>
              </c:strCache>
            </c:strRef>
          </c:tx>
          <c:spPr>
            <a:ln w="28575" cap="rnd">
              <a:solidFill>
                <a:srgbClr val="002060"/>
              </a:solidFill>
              <a:round/>
            </a:ln>
            <a:effectLst/>
          </c:spPr>
          <c:marker>
            <c:symbol val="none"/>
          </c:marker>
          <c:dLbls>
            <c:dLbl>
              <c:idx val="43"/>
              <c:layout>
                <c:manualLayout>
                  <c:x val="1.0765090349865324E-2"/>
                  <c:y val="6.0684872128305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68E9-4AD2-B253-499091BE1B4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00206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'[Traffic_report_agosto 23.xlsm]nuevo pax'!$C$10:$AT$11</c:f>
              <c:multiLvlStrCache>
                <c:ptCount val="44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ago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'[Traffic_report_agosto 23.xlsm]nuevo pax'!$C$14:$AT$14</c:f>
              <c:numCache>
                <c:formatCode>0%</c:formatCode>
                <c:ptCount val="44"/>
                <c:pt idx="0">
                  <c:v>1.0269051768022077</c:v>
                </c:pt>
                <c:pt idx="1">
                  <c:v>1.0066600277404867</c:v>
                </c:pt>
                <c:pt idx="2">
                  <c:v>0.528762450667281</c:v>
                </c:pt>
                <c:pt idx="3">
                  <c:v>5.7665238754665241E-2</c:v>
                </c:pt>
                <c:pt idx="4">
                  <c:v>6.4787304741842355E-2</c:v>
                </c:pt>
                <c:pt idx="5">
                  <c:v>0.10407088715835697</c:v>
                </c:pt>
                <c:pt idx="6">
                  <c:v>0.24967850149536078</c:v>
                </c:pt>
                <c:pt idx="7">
                  <c:v>0.33124230985845876</c:v>
                </c:pt>
                <c:pt idx="8">
                  <c:v>0.29292695626060028</c:v>
                </c:pt>
                <c:pt idx="9">
                  <c:v>0.26592306529147175</c:v>
                </c:pt>
                <c:pt idx="10">
                  <c:v>0.19991472341679872</c:v>
                </c:pt>
                <c:pt idx="11">
                  <c:v>0.23951756938098354</c:v>
                </c:pt>
                <c:pt idx="12">
                  <c:v>0.23705349088967334</c:v>
                </c:pt>
                <c:pt idx="13">
                  <c:v>0.1950589205815543</c:v>
                </c:pt>
                <c:pt idx="14">
                  <c:v>0.20706367238679002</c:v>
                </c:pt>
                <c:pt idx="15">
                  <c:v>0.19959903469675516</c:v>
                </c:pt>
                <c:pt idx="16">
                  <c:v>0.24176355249859924</c:v>
                </c:pt>
                <c:pt idx="17">
                  <c:v>0.35456962112992746</c:v>
                </c:pt>
                <c:pt idx="18">
                  <c:v>0.50232269918428085</c:v>
                </c:pt>
                <c:pt idx="19">
                  <c:v>0.57486842066792365</c:v>
                </c:pt>
                <c:pt idx="20">
                  <c:v>0.57411318237612219</c:v>
                </c:pt>
                <c:pt idx="21">
                  <c:v>0.61270513179595454</c:v>
                </c:pt>
                <c:pt idx="22">
                  <c:v>0.64035487741496944</c:v>
                </c:pt>
                <c:pt idx="23">
                  <c:v>0.62036919137866464</c:v>
                </c:pt>
                <c:pt idx="24">
                  <c:v>0.55906813167839298</c:v>
                </c:pt>
                <c:pt idx="25">
                  <c:v>0.60847342697726614</c:v>
                </c:pt>
                <c:pt idx="26">
                  <c:v>0.65335557817025003</c:v>
                </c:pt>
                <c:pt idx="27">
                  <c:v>0.713242858452249</c:v>
                </c:pt>
                <c:pt idx="28">
                  <c:v>0.77340230664133902</c:v>
                </c:pt>
                <c:pt idx="29">
                  <c:v>0.75077971277387245</c:v>
                </c:pt>
                <c:pt idx="30">
                  <c:v>0.77220115436327164</c:v>
                </c:pt>
                <c:pt idx="31">
                  <c:v>0.77722396065345045</c:v>
                </c:pt>
                <c:pt idx="32">
                  <c:v>0.85573887009076133</c:v>
                </c:pt>
                <c:pt idx="33">
                  <c:v>0.77796340857892021</c:v>
                </c:pt>
                <c:pt idx="34">
                  <c:v>0.80009606616038398</c:v>
                </c:pt>
                <c:pt idx="35">
                  <c:v>0.83319383114966816</c:v>
                </c:pt>
                <c:pt idx="36">
                  <c:v>0.81915111836253385</c:v>
                </c:pt>
                <c:pt idx="37">
                  <c:v>0.8323929265291683</c:v>
                </c:pt>
                <c:pt idx="38">
                  <c:v>0.85599808853586479</c:v>
                </c:pt>
                <c:pt idx="39">
                  <c:v>0.85320961338482537</c:v>
                </c:pt>
                <c:pt idx="40">
                  <c:v>0.90806736542535083</c:v>
                </c:pt>
                <c:pt idx="41">
                  <c:v>0.89351516681565402</c:v>
                </c:pt>
                <c:pt idx="42" formatCode="0.0%">
                  <c:v>0.91601814096815437</c:v>
                </c:pt>
                <c:pt idx="43" formatCode="0.0%">
                  <c:v>0.92164808927883901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68E9-4AD2-B253-499091BE1B4E}"/>
            </c:ext>
          </c:extLst>
        </c:ser>
        <c:ser>
          <c:idx val="3"/>
          <c:order val="3"/>
          <c:tx>
            <c:strRef>
              <c:f>'[Traffic_report_agosto 23.xlsm]nuevo pax'!$B$15</c:f>
              <c:strCache>
                <c:ptCount val="1"/>
                <c:pt idx="0">
                  <c:v>Medio Oriente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dLbl>
              <c:idx val="43"/>
              <c:layout>
                <c:manualLayout>
                  <c:x val="6.1514801999231067E-3"/>
                  <c:y val="-3.901170351105331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8E9-4AD2-B253-499091BE1B4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'[Traffic_report_agosto 23.xlsm]nuevo pax'!$C$10:$AT$11</c:f>
              <c:multiLvlStrCache>
                <c:ptCount val="44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ago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'[Traffic_report_agosto 23.xlsm]nuevo pax'!$C$15:$AT$15</c:f>
              <c:numCache>
                <c:formatCode>0%</c:formatCode>
                <c:ptCount val="44"/>
                <c:pt idx="0">
                  <c:v>1.0670115700716523</c:v>
                </c:pt>
                <c:pt idx="1">
                  <c:v>1.030230108184599</c:v>
                </c:pt>
                <c:pt idx="2">
                  <c:v>0.52378842317277563</c:v>
                </c:pt>
                <c:pt idx="3">
                  <c:v>7.1742511896326452E-2</c:v>
                </c:pt>
                <c:pt idx="4">
                  <c:v>6.9208911151684954E-2</c:v>
                </c:pt>
                <c:pt idx="5">
                  <c:v>0.12977033736365307</c:v>
                </c:pt>
                <c:pt idx="6">
                  <c:v>0.15808455032054886</c:v>
                </c:pt>
                <c:pt idx="7">
                  <c:v>0.17591310042183303</c:v>
                </c:pt>
                <c:pt idx="8">
                  <c:v>0.20328580538002097</c:v>
                </c:pt>
                <c:pt idx="9">
                  <c:v>0.21436901162366789</c:v>
                </c:pt>
                <c:pt idx="10">
                  <c:v>0.22300730292124485</c:v>
                </c:pt>
                <c:pt idx="11">
                  <c:v>0.24969771053403322</c:v>
                </c:pt>
                <c:pt idx="12">
                  <c:v>0.26330254975003725</c:v>
                </c:pt>
                <c:pt idx="13">
                  <c:v>0.24978340718536965</c:v>
                </c:pt>
                <c:pt idx="14">
                  <c:v>0.26356456935590228</c:v>
                </c:pt>
                <c:pt idx="15">
                  <c:v>0.26908391504401363</c:v>
                </c:pt>
                <c:pt idx="16">
                  <c:v>0.29464201526343414</c:v>
                </c:pt>
                <c:pt idx="17">
                  <c:v>0.30778322840798078</c:v>
                </c:pt>
                <c:pt idx="18">
                  <c:v>0.35360795057144528</c:v>
                </c:pt>
                <c:pt idx="19">
                  <c:v>0.38851468272459272</c:v>
                </c:pt>
                <c:pt idx="20">
                  <c:v>0.45179028446866698</c:v>
                </c:pt>
                <c:pt idx="21">
                  <c:v>0.51032884346388729</c:v>
                </c:pt>
                <c:pt idx="22">
                  <c:v>0.57498427289069987</c:v>
                </c:pt>
                <c:pt idx="23">
                  <c:v>0.61362738520722171</c:v>
                </c:pt>
                <c:pt idx="24">
                  <c:v>0.59018490855123529</c:v>
                </c:pt>
                <c:pt idx="25">
                  <c:v>0.63800745802658787</c:v>
                </c:pt>
                <c:pt idx="26">
                  <c:v>0.70820133375239946</c:v>
                </c:pt>
                <c:pt idx="27">
                  <c:v>0.68104967722788023</c:v>
                </c:pt>
                <c:pt idx="28">
                  <c:v>0.83200959589124157</c:v>
                </c:pt>
                <c:pt idx="29">
                  <c:v>0.72282459082761641</c:v>
                </c:pt>
                <c:pt idx="30">
                  <c:v>0.77045939814411712</c:v>
                </c:pt>
                <c:pt idx="31">
                  <c:v>0.75514808023012159</c:v>
                </c:pt>
                <c:pt idx="32">
                  <c:v>0.93230582338610712</c:v>
                </c:pt>
                <c:pt idx="33">
                  <c:v>0.81397463363022027</c:v>
                </c:pt>
                <c:pt idx="34">
                  <c:v>0.86973029635225729</c:v>
                </c:pt>
                <c:pt idx="35">
                  <c:v>0.93727217624007753</c:v>
                </c:pt>
                <c:pt idx="36">
                  <c:v>0.9624934758876641</c:v>
                </c:pt>
                <c:pt idx="37">
                  <c:v>1.0038014238708748</c:v>
                </c:pt>
                <c:pt idx="38">
                  <c:v>1.0129030254892548</c:v>
                </c:pt>
                <c:pt idx="39">
                  <c:v>0.96266750617002217</c:v>
                </c:pt>
                <c:pt idx="40">
                  <c:v>1.0515943197036743</c:v>
                </c:pt>
                <c:pt idx="41">
                  <c:v>1.002486122869986</c:v>
                </c:pt>
                <c:pt idx="42" formatCode="0.0%">
                  <c:v>1.0063372345244994</c:v>
                </c:pt>
                <c:pt idx="43" formatCode="0.0%">
                  <c:v>1.0022520788526856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68E9-4AD2-B253-499091BE1B4E}"/>
            </c:ext>
          </c:extLst>
        </c:ser>
        <c:ser>
          <c:idx val="4"/>
          <c:order val="4"/>
          <c:tx>
            <c:strRef>
              <c:f>'[Traffic_report_agosto 23.xlsm]nuevo pax'!$B$16</c:f>
              <c:strCache>
                <c:ptCount val="1"/>
                <c:pt idx="0">
                  <c:v>Norteamérica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dLbls>
            <c:dLbl>
              <c:idx val="43"/>
              <c:layout>
                <c:manualLayout>
                  <c:x val="1.0765090349865324E-2"/>
                  <c:y val="-4.334633723450408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68E9-4AD2-B253-499091BE1B4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accent5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'[Traffic_report_agosto 23.xlsm]nuevo pax'!$C$10:$AT$11</c:f>
              <c:multiLvlStrCache>
                <c:ptCount val="44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ago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'[Traffic_report_agosto 23.xlsm]nuevo pax'!$C$16:$AT$16</c:f>
              <c:numCache>
                <c:formatCode>0%</c:formatCode>
                <c:ptCount val="44"/>
                <c:pt idx="0">
                  <c:v>1.0378412135218544</c:v>
                </c:pt>
                <c:pt idx="1">
                  <c:v>1.0264583329370418</c:v>
                </c:pt>
                <c:pt idx="2">
                  <c:v>0.50181090647319893</c:v>
                </c:pt>
                <c:pt idx="3">
                  <c:v>6.6395531844770456E-2</c:v>
                </c:pt>
                <c:pt idx="4">
                  <c:v>8.6360639471492112E-2</c:v>
                </c:pt>
                <c:pt idx="5">
                  <c:v>0.17271395094267053</c:v>
                </c:pt>
                <c:pt idx="6">
                  <c:v>0.24225020368802266</c:v>
                </c:pt>
                <c:pt idx="7">
                  <c:v>0.26511429611811221</c:v>
                </c:pt>
                <c:pt idx="8">
                  <c:v>0.30384237446421847</c:v>
                </c:pt>
                <c:pt idx="9">
                  <c:v>0.33508157075924544</c:v>
                </c:pt>
                <c:pt idx="10">
                  <c:v>0.35435146756223779</c:v>
                </c:pt>
                <c:pt idx="11">
                  <c:v>0.34622475723149843</c:v>
                </c:pt>
                <c:pt idx="12">
                  <c:v>0.35747175056437314</c:v>
                </c:pt>
                <c:pt idx="13">
                  <c:v>0.36144228253999144</c:v>
                </c:pt>
                <c:pt idx="14">
                  <c:v>0.46363639250161487</c:v>
                </c:pt>
                <c:pt idx="15">
                  <c:v>0.53532875203301611</c:v>
                </c:pt>
                <c:pt idx="16">
                  <c:v>0.60891208145429931</c:v>
                </c:pt>
                <c:pt idx="17">
                  <c:v>0.6845038418853725</c:v>
                </c:pt>
                <c:pt idx="18">
                  <c:v>0.74200571270981042</c:v>
                </c:pt>
                <c:pt idx="19">
                  <c:v>0.7136364745724546</c:v>
                </c:pt>
                <c:pt idx="20">
                  <c:v>0.72814947041929501</c:v>
                </c:pt>
                <c:pt idx="21">
                  <c:v>0.76067306264080292</c:v>
                </c:pt>
                <c:pt idx="22">
                  <c:v>0.82942066588866159</c:v>
                </c:pt>
                <c:pt idx="23">
                  <c:v>0.78273066593101803</c:v>
                </c:pt>
                <c:pt idx="24">
                  <c:v>0.71232904568909206</c:v>
                </c:pt>
                <c:pt idx="25">
                  <c:v>0.77834886595142672</c:v>
                </c:pt>
                <c:pt idx="26">
                  <c:v>0.82918978400361676</c:v>
                </c:pt>
                <c:pt idx="27">
                  <c:v>0.87220240364378476</c:v>
                </c:pt>
                <c:pt idx="28">
                  <c:v>0.84683100634981112</c:v>
                </c:pt>
                <c:pt idx="29">
                  <c:v>0.83367817833902946</c:v>
                </c:pt>
                <c:pt idx="30">
                  <c:v>0.83369440157921348</c:v>
                </c:pt>
                <c:pt idx="31">
                  <c:v>0.82936307971657808</c:v>
                </c:pt>
                <c:pt idx="32">
                  <c:v>0.95577615266342208</c:v>
                </c:pt>
                <c:pt idx="33">
                  <c:v>0.87149091117385713</c:v>
                </c:pt>
                <c:pt idx="34">
                  <c:v>0.91918608097938148</c:v>
                </c:pt>
                <c:pt idx="35">
                  <c:v>0.91992373430857255</c:v>
                </c:pt>
                <c:pt idx="36">
                  <c:v>0.94251642276600855</c:v>
                </c:pt>
                <c:pt idx="37">
                  <c:v>0.96464377563215675</c:v>
                </c:pt>
                <c:pt idx="38">
                  <c:v>0.9455722975891242</c:v>
                </c:pt>
                <c:pt idx="39">
                  <c:v>0.93041615796887278</c:v>
                </c:pt>
                <c:pt idx="40">
                  <c:v>0.95861288404437073</c:v>
                </c:pt>
                <c:pt idx="41">
                  <c:v>0.96044579305185429</c:v>
                </c:pt>
                <c:pt idx="42" formatCode="0.0%">
                  <c:v>0.9547334743625997</c:v>
                </c:pt>
                <c:pt idx="43" formatCode="0.0%">
                  <c:v>0.97486494289501224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68E9-4AD2-B253-499091BE1B4E}"/>
            </c:ext>
          </c:extLst>
        </c:ser>
        <c:ser>
          <c:idx val="5"/>
          <c:order val="5"/>
          <c:tx>
            <c:strRef>
              <c:f>'[Traffic_report_agosto 23.xlsm]nuevo pax'!$B$17</c:f>
              <c:strCache>
                <c:ptCount val="1"/>
                <c:pt idx="0">
                  <c:v>Asia-Pacifico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dLbls>
            <c:dLbl>
              <c:idx val="43"/>
              <c:layout>
                <c:manualLayout>
                  <c:x val="1.0765090349865324E-2"/>
                  <c:y val="0.1083658430862592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68E9-4AD2-B253-499091BE1B4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accent6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'[Traffic_report_agosto 23.xlsm]nuevo pax'!$C$10:$AT$11</c:f>
              <c:multiLvlStrCache>
                <c:ptCount val="44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ago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'[Traffic_report_agosto 23.xlsm]nuevo pax'!$C$17:$AT$17</c:f>
              <c:numCache>
                <c:formatCode>0%</c:formatCode>
                <c:ptCount val="44"/>
                <c:pt idx="0">
                  <c:v>0.99810872976689236</c:v>
                </c:pt>
                <c:pt idx="1">
                  <c:v>0.92321662687975414</c:v>
                </c:pt>
                <c:pt idx="2">
                  <c:v>0.63502129406387164</c:v>
                </c:pt>
                <c:pt idx="3">
                  <c:v>5.7968606490562131E-2</c:v>
                </c:pt>
                <c:pt idx="4">
                  <c:v>7.2340909867446637E-2</c:v>
                </c:pt>
                <c:pt idx="5">
                  <c:v>0.1270693281361609</c:v>
                </c:pt>
                <c:pt idx="6">
                  <c:v>0.17669976677247073</c:v>
                </c:pt>
                <c:pt idx="7">
                  <c:v>0.15650899295607487</c:v>
                </c:pt>
                <c:pt idx="8">
                  <c:v>0.17521923705358766</c:v>
                </c:pt>
                <c:pt idx="9">
                  <c:v>0.19789647318167625</c:v>
                </c:pt>
                <c:pt idx="10">
                  <c:v>0.22016777209099489</c:v>
                </c:pt>
                <c:pt idx="11">
                  <c:v>0.30590394365405554</c:v>
                </c:pt>
                <c:pt idx="12">
                  <c:v>0.24352456972077666</c:v>
                </c:pt>
                <c:pt idx="13">
                  <c:v>0.28290791338121557</c:v>
                </c:pt>
                <c:pt idx="14">
                  <c:v>0.38849201895963026</c:v>
                </c:pt>
                <c:pt idx="15">
                  <c:v>0.45926453466343309</c:v>
                </c:pt>
                <c:pt idx="16">
                  <c:v>0.47562944536379725</c:v>
                </c:pt>
                <c:pt idx="17">
                  <c:v>0.41620691226139911</c:v>
                </c:pt>
                <c:pt idx="18">
                  <c:v>0.2903035459134034</c:v>
                </c:pt>
                <c:pt idx="19">
                  <c:v>0.18388961104614188</c:v>
                </c:pt>
                <c:pt idx="20">
                  <c:v>0.16020153600853776</c:v>
                </c:pt>
                <c:pt idx="21">
                  <c:v>0.16524858174312512</c:v>
                </c:pt>
                <c:pt idx="22">
                  <c:v>0.22120411113509278</c:v>
                </c:pt>
                <c:pt idx="23">
                  <c:v>0.34601575496700188</c:v>
                </c:pt>
                <c:pt idx="24">
                  <c:v>0.36657227555409616</c:v>
                </c:pt>
                <c:pt idx="25">
                  <c:v>0.36788984264635638</c:v>
                </c:pt>
                <c:pt idx="26">
                  <c:v>0.48584741116900132</c:v>
                </c:pt>
                <c:pt idx="27">
                  <c:v>0.63779383010135871</c:v>
                </c:pt>
                <c:pt idx="28">
                  <c:v>0.6697372700543146</c:v>
                </c:pt>
                <c:pt idx="29">
                  <c:v>0.67297359310222016</c:v>
                </c:pt>
                <c:pt idx="30">
                  <c:v>0.63687007885028046</c:v>
                </c:pt>
                <c:pt idx="31">
                  <c:v>0.63668505650691276</c:v>
                </c:pt>
                <c:pt idx="32">
                  <c:v>0.72324094753725354</c:v>
                </c:pt>
                <c:pt idx="33">
                  <c:v>0.64539253583050704</c:v>
                </c:pt>
                <c:pt idx="34">
                  <c:v>0.71472993925942774</c:v>
                </c:pt>
                <c:pt idx="35">
                  <c:v>0.76517313445499302</c:v>
                </c:pt>
                <c:pt idx="36">
                  <c:v>0.72945882605116852</c:v>
                </c:pt>
                <c:pt idx="37">
                  <c:v>0.7894510784583848</c:v>
                </c:pt>
                <c:pt idx="38">
                  <c:v>0.84461824143176156</c:v>
                </c:pt>
                <c:pt idx="39">
                  <c:v>0.81648764579095778</c:v>
                </c:pt>
                <c:pt idx="40">
                  <c:v>0.87878436393984849</c:v>
                </c:pt>
                <c:pt idx="41">
                  <c:v>0.90067681340093442</c:v>
                </c:pt>
                <c:pt idx="42" formatCode="0.0%">
                  <c:v>0.86144251713509867</c:v>
                </c:pt>
                <c:pt idx="43" formatCode="0.0%">
                  <c:v>0.90447050014416308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68E9-4AD2-B253-499091BE1B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722396128"/>
        <c:axId val="1218478464"/>
      </c:lineChart>
      <c:catAx>
        <c:axId val="1722396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18478464"/>
        <c:crosses val="autoZero"/>
        <c:auto val="1"/>
        <c:lblAlgn val="ctr"/>
        <c:lblOffset val="100"/>
        <c:noMultiLvlLbl val="0"/>
      </c:catAx>
      <c:valAx>
        <c:axId val="1218478464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22396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7940767784649759E-2"/>
          <c:y val="0.13093290191781945"/>
          <c:w val="0.9"/>
          <c:h val="6.910367776509508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050">
                <a:latin typeface="+mj-lt"/>
              </a:rPr>
              <a:t>Crecimiento</a:t>
            </a:r>
            <a:r>
              <a:rPr lang="es-MX" sz="1050" baseline="0">
                <a:latin typeface="+mj-lt"/>
              </a:rPr>
              <a:t> en pasajeros internacionales que originan/llegan a LAC </a:t>
            </a:r>
            <a:endParaRPr lang="es-MX" sz="1050">
              <a:latin typeface="+mj-lt"/>
            </a:endParaRPr>
          </a:p>
        </c:rich>
      </c:tx>
      <c:layout>
        <c:manualLayout>
          <c:xMode val="edge"/>
          <c:yMode val="edge"/>
          <c:x val="0.14055775844248583"/>
          <c:y val="4.714757190004714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Region_pair!$H$17</c:f>
              <c:strCache>
                <c:ptCount val="1"/>
                <c:pt idx="0">
                  <c:v>vs. ago 2019</c:v>
                </c:pt>
              </c:strCache>
            </c:strRef>
          </c:tx>
          <c:spPr>
            <a:solidFill>
              <a:srgbClr val="7030A0"/>
            </a:solidFill>
            <a:ln>
              <a:noFill/>
            </a:ln>
            <a:effectLst/>
          </c:spPr>
          <c:invertIfNegative val="0"/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00B05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4E43-417C-AEDD-DCB6655B2B50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00B05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4E43-417C-AEDD-DCB6655B2B5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FF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Region_pair!$G$18:$G$24</c:f>
              <c:strCache>
                <c:ptCount val="7"/>
                <c:pt idx="0">
                  <c:v>LAC-NOA</c:v>
                </c:pt>
                <c:pt idx="1">
                  <c:v>EUR-LAC</c:v>
                </c:pt>
                <c:pt idx="2">
                  <c:v>LAC-LAC</c:v>
                </c:pt>
                <c:pt idx="3">
                  <c:v>LAC-MDE</c:v>
                </c:pt>
                <c:pt idx="4">
                  <c:v>JAK-LAC</c:v>
                </c:pt>
                <c:pt idx="5">
                  <c:v>LAC-SWP</c:v>
                </c:pt>
                <c:pt idx="6">
                  <c:v>AFR-LAC</c:v>
                </c:pt>
              </c:strCache>
            </c:strRef>
          </c:cat>
          <c:val>
            <c:numRef>
              <c:f>Region_pair!$H$18:$H$24</c:f>
              <c:numCache>
                <c:formatCode>0%</c:formatCode>
                <c:ptCount val="7"/>
                <c:pt idx="0">
                  <c:v>8.5079756039984744E-2</c:v>
                </c:pt>
                <c:pt idx="1">
                  <c:v>-9.1839972218565658E-2</c:v>
                </c:pt>
                <c:pt idx="2" formatCode="0.0%">
                  <c:v>-3.1982507262149351E-3</c:v>
                </c:pt>
                <c:pt idx="3">
                  <c:v>9.8389105053193315E-2</c:v>
                </c:pt>
                <c:pt idx="4">
                  <c:v>-0.26662617095105778</c:v>
                </c:pt>
                <c:pt idx="5">
                  <c:v>-0.47571642575929141</c:v>
                </c:pt>
                <c:pt idx="6">
                  <c:v>-0.55428445530413195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590-4D21-92C7-38E02A6E784C}"/>
            </c:ext>
          </c:extLst>
        </c:ser>
        <c:ser>
          <c:idx val="1"/>
          <c:order val="1"/>
          <c:tx>
            <c:strRef>
              <c:f>Region_pair!$I$17</c:f>
              <c:strCache>
                <c:ptCount val="1"/>
                <c:pt idx="0">
                  <c:v>vs. ago 2022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dLbl>
              <c:idx val="3"/>
              <c:layout>
                <c:manualLayout>
                  <c:x val="5.4171180931744311E-3"/>
                  <c:y val="-4.449388209121245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590-4D21-92C7-38E02A6E784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B05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Region_pair!$G$18:$G$24</c:f>
              <c:strCache>
                <c:ptCount val="7"/>
                <c:pt idx="0">
                  <c:v>LAC-NOA</c:v>
                </c:pt>
                <c:pt idx="1">
                  <c:v>EUR-LAC</c:v>
                </c:pt>
                <c:pt idx="2">
                  <c:v>LAC-LAC</c:v>
                </c:pt>
                <c:pt idx="3">
                  <c:v>LAC-MDE</c:v>
                </c:pt>
                <c:pt idx="4">
                  <c:v>JAK-LAC</c:v>
                </c:pt>
                <c:pt idx="5">
                  <c:v>LAC-SWP</c:v>
                </c:pt>
                <c:pt idx="6">
                  <c:v>AFR-LAC</c:v>
                </c:pt>
              </c:strCache>
            </c:strRef>
          </c:cat>
          <c:val>
            <c:numRef>
              <c:f>Region_pair!$I$18:$I$24</c:f>
              <c:numCache>
                <c:formatCode>0%</c:formatCode>
                <c:ptCount val="7"/>
                <c:pt idx="0">
                  <c:v>7.9456777951158797E-2</c:v>
                </c:pt>
                <c:pt idx="1">
                  <c:v>2.4722488976116841E-2</c:v>
                </c:pt>
                <c:pt idx="2">
                  <c:v>0.26160296600168964</c:v>
                </c:pt>
                <c:pt idx="3">
                  <c:v>0.24281549587828555</c:v>
                </c:pt>
                <c:pt idx="4">
                  <c:v>1.5090156199616844</c:v>
                </c:pt>
                <c:pt idx="5">
                  <c:v>1.2264462878712612</c:v>
                </c:pt>
                <c:pt idx="6">
                  <c:v>0.40094521662917582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590-4D21-92C7-38E02A6E784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58877008"/>
        <c:axId val="453710880"/>
      </c:barChart>
      <c:catAx>
        <c:axId val="458877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53710880"/>
        <c:crosses val="autoZero"/>
        <c:auto val="1"/>
        <c:lblAlgn val="ctr"/>
        <c:lblOffset val="100"/>
        <c:noMultiLvlLbl val="0"/>
      </c:catAx>
      <c:valAx>
        <c:axId val="453710880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588770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9.0157480314960625E-2"/>
          <c:y val="0.20664469656947837"/>
          <c:w val="0.19785719654971534"/>
          <c:h val="0.1549981994824904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r>
              <a:rPr lang="es-MX" sz="1400" b="0">
                <a:latin typeface="+mj-lt"/>
              </a:rPr>
              <a:t>Jet</a:t>
            </a:r>
            <a:r>
              <a:rPr lang="es-MX" sz="1400" b="0" baseline="0">
                <a:latin typeface="+mj-lt"/>
              </a:rPr>
              <a:t> Fuel y Precio del Crudo WTI (Dólares por barril), sep 18 </a:t>
            </a:r>
            <a:endParaRPr lang="es-MX" sz="1400" b="0">
              <a:latin typeface="+mj-lt"/>
            </a:endParaRPr>
          </a:p>
        </c:rich>
      </c:tx>
      <c:layout>
        <c:manualLayout>
          <c:xMode val="edge"/>
          <c:yMode val="edge"/>
          <c:x val="0.25077724822645647"/>
          <c:y val="4.561149607909453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5.1694640143666253E-2"/>
          <c:y val="0.16087616569073954"/>
          <c:w val="0.93514746511949165"/>
          <c:h val="0.61688533240436672"/>
        </c:manualLayout>
      </c:layout>
      <c:lineChart>
        <c:grouping val="standard"/>
        <c:varyColors val="0"/>
        <c:ser>
          <c:idx val="0"/>
          <c:order val="0"/>
          <c:tx>
            <c:strRef>
              <c:f>PRECIOS_COMBUSTIBLE!$C$2</c:f>
              <c:strCache>
                <c:ptCount val="1"/>
                <c:pt idx="0">
                  <c:v>Jet Fuel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930"/>
              <c:layout>
                <c:manualLayout>
                  <c:x val="-1.4619883040936745E-3"/>
                  <c:y val="-5.538655423439669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CC3-411C-B98B-11BE315861F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PRECIOS_COMBUSTIBLE!$A$3:$A$933</c:f>
              <c:strCache>
                <c:ptCount val="931"/>
                <c:pt idx="0">
                  <c:v>ene 02, 2020</c:v>
                </c:pt>
                <c:pt idx="1">
                  <c:v>ene 03, 2020</c:v>
                </c:pt>
                <c:pt idx="2">
                  <c:v>ene 06, 2020</c:v>
                </c:pt>
                <c:pt idx="3">
                  <c:v>ene 07, 2020</c:v>
                </c:pt>
                <c:pt idx="4">
                  <c:v>ene 08, 2020</c:v>
                </c:pt>
                <c:pt idx="5">
                  <c:v>ene 09, 2020</c:v>
                </c:pt>
                <c:pt idx="6">
                  <c:v>ene 10, 2020</c:v>
                </c:pt>
                <c:pt idx="7">
                  <c:v>ene 13, 2020</c:v>
                </c:pt>
                <c:pt idx="8">
                  <c:v>ene 14, 2020</c:v>
                </c:pt>
                <c:pt idx="9">
                  <c:v>ene 15, 2020</c:v>
                </c:pt>
                <c:pt idx="10">
                  <c:v>ene 16, 2020</c:v>
                </c:pt>
                <c:pt idx="11">
                  <c:v>ene 17, 2020</c:v>
                </c:pt>
                <c:pt idx="12">
                  <c:v>ene 21, 2020</c:v>
                </c:pt>
                <c:pt idx="13">
                  <c:v>ene 22, 2020</c:v>
                </c:pt>
                <c:pt idx="14">
                  <c:v>ene 23, 2020</c:v>
                </c:pt>
                <c:pt idx="15">
                  <c:v>ene 24, 2020</c:v>
                </c:pt>
                <c:pt idx="16">
                  <c:v>ene 27, 2020</c:v>
                </c:pt>
                <c:pt idx="17">
                  <c:v>ene 28, 2020</c:v>
                </c:pt>
                <c:pt idx="18">
                  <c:v>ene 29, 2020</c:v>
                </c:pt>
                <c:pt idx="19">
                  <c:v>ene 30, 2020</c:v>
                </c:pt>
                <c:pt idx="20">
                  <c:v>ene 31, 2020</c:v>
                </c:pt>
                <c:pt idx="21">
                  <c:v>feb 03, 2020</c:v>
                </c:pt>
                <c:pt idx="22">
                  <c:v>feb 04, 2020</c:v>
                </c:pt>
                <c:pt idx="23">
                  <c:v>feb 05, 2020</c:v>
                </c:pt>
                <c:pt idx="24">
                  <c:v>feb 06, 2020</c:v>
                </c:pt>
                <c:pt idx="25">
                  <c:v>feb 07, 2020</c:v>
                </c:pt>
                <c:pt idx="26">
                  <c:v>feb 10, 2020</c:v>
                </c:pt>
                <c:pt idx="27">
                  <c:v>feb 11, 2020</c:v>
                </c:pt>
                <c:pt idx="28">
                  <c:v>feb 12, 2020</c:v>
                </c:pt>
                <c:pt idx="29">
                  <c:v>feb 13, 2020</c:v>
                </c:pt>
                <c:pt idx="30">
                  <c:v>feb 14, 2020</c:v>
                </c:pt>
                <c:pt idx="31">
                  <c:v>feb 18, 2020</c:v>
                </c:pt>
                <c:pt idx="32">
                  <c:v>feb 19, 2020</c:v>
                </c:pt>
                <c:pt idx="33">
                  <c:v>feb 20, 2020</c:v>
                </c:pt>
                <c:pt idx="34">
                  <c:v>feb 21, 2020</c:v>
                </c:pt>
                <c:pt idx="35">
                  <c:v>feb 24, 2020</c:v>
                </c:pt>
                <c:pt idx="36">
                  <c:v>feb 25, 2020</c:v>
                </c:pt>
                <c:pt idx="37">
                  <c:v>feb 26, 2020</c:v>
                </c:pt>
                <c:pt idx="38">
                  <c:v>feb 27, 2020</c:v>
                </c:pt>
                <c:pt idx="39">
                  <c:v>feb 28, 2020</c:v>
                </c:pt>
                <c:pt idx="40">
                  <c:v>mar 02, 2020</c:v>
                </c:pt>
                <c:pt idx="41">
                  <c:v>mar 03, 2020</c:v>
                </c:pt>
                <c:pt idx="42">
                  <c:v>mar 04, 2020</c:v>
                </c:pt>
                <c:pt idx="43">
                  <c:v>mar 05, 2020</c:v>
                </c:pt>
                <c:pt idx="44">
                  <c:v>mar 06, 2020</c:v>
                </c:pt>
                <c:pt idx="45">
                  <c:v>mar 09, 2020</c:v>
                </c:pt>
                <c:pt idx="46">
                  <c:v>mar 10, 2020</c:v>
                </c:pt>
                <c:pt idx="47">
                  <c:v>mar 11, 2020</c:v>
                </c:pt>
                <c:pt idx="48">
                  <c:v>mar 12, 2020</c:v>
                </c:pt>
                <c:pt idx="49">
                  <c:v>mar 13, 2020</c:v>
                </c:pt>
                <c:pt idx="50">
                  <c:v>mar 16, 2020</c:v>
                </c:pt>
                <c:pt idx="51">
                  <c:v>mar 17, 2020</c:v>
                </c:pt>
                <c:pt idx="52">
                  <c:v>mar 18, 2020</c:v>
                </c:pt>
                <c:pt idx="53">
                  <c:v>mar 19, 2020</c:v>
                </c:pt>
                <c:pt idx="54">
                  <c:v>mar 20, 2020</c:v>
                </c:pt>
                <c:pt idx="55">
                  <c:v>mar 23, 2020</c:v>
                </c:pt>
                <c:pt idx="56">
                  <c:v>mar 24, 2020</c:v>
                </c:pt>
                <c:pt idx="57">
                  <c:v>mar 25, 2020</c:v>
                </c:pt>
                <c:pt idx="58">
                  <c:v>mar 26, 2020</c:v>
                </c:pt>
                <c:pt idx="59">
                  <c:v>mar 27, 2020</c:v>
                </c:pt>
                <c:pt idx="60">
                  <c:v>mar 30, 2020</c:v>
                </c:pt>
                <c:pt idx="61">
                  <c:v>mar 31, 2020</c:v>
                </c:pt>
                <c:pt idx="62">
                  <c:v>abr 01, 2020</c:v>
                </c:pt>
                <c:pt idx="63">
                  <c:v>abr 02, 2020</c:v>
                </c:pt>
                <c:pt idx="64">
                  <c:v>abr 03, 2020</c:v>
                </c:pt>
                <c:pt idx="65">
                  <c:v>abr 06, 2020</c:v>
                </c:pt>
                <c:pt idx="66">
                  <c:v>abr 07, 2020</c:v>
                </c:pt>
                <c:pt idx="67">
                  <c:v>abr 08, 2020</c:v>
                </c:pt>
                <c:pt idx="68">
                  <c:v>abr 09, 2020</c:v>
                </c:pt>
                <c:pt idx="69">
                  <c:v>abr 13, 2020</c:v>
                </c:pt>
                <c:pt idx="70">
                  <c:v>abr 14, 2020</c:v>
                </c:pt>
                <c:pt idx="71">
                  <c:v>abr 15, 2020</c:v>
                </c:pt>
                <c:pt idx="72">
                  <c:v>abr 16, 2020</c:v>
                </c:pt>
                <c:pt idx="73">
                  <c:v>abr 17, 2020</c:v>
                </c:pt>
                <c:pt idx="74">
                  <c:v>abr 20, 2020</c:v>
                </c:pt>
                <c:pt idx="75">
                  <c:v>abr 21, 2020</c:v>
                </c:pt>
                <c:pt idx="76">
                  <c:v>abr 22, 2020</c:v>
                </c:pt>
                <c:pt idx="77">
                  <c:v>abr 23, 2020</c:v>
                </c:pt>
                <c:pt idx="78">
                  <c:v>abr 24, 2020</c:v>
                </c:pt>
                <c:pt idx="79">
                  <c:v>abr 27, 2020</c:v>
                </c:pt>
                <c:pt idx="80">
                  <c:v>abr 28, 2020</c:v>
                </c:pt>
                <c:pt idx="81">
                  <c:v>abr 29, 2020</c:v>
                </c:pt>
                <c:pt idx="82">
                  <c:v>abr 30, 2020</c:v>
                </c:pt>
                <c:pt idx="83">
                  <c:v>may 01, 2020</c:v>
                </c:pt>
                <c:pt idx="84">
                  <c:v>may 04, 2020</c:v>
                </c:pt>
                <c:pt idx="85">
                  <c:v>may 05, 2020</c:v>
                </c:pt>
                <c:pt idx="86">
                  <c:v>may 06, 2020</c:v>
                </c:pt>
                <c:pt idx="87">
                  <c:v>may 07, 2020</c:v>
                </c:pt>
                <c:pt idx="88">
                  <c:v>may 08, 2020</c:v>
                </c:pt>
                <c:pt idx="89">
                  <c:v>may 11, 2020</c:v>
                </c:pt>
                <c:pt idx="90">
                  <c:v>may 12, 2020</c:v>
                </c:pt>
                <c:pt idx="91">
                  <c:v>may 13, 2020</c:v>
                </c:pt>
                <c:pt idx="92">
                  <c:v>may 14, 2020</c:v>
                </c:pt>
                <c:pt idx="93">
                  <c:v>may 15, 2020</c:v>
                </c:pt>
                <c:pt idx="94">
                  <c:v>may 18, 2020</c:v>
                </c:pt>
                <c:pt idx="95">
                  <c:v>may 19, 2020</c:v>
                </c:pt>
                <c:pt idx="96">
                  <c:v>may 20, 2020</c:v>
                </c:pt>
                <c:pt idx="97">
                  <c:v>may 21, 2020</c:v>
                </c:pt>
                <c:pt idx="98">
                  <c:v>may 22, 2020</c:v>
                </c:pt>
                <c:pt idx="99">
                  <c:v>may 26, 2020</c:v>
                </c:pt>
                <c:pt idx="100">
                  <c:v>may 27, 2020</c:v>
                </c:pt>
                <c:pt idx="101">
                  <c:v>may 28, 2020</c:v>
                </c:pt>
                <c:pt idx="102">
                  <c:v>may 29, 2020</c:v>
                </c:pt>
                <c:pt idx="103">
                  <c:v>jun 01, 2020</c:v>
                </c:pt>
                <c:pt idx="104">
                  <c:v>jun 02, 2020</c:v>
                </c:pt>
                <c:pt idx="105">
                  <c:v>jun 03, 2020</c:v>
                </c:pt>
                <c:pt idx="106">
                  <c:v>jun 04, 2020</c:v>
                </c:pt>
                <c:pt idx="107">
                  <c:v>jun 05, 2020</c:v>
                </c:pt>
                <c:pt idx="108">
                  <c:v>jun 08, 2020</c:v>
                </c:pt>
                <c:pt idx="109">
                  <c:v>jun 09, 2020</c:v>
                </c:pt>
                <c:pt idx="110">
                  <c:v>jun 10, 2020</c:v>
                </c:pt>
                <c:pt idx="111">
                  <c:v>jun 11, 2020</c:v>
                </c:pt>
                <c:pt idx="112">
                  <c:v>jun 12, 2020</c:v>
                </c:pt>
                <c:pt idx="113">
                  <c:v>jun 15, 2020</c:v>
                </c:pt>
                <c:pt idx="114">
                  <c:v>jun 16, 2020</c:v>
                </c:pt>
                <c:pt idx="115">
                  <c:v>jun 17, 2020</c:v>
                </c:pt>
                <c:pt idx="116">
                  <c:v>jun 18, 2020</c:v>
                </c:pt>
                <c:pt idx="117">
                  <c:v>jun 19, 2020</c:v>
                </c:pt>
                <c:pt idx="118">
                  <c:v>jun 22, 2020</c:v>
                </c:pt>
                <c:pt idx="119">
                  <c:v>jun 23, 2020</c:v>
                </c:pt>
                <c:pt idx="120">
                  <c:v>jun 24, 2020</c:v>
                </c:pt>
                <c:pt idx="121">
                  <c:v>jun 25, 2020</c:v>
                </c:pt>
                <c:pt idx="122">
                  <c:v>jun 26, 2020</c:v>
                </c:pt>
                <c:pt idx="123">
                  <c:v>jun 29, 2020</c:v>
                </c:pt>
                <c:pt idx="124">
                  <c:v>jun 30, 2020</c:v>
                </c:pt>
                <c:pt idx="125">
                  <c:v>jul 01, 2020</c:v>
                </c:pt>
                <c:pt idx="126">
                  <c:v>jul 02, 2020</c:v>
                </c:pt>
                <c:pt idx="127">
                  <c:v>jul 06, 2020</c:v>
                </c:pt>
                <c:pt idx="128">
                  <c:v>jul 07, 2020</c:v>
                </c:pt>
                <c:pt idx="129">
                  <c:v>jul 08, 2020</c:v>
                </c:pt>
                <c:pt idx="130">
                  <c:v>jul 09, 2020</c:v>
                </c:pt>
                <c:pt idx="131">
                  <c:v>jul 10, 2020</c:v>
                </c:pt>
                <c:pt idx="132">
                  <c:v>jul 13, 2020</c:v>
                </c:pt>
                <c:pt idx="133">
                  <c:v>jul 14, 2020</c:v>
                </c:pt>
                <c:pt idx="134">
                  <c:v>jul 15, 2020</c:v>
                </c:pt>
                <c:pt idx="135">
                  <c:v>jul 16, 2020</c:v>
                </c:pt>
                <c:pt idx="136">
                  <c:v>jul 17, 2020</c:v>
                </c:pt>
                <c:pt idx="137">
                  <c:v>jul 20, 2020</c:v>
                </c:pt>
                <c:pt idx="138">
                  <c:v>jul 21, 2020</c:v>
                </c:pt>
                <c:pt idx="139">
                  <c:v>jul 22, 2020</c:v>
                </c:pt>
                <c:pt idx="140">
                  <c:v>jul 23, 2020</c:v>
                </c:pt>
                <c:pt idx="141">
                  <c:v>jul 24, 2020</c:v>
                </c:pt>
                <c:pt idx="142">
                  <c:v>jul 27, 2020</c:v>
                </c:pt>
                <c:pt idx="143">
                  <c:v>jul 28, 2020</c:v>
                </c:pt>
                <c:pt idx="144">
                  <c:v>jul 29, 2020</c:v>
                </c:pt>
                <c:pt idx="145">
                  <c:v>jul 30, 2020</c:v>
                </c:pt>
                <c:pt idx="146">
                  <c:v>jul 31, 2020</c:v>
                </c:pt>
                <c:pt idx="147">
                  <c:v>ago 03, 2020</c:v>
                </c:pt>
                <c:pt idx="148">
                  <c:v>ago 04, 2020</c:v>
                </c:pt>
                <c:pt idx="149">
                  <c:v>ago 05, 2020</c:v>
                </c:pt>
                <c:pt idx="150">
                  <c:v>ago 06, 2020</c:v>
                </c:pt>
                <c:pt idx="151">
                  <c:v>ago 07, 2020</c:v>
                </c:pt>
                <c:pt idx="152">
                  <c:v>ago 10, 2020</c:v>
                </c:pt>
                <c:pt idx="153">
                  <c:v>ago 11, 2020</c:v>
                </c:pt>
                <c:pt idx="154">
                  <c:v>ago 12, 2020</c:v>
                </c:pt>
                <c:pt idx="155">
                  <c:v>ago 13, 2020</c:v>
                </c:pt>
                <c:pt idx="156">
                  <c:v>ago 14, 2020</c:v>
                </c:pt>
                <c:pt idx="157">
                  <c:v>ago 17, 2020</c:v>
                </c:pt>
                <c:pt idx="158">
                  <c:v>ago 18, 2020</c:v>
                </c:pt>
                <c:pt idx="159">
                  <c:v>ago 19, 2020</c:v>
                </c:pt>
                <c:pt idx="160">
                  <c:v>ago 20, 2020</c:v>
                </c:pt>
                <c:pt idx="161">
                  <c:v>ago 21, 2020</c:v>
                </c:pt>
                <c:pt idx="162">
                  <c:v>ago 24, 2020</c:v>
                </c:pt>
                <c:pt idx="163">
                  <c:v>ago 25, 2020</c:v>
                </c:pt>
                <c:pt idx="164">
                  <c:v>ago 26, 2020</c:v>
                </c:pt>
                <c:pt idx="165">
                  <c:v>ago 27, 2020</c:v>
                </c:pt>
                <c:pt idx="166">
                  <c:v>ago 28, 2020</c:v>
                </c:pt>
                <c:pt idx="167">
                  <c:v>ago 31, 2020</c:v>
                </c:pt>
                <c:pt idx="168">
                  <c:v>sep 01, 2020</c:v>
                </c:pt>
                <c:pt idx="169">
                  <c:v>sep 02, 2020</c:v>
                </c:pt>
                <c:pt idx="170">
                  <c:v>sep 03, 2020</c:v>
                </c:pt>
                <c:pt idx="171">
                  <c:v>sep 04, 2020</c:v>
                </c:pt>
                <c:pt idx="172">
                  <c:v>sep 08, 2020</c:v>
                </c:pt>
                <c:pt idx="173">
                  <c:v>sep 09, 2020</c:v>
                </c:pt>
                <c:pt idx="174">
                  <c:v>sep 10, 2020</c:v>
                </c:pt>
                <c:pt idx="175">
                  <c:v>sep 11, 2020</c:v>
                </c:pt>
                <c:pt idx="176">
                  <c:v>sep 14, 2020</c:v>
                </c:pt>
                <c:pt idx="177">
                  <c:v>sep 15, 2020</c:v>
                </c:pt>
                <c:pt idx="178">
                  <c:v>sep 16, 2020</c:v>
                </c:pt>
                <c:pt idx="179">
                  <c:v>sep 17, 2020</c:v>
                </c:pt>
                <c:pt idx="180">
                  <c:v>sep 18, 2020</c:v>
                </c:pt>
                <c:pt idx="181">
                  <c:v>sep 21, 2020</c:v>
                </c:pt>
                <c:pt idx="182">
                  <c:v>sep 22, 2020</c:v>
                </c:pt>
                <c:pt idx="183">
                  <c:v>sep 23, 2020</c:v>
                </c:pt>
                <c:pt idx="184">
                  <c:v>sep 24, 2020</c:v>
                </c:pt>
                <c:pt idx="185">
                  <c:v>sep 25, 2020</c:v>
                </c:pt>
                <c:pt idx="186">
                  <c:v>sep 28, 2020</c:v>
                </c:pt>
                <c:pt idx="187">
                  <c:v>sep 29, 2020</c:v>
                </c:pt>
                <c:pt idx="188">
                  <c:v>sep 30, 2020</c:v>
                </c:pt>
                <c:pt idx="189">
                  <c:v>oct 01, 2020</c:v>
                </c:pt>
                <c:pt idx="190">
                  <c:v>oct 02, 2020</c:v>
                </c:pt>
                <c:pt idx="191">
                  <c:v>oct 05, 2020</c:v>
                </c:pt>
                <c:pt idx="192">
                  <c:v>oct 06, 2020</c:v>
                </c:pt>
                <c:pt idx="193">
                  <c:v>oct 07, 2020</c:v>
                </c:pt>
                <c:pt idx="194">
                  <c:v>oct 08, 2020</c:v>
                </c:pt>
                <c:pt idx="195">
                  <c:v>oct 09, 2020</c:v>
                </c:pt>
                <c:pt idx="196">
                  <c:v>oct 12, 2020</c:v>
                </c:pt>
                <c:pt idx="197">
                  <c:v>oct 13, 2020</c:v>
                </c:pt>
                <c:pt idx="198">
                  <c:v>oct 14, 2020</c:v>
                </c:pt>
                <c:pt idx="199">
                  <c:v>oct 15, 2020</c:v>
                </c:pt>
                <c:pt idx="200">
                  <c:v>oct 16, 2020</c:v>
                </c:pt>
                <c:pt idx="201">
                  <c:v>oct 19, 2020</c:v>
                </c:pt>
                <c:pt idx="202">
                  <c:v>oct 20, 2020</c:v>
                </c:pt>
                <c:pt idx="203">
                  <c:v>oct 21, 2020</c:v>
                </c:pt>
                <c:pt idx="204">
                  <c:v>oct 22, 2020</c:v>
                </c:pt>
                <c:pt idx="205">
                  <c:v>oct 23, 2020</c:v>
                </c:pt>
                <c:pt idx="206">
                  <c:v>oct 26, 2020</c:v>
                </c:pt>
                <c:pt idx="207">
                  <c:v>oct 27, 2020</c:v>
                </c:pt>
                <c:pt idx="208">
                  <c:v>oct 28, 2020</c:v>
                </c:pt>
                <c:pt idx="209">
                  <c:v>oct 29, 2020</c:v>
                </c:pt>
                <c:pt idx="210">
                  <c:v>oct 30, 2020</c:v>
                </c:pt>
                <c:pt idx="211">
                  <c:v>nov 02, 2020</c:v>
                </c:pt>
                <c:pt idx="212">
                  <c:v>nov 03, 2020</c:v>
                </c:pt>
                <c:pt idx="213">
                  <c:v>nov 04, 2020</c:v>
                </c:pt>
                <c:pt idx="214">
                  <c:v>nov 05, 2020</c:v>
                </c:pt>
                <c:pt idx="215">
                  <c:v>nov 06, 2020</c:v>
                </c:pt>
                <c:pt idx="216">
                  <c:v>nov 09, 2020</c:v>
                </c:pt>
                <c:pt idx="217">
                  <c:v>nov 10, 2020</c:v>
                </c:pt>
                <c:pt idx="218">
                  <c:v>nov 11, 2020</c:v>
                </c:pt>
                <c:pt idx="219">
                  <c:v>nov 12, 2020</c:v>
                </c:pt>
                <c:pt idx="220">
                  <c:v>nov 13, 2020</c:v>
                </c:pt>
                <c:pt idx="221">
                  <c:v>nov 16, 2020</c:v>
                </c:pt>
                <c:pt idx="222">
                  <c:v>nov 17, 2020</c:v>
                </c:pt>
                <c:pt idx="223">
                  <c:v>nov 18, 2020</c:v>
                </c:pt>
                <c:pt idx="224">
                  <c:v>nov 19, 2020</c:v>
                </c:pt>
                <c:pt idx="225">
                  <c:v>nov 20, 2020</c:v>
                </c:pt>
                <c:pt idx="226">
                  <c:v>nov 23, 2020</c:v>
                </c:pt>
                <c:pt idx="227">
                  <c:v>nov 24, 2020</c:v>
                </c:pt>
                <c:pt idx="228">
                  <c:v>nov 25, 2020</c:v>
                </c:pt>
                <c:pt idx="229">
                  <c:v>nov 30, 2020</c:v>
                </c:pt>
                <c:pt idx="230">
                  <c:v>dic 01, 2020</c:v>
                </c:pt>
                <c:pt idx="231">
                  <c:v>dic 02, 2020</c:v>
                </c:pt>
                <c:pt idx="232">
                  <c:v>dic 03, 2020</c:v>
                </c:pt>
                <c:pt idx="233">
                  <c:v>dic 04, 2020</c:v>
                </c:pt>
                <c:pt idx="234">
                  <c:v>dic 07, 2020</c:v>
                </c:pt>
                <c:pt idx="235">
                  <c:v>dic 08, 2020</c:v>
                </c:pt>
                <c:pt idx="236">
                  <c:v>dic 09, 2020</c:v>
                </c:pt>
                <c:pt idx="237">
                  <c:v>dic 10, 2020</c:v>
                </c:pt>
                <c:pt idx="238">
                  <c:v>dic 11, 2020</c:v>
                </c:pt>
                <c:pt idx="239">
                  <c:v>dic 14, 2020</c:v>
                </c:pt>
                <c:pt idx="240">
                  <c:v>dic 15, 2020</c:v>
                </c:pt>
                <c:pt idx="241">
                  <c:v>dic 16, 2020</c:v>
                </c:pt>
                <c:pt idx="242">
                  <c:v>dic 17, 2020</c:v>
                </c:pt>
                <c:pt idx="243">
                  <c:v>dic 18, 2020</c:v>
                </c:pt>
                <c:pt idx="244">
                  <c:v>dic 21, 2020</c:v>
                </c:pt>
                <c:pt idx="245">
                  <c:v>dic 22, 2020</c:v>
                </c:pt>
                <c:pt idx="246">
                  <c:v>dic 23, 2020</c:v>
                </c:pt>
                <c:pt idx="247">
                  <c:v>dic 24, 2020</c:v>
                </c:pt>
                <c:pt idx="248">
                  <c:v>dic 28, 2020</c:v>
                </c:pt>
                <c:pt idx="249">
                  <c:v>dic 29, 2020</c:v>
                </c:pt>
                <c:pt idx="250">
                  <c:v>dic 30, 2020</c:v>
                </c:pt>
                <c:pt idx="251">
                  <c:v>dic 31, 2020</c:v>
                </c:pt>
                <c:pt idx="252">
                  <c:v>ene 04, 2021</c:v>
                </c:pt>
                <c:pt idx="253">
                  <c:v>ene 05, 2021</c:v>
                </c:pt>
                <c:pt idx="254">
                  <c:v>ene 06, 2021</c:v>
                </c:pt>
                <c:pt idx="255">
                  <c:v>ene 07, 2021</c:v>
                </c:pt>
                <c:pt idx="256">
                  <c:v>ene 08, 2021</c:v>
                </c:pt>
                <c:pt idx="257">
                  <c:v>ene 11, 2021</c:v>
                </c:pt>
                <c:pt idx="258">
                  <c:v>ene 12, 2021</c:v>
                </c:pt>
                <c:pt idx="259">
                  <c:v>ene 13, 2021</c:v>
                </c:pt>
                <c:pt idx="260">
                  <c:v>ene 14, 2021</c:v>
                </c:pt>
                <c:pt idx="261">
                  <c:v>ene 15, 2021</c:v>
                </c:pt>
                <c:pt idx="262">
                  <c:v>ene 19, 2021</c:v>
                </c:pt>
                <c:pt idx="263">
                  <c:v>ene 20, 2021</c:v>
                </c:pt>
                <c:pt idx="264">
                  <c:v>ene 21, 2021</c:v>
                </c:pt>
                <c:pt idx="265">
                  <c:v>ene 22, 2021</c:v>
                </c:pt>
                <c:pt idx="266">
                  <c:v>ene 25, 2021</c:v>
                </c:pt>
                <c:pt idx="267">
                  <c:v>ene 26, 2021</c:v>
                </c:pt>
                <c:pt idx="268">
                  <c:v>ene 27, 2021</c:v>
                </c:pt>
                <c:pt idx="269">
                  <c:v>ene 28, 2021</c:v>
                </c:pt>
                <c:pt idx="270">
                  <c:v>ene 29, 2021</c:v>
                </c:pt>
                <c:pt idx="271">
                  <c:v>feb 01, 2021</c:v>
                </c:pt>
                <c:pt idx="272">
                  <c:v>feb 02, 2021</c:v>
                </c:pt>
                <c:pt idx="273">
                  <c:v>feb 03, 2021</c:v>
                </c:pt>
                <c:pt idx="274">
                  <c:v>feb 04, 2021</c:v>
                </c:pt>
                <c:pt idx="275">
                  <c:v>feb 05, 2021</c:v>
                </c:pt>
                <c:pt idx="276">
                  <c:v>feb 08, 2021</c:v>
                </c:pt>
                <c:pt idx="277">
                  <c:v>feb 09, 2021</c:v>
                </c:pt>
                <c:pt idx="278">
                  <c:v>feb 10, 2021</c:v>
                </c:pt>
                <c:pt idx="279">
                  <c:v>feb 11, 2021</c:v>
                </c:pt>
                <c:pt idx="280">
                  <c:v>feb 12, 2021</c:v>
                </c:pt>
                <c:pt idx="281">
                  <c:v>feb 16, 2021</c:v>
                </c:pt>
                <c:pt idx="282">
                  <c:v>feb 17, 2021</c:v>
                </c:pt>
                <c:pt idx="283">
                  <c:v>feb 18, 2021</c:v>
                </c:pt>
                <c:pt idx="284">
                  <c:v>feb 19, 2021</c:v>
                </c:pt>
                <c:pt idx="285">
                  <c:v>feb 22, 2021</c:v>
                </c:pt>
                <c:pt idx="286">
                  <c:v>feb 23, 2021</c:v>
                </c:pt>
                <c:pt idx="287">
                  <c:v>feb 24, 2021</c:v>
                </c:pt>
                <c:pt idx="288">
                  <c:v>feb 25, 2021</c:v>
                </c:pt>
                <c:pt idx="289">
                  <c:v>feb 26, 2021</c:v>
                </c:pt>
                <c:pt idx="290">
                  <c:v>mar 01, 2021</c:v>
                </c:pt>
                <c:pt idx="291">
                  <c:v>mar 02, 2021</c:v>
                </c:pt>
                <c:pt idx="292">
                  <c:v>mar 03, 2021</c:v>
                </c:pt>
                <c:pt idx="293">
                  <c:v>mar 04, 2021</c:v>
                </c:pt>
                <c:pt idx="294">
                  <c:v>mar 05, 2021</c:v>
                </c:pt>
                <c:pt idx="295">
                  <c:v>mar 08, 2021</c:v>
                </c:pt>
                <c:pt idx="296">
                  <c:v>mar 09, 2021</c:v>
                </c:pt>
                <c:pt idx="297">
                  <c:v>mar 10, 2021</c:v>
                </c:pt>
                <c:pt idx="298">
                  <c:v>mar 11, 2021</c:v>
                </c:pt>
                <c:pt idx="299">
                  <c:v>mar 12, 2021</c:v>
                </c:pt>
                <c:pt idx="300">
                  <c:v>mar 15, 2021</c:v>
                </c:pt>
                <c:pt idx="301">
                  <c:v>mar 16, 2021</c:v>
                </c:pt>
                <c:pt idx="302">
                  <c:v>mar 17, 2021</c:v>
                </c:pt>
                <c:pt idx="303">
                  <c:v>mar 18, 2021</c:v>
                </c:pt>
                <c:pt idx="304">
                  <c:v>mar 19, 2021</c:v>
                </c:pt>
                <c:pt idx="305">
                  <c:v>mar 22, 2021</c:v>
                </c:pt>
                <c:pt idx="306">
                  <c:v>mar 23, 2021</c:v>
                </c:pt>
                <c:pt idx="307">
                  <c:v>mar 24, 2021</c:v>
                </c:pt>
                <c:pt idx="308">
                  <c:v>mar 25, 2021</c:v>
                </c:pt>
                <c:pt idx="309">
                  <c:v>mar 26, 2021</c:v>
                </c:pt>
                <c:pt idx="310">
                  <c:v>mar 29, 2021</c:v>
                </c:pt>
                <c:pt idx="311">
                  <c:v>mar 30, 2021</c:v>
                </c:pt>
                <c:pt idx="312">
                  <c:v>mar 31, 2021</c:v>
                </c:pt>
                <c:pt idx="313">
                  <c:v>abr 01, 2021</c:v>
                </c:pt>
                <c:pt idx="314">
                  <c:v>abr 05, 2021</c:v>
                </c:pt>
                <c:pt idx="315">
                  <c:v>abr 06, 2021</c:v>
                </c:pt>
                <c:pt idx="316">
                  <c:v>abr 07, 2021</c:v>
                </c:pt>
                <c:pt idx="317">
                  <c:v>abr 08, 2021</c:v>
                </c:pt>
                <c:pt idx="318">
                  <c:v>abr 09, 2021</c:v>
                </c:pt>
                <c:pt idx="319">
                  <c:v>abr 12, 2021</c:v>
                </c:pt>
                <c:pt idx="320">
                  <c:v>abr 13, 2021</c:v>
                </c:pt>
                <c:pt idx="321">
                  <c:v>abr 14, 2021</c:v>
                </c:pt>
                <c:pt idx="322">
                  <c:v>abr 15, 2021</c:v>
                </c:pt>
                <c:pt idx="323">
                  <c:v>abr 16, 2021</c:v>
                </c:pt>
                <c:pt idx="324">
                  <c:v>abr 19, 2021</c:v>
                </c:pt>
                <c:pt idx="325">
                  <c:v>abr 20, 2021</c:v>
                </c:pt>
                <c:pt idx="326">
                  <c:v>abr 21, 2021</c:v>
                </c:pt>
                <c:pt idx="327">
                  <c:v>abr 22, 2021</c:v>
                </c:pt>
                <c:pt idx="328">
                  <c:v>abr 23, 2021</c:v>
                </c:pt>
                <c:pt idx="329">
                  <c:v>abr 26, 2021</c:v>
                </c:pt>
                <c:pt idx="330">
                  <c:v>abr 27, 2021</c:v>
                </c:pt>
                <c:pt idx="331">
                  <c:v>abr 28, 2021</c:v>
                </c:pt>
                <c:pt idx="332">
                  <c:v>abr 29, 2021</c:v>
                </c:pt>
                <c:pt idx="333">
                  <c:v>abr 30, 2021</c:v>
                </c:pt>
                <c:pt idx="334">
                  <c:v>may 03, 2021</c:v>
                </c:pt>
                <c:pt idx="335">
                  <c:v>may 04, 2021</c:v>
                </c:pt>
                <c:pt idx="336">
                  <c:v>may 05, 2021</c:v>
                </c:pt>
                <c:pt idx="337">
                  <c:v>may 06, 2021</c:v>
                </c:pt>
                <c:pt idx="338">
                  <c:v>may 07, 2021</c:v>
                </c:pt>
                <c:pt idx="339">
                  <c:v>may 10, 2021</c:v>
                </c:pt>
                <c:pt idx="340">
                  <c:v>may 11, 2021</c:v>
                </c:pt>
                <c:pt idx="341">
                  <c:v>may 12, 2021</c:v>
                </c:pt>
                <c:pt idx="342">
                  <c:v>may 13, 2021</c:v>
                </c:pt>
                <c:pt idx="343">
                  <c:v>may 14, 2021</c:v>
                </c:pt>
                <c:pt idx="344">
                  <c:v>may 17, 2021</c:v>
                </c:pt>
                <c:pt idx="345">
                  <c:v>may 18, 2021</c:v>
                </c:pt>
                <c:pt idx="346">
                  <c:v>may 19, 2021</c:v>
                </c:pt>
                <c:pt idx="347">
                  <c:v>may 20, 2021</c:v>
                </c:pt>
                <c:pt idx="348">
                  <c:v>may 21, 2021</c:v>
                </c:pt>
                <c:pt idx="349">
                  <c:v>may 24, 2021</c:v>
                </c:pt>
                <c:pt idx="350">
                  <c:v>may 25, 2021</c:v>
                </c:pt>
                <c:pt idx="351">
                  <c:v>may 26, 2021</c:v>
                </c:pt>
                <c:pt idx="352">
                  <c:v>may 27, 2021</c:v>
                </c:pt>
                <c:pt idx="353">
                  <c:v>may 28, 2021</c:v>
                </c:pt>
                <c:pt idx="354">
                  <c:v>jun 01, 2021</c:v>
                </c:pt>
                <c:pt idx="355">
                  <c:v>jun 02, 2021</c:v>
                </c:pt>
                <c:pt idx="356">
                  <c:v>jun 03, 2021</c:v>
                </c:pt>
                <c:pt idx="357">
                  <c:v>jun 04, 2021</c:v>
                </c:pt>
                <c:pt idx="358">
                  <c:v>jun 07, 2021</c:v>
                </c:pt>
                <c:pt idx="359">
                  <c:v>jun 08, 2021</c:v>
                </c:pt>
                <c:pt idx="360">
                  <c:v>jun 09, 2021</c:v>
                </c:pt>
                <c:pt idx="361">
                  <c:v>jun 10, 2021</c:v>
                </c:pt>
                <c:pt idx="362">
                  <c:v>jun 11, 2021</c:v>
                </c:pt>
                <c:pt idx="363">
                  <c:v>jun 14, 2021</c:v>
                </c:pt>
                <c:pt idx="364">
                  <c:v>jun 15, 2021</c:v>
                </c:pt>
                <c:pt idx="365">
                  <c:v>jun 16, 2021</c:v>
                </c:pt>
                <c:pt idx="366">
                  <c:v>jun 17, 2021</c:v>
                </c:pt>
                <c:pt idx="367">
                  <c:v>jun 18, 2021</c:v>
                </c:pt>
                <c:pt idx="368">
                  <c:v>jun 21, 2021</c:v>
                </c:pt>
                <c:pt idx="369">
                  <c:v>jun 22, 2021</c:v>
                </c:pt>
                <c:pt idx="370">
                  <c:v>jun 23, 2021</c:v>
                </c:pt>
                <c:pt idx="371">
                  <c:v>jun 24, 2021</c:v>
                </c:pt>
                <c:pt idx="372">
                  <c:v>jun 25, 2021</c:v>
                </c:pt>
                <c:pt idx="373">
                  <c:v>jun 28, 2021</c:v>
                </c:pt>
                <c:pt idx="374">
                  <c:v>jun 29, 2021</c:v>
                </c:pt>
                <c:pt idx="375">
                  <c:v>jun 30, 2021</c:v>
                </c:pt>
                <c:pt idx="376">
                  <c:v>jul 01, 2021</c:v>
                </c:pt>
                <c:pt idx="377">
                  <c:v>jul 02, 2021</c:v>
                </c:pt>
                <c:pt idx="378">
                  <c:v>jul 06, 2021</c:v>
                </c:pt>
                <c:pt idx="379">
                  <c:v>jul 07, 2021</c:v>
                </c:pt>
                <c:pt idx="380">
                  <c:v>jul 08, 2021</c:v>
                </c:pt>
                <c:pt idx="381">
                  <c:v>jul 09, 2021</c:v>
                </c:pt>
                <c:pt idx="382">
                  <c:v>jul 12, 2021</c:v>
                </c:pt>
                <c:pt idx="383">
                  <c:v>jul 13, 2021</c:v>
                </c:pt>
                <c:pt idx="384">
                  <c:v>jul 14, 2021</c:v>
                </c:pt>
                <c:pt idx="385">
                  <c:v>jul 15, 2021</c:v>
                </c:pt>
                <c:pt idx="386">
                  <c:v>jul 16, 2021</c:v>
                </c:pt>
                <c:pt idx="387">
                  <c:v>jul 19, 2021</c:v>
                </c:pt>
                <c:pt idx="388">
                  <c:v>jul 20, 2021</c:v>
                </c:pt>
                <c:pt idx="389">
                  <c:v>jul 21, 2021</c:v>
                </c:pt>
                <c:pt idx="390">
                  <c:v>jul 22, 2021</c:v>
                </c:pt>
                <c:pt idx="391">
                  <c:v>jul 23, 2021</c:v>
                </c:pt>
                <c:pt idx="392">
                  <c:v>jul 26, 2021</c:v>
                </c:pt>
                <c:pt idx="393">
                  <c:v>jul 27, 2021</c:v>
                </c:pt>
                <c:pt idx="394">
                  <c:v>jul 28, 2021</c:v>
                </c:pt>
                <c:pt idx="395">
                  <c:v>jul 29, 2021</c:v>
                </c:pt>
                <c:pt idx="396">
                  <c:v>jul 30, 2021</c:v>
                </c:pt>
                <c:pt idx="397">
                  <c:v>ago 02, 2021</c:v>
                </c:pt>
                <c:pt idx="398">
                  <c:v>ago 03, 2021</c:v>
                </c:pt>
                <c:pt idx="399">
                  <c:v>ago 04, 2021</c:v>
                </c:pt>
                <c:pt idx="400">
                  <c:v>ago 05, 2021</c:v>
                </c:pt>
                <c:pt idx="401">
                  <c:v>ago 06, 2021</c:v>
                </c:pt>
                <c:pt idx="402">
                  <c:v>ago 09, 2021</c:v>
                </c:pt>
                <c:pt idx="403">
                  <c:v>ago 10, 2021</c:v>
                </c:pt>
                <c:pt idx="404">
                  <c:v>ago 11, 2021</c:v>
                </c:pt>
                <c:pt idx="405">
                  <c:v>ago 12, 2021</c:v>
                </c:pt>
                <c:pt idx="406">
                  <c:v>ago 13, 2021</c:v>
                </c:pt>
                <c:pt idx="407">
                  <c:v>ago 16, 2021</c:v>
                </c:pt>
                <c:pt idx="408">
                  <c:v>ago 17, 2021</c:v>
                </c:pt>
                <c:pt idx="409">
                  <c:v>ago 18, 2021</c:v>
                </c:pt>
                <c:pt idx="410">
                  <c:v>ago 19, 2021</c:v>
                </c:pt>
                <c:pt idx="411">
                  <c:v>ago 20, 2021</c:v>
                </c:pt>
                <c:pt idx="412">
                  <c:v>ago 23, 2021</c:v>
                </c:pt>
                <c:pt idx="413">
                  <c:v>ago 24, 2021</c:v>
                </c:pt>
                <c:pt idx="414">
                  <c:v>ago 25, 2021</c:v>
                </c:pt>
                <c:pt idx="415">
                  <c:v>ago 26, 2021</c:v>
                </c:pt>
                <c:pt idx="416">
                  <c:v>ago 27, 2021</c:v>
                </c:pt>
                <c:pt idx="417">
                  <c:v>ago 30, 2021</c:v>
                </c:pt>
                <c:pt idx="418">
                  <c:v>ago 31, 2021</c:v>
                </c:pt>
                <c:pt idx="419">
                  <c:v>sep 01, 2021</c:v>
                </c:pt>
                <c:pt idx="420">
                  <c:v>sep 02, 2021</c:v>
                </c:pt>
                <c:pt idx="421">
                  <c:v>sep 03, 2021</c:v>
                </c:pt>
                <c:pt idx="422">
                  <c:v>sep 07, 2021</c:v>
                </c:pt>
                <c:pt idx="423">
                  <c:v>sep 08, 2021</c:v>
                </c:pt>
                <c:pt idx="424">
                  <c:v>sep 09, 2021</c:v>
                </c:pt>
                <c:pt idx="425">
                  <c:v>sep 10, 2021</c:v>
                </c:pt>
                <c:pt idx="426">
                  <c:v>sep 13, 2021</c:v>
                </c:pt>
                <c:pt idx="427">
                  <c:v>sep 14, 2021</c:v>
                </c:pt>
                <c:pt idx="428">
                  <c:v>sep 15, 2021</c:v>
                </c:pt>
                <c:pt idx="429">
                  <c:v>sep 16, 2021</c:v>
                </c:pt>
                <c:pt idx="430">
                  <c:v>sep 17, 2021</c:v>
                </c:pt>
                <c:pt idx="431">
                  <c:v>sep 20, 2021</c:v>
                </c:pt>
                <c:pt idx="432">
                  <c:v>sep 21, 2021</c:v>
                </c:pt>
                <c:pt idx="433">
                  <c:v>sep 22, 2021</c:v>
                </c:pt>
                <c:pt idx="434">
                  <c:v>sep 23, 2021</c:v>
                </c:pt>
                <c:pt idx="435">
                  <c:v>sep 24, 2021</c:v>
                </c:pt>
                <c:pt idx="436">
                  <c:v>sep 27, 2021</c:v>
                </c:pt>
                <c:pt idx="437">
                  <c:v>sep 28, 2021</c:v>
                </c:pt>
                <c:pt idx="438">
                  <c:v>sep 29, 2021</c:v>
                </c:pt>
                <c:pt idx="439">
                  <c:v>sep 30, 2021</c:v>
                </c:pt>
                <c:pt idx="440">
                  <c:v>oct 01, 2021</c:v>
                </c:pt>
                <c:pt idx="441">
                  <c:v>oct 04, 2021</c:v>
                </c:pt>
                <c:pt idx="442">
                  <c:v>oct 05, 2021</c:v>
                </c:pt>
                <c:pt idx="443">
                  <c:v>oct 06, 2021</c:v>
                </c:pt>
                <c:pt idx="444">
                  <c:v>oct 07, 2021</c:v>
                </c:pt>
                <c:pt idx="445">
                  <c:v>oct 08, 2021</c:v>
                </c:pt>
                <c:pt idx="446">
                  <c:v>oct 11, 2021</c:v>
                </c:pt>
                <c:pt idx="447">
                  <c:v>oct 12, 2021</c:v>
                </c:pt>
                <c:pt idx="448">
                  <c:v>oct 13, 2021</c:v>
                </c:pt>
                <c:pt idx="449">
                  <c:v>oct 14, 2021</c:v>
                </c:pt>
                <c:pt idx="450">
                  <c:v>oct 15, 2021</c:v>
                </c:pt>
                <c:pt idx="451">
                  <c:v>oct 18, 2021</c:v>
                </c:pt>
                <c:pt idx="452">
                  <c:v>oct 19, 2021</c:v>
                </c:pt>
                <c:pt idx="453">
                  <c:v>oct 20, 2021</c:v>
                </c:pt>
                <c:pt idx="454">
                  <c:v>oct 21, 2021</c:v>
                </c:pt>
                <c:pt idx="455">
                  <c:v>oct 22, 2021</c:v>
                </c:pt>
                <c:pt idx="456">
                  <c:v>oct 25, 2021</c:v>
                </c:pt>
                <c:pt idx="457">
                  <c:v>oct 26, 2021</c:v>
                </c:pt>
                <c:pt idx="458">
                  <c:v>oct 27, 2021</c:v>
                </c:pt>
                <c:pt idx="459">
                  <c:v>oct 28, 2021</c:v>
                </c:pt>
                <c:pt idx="460">
                  <c:v>oct 29, 2021</c:v>
                </c:pt>
                <c:pt idx="461">
                  <c:v>nov 01, 2021</c:v>
                </c:pt>
                <c:pt idx="462">
                  <c:v>nov 02, 2021</c:v>
                </c:pt>
                <c:pt idx="463">
                  <c:v>nov 03, 2021</c:v>
                </c:pt>
                <c:pt idx="464">
                  <c:v>nov 04, 2021</c:v>
                </c:pt>
                <c:pt idx="465">
                  <c:v>nov 05, 2021</c:v>
                </c:pt>
                <c:pt idx="466">
                  <c:v>nov 08, 2021</c:v>
                </c:pt>
                <c:pt idx="467">
                  <c:v>nov 09, 2021</c:v>
                </c:pt>
                <c:pt idx="468">
                  <c:v>nov 10, 2021</c:v>
                </c:pt>
                <c:pt idx="469">
                  <c:v>nov 11, 2021</c:v>
                </c:pt>
                <c:pt idx="470">
                  <c:v>nov 12, 2021</c:v>
                </c:pt>
                <c:pt idx="471">
                  <c:v>nov 15, 2021</c:v>
                </c:pt>
                <c:pt idx="472">
                  <c:v>nov 16, 2021</c:v>
                </c:pt>
                <c:pt idx="473">
                  <c:v>nov 17, 2021</c:v>
                </c:pt>
                <c:pt idx="474">
                  <c:v>nov 18, 2021</c:v>
                </c:pt>
                <c:pt idx="475">
                  <c:v>nov 19, 2021</c:v>
                </c:pt>
                <c:pt idx="476">
                  <c:v>nov 22, 2021</c:v>
                </c:pt>
                <c:pt idx="477">
                  <c:v>nov 23, 2021</c:v>
                </c:pt>
                <c:pt idx="478">
                  <c:v>nov 24, 2021</c:v>
                </c:pt>
                <c:pt idx="479">
                  <c:v>nov 29, 2021</c:v>
                </c:pt>
                <c:pt idx="480">
                  <c:v>nov 30, 2021</c:v>
                </c:pt>
                <c:pt idx="481">
                  <c:v>dic 01, 2021</c:v>
                </c:pt>
                <c:pt idx="482">
                  <c:v>dic 02, 2021</c:v>
                </c:pt>
                <c:pt idx="483">
                  <c:v>dic 03, 2021</c:v>
                </c:pt>
                <c:pt idx="484">
                  <c:v>dic 06, 2021</c:v>
                </c:pt>
                <c:pt idx="485">
                  <c:v>dic 07, 2021</c:v>
                </c:pt>
                <c:pt idx="486">
                  <c:v>dic 08, 2021</c:v>
                </c:pt>
                <c:pt idx="487">
                  <c:v>dic 09, 2021</c:v>
                </c:pt>
                <c:pt idx="488">
                  <c:v>dic 10, 2021</c:v>
                </c:pt>
                <c:pt idx="489">
                  <c:v>dic 13, 2021</c:v>
                </c:pt>
                <c:pt idx="490">
                  <c:v>dic 14, 2021</c:v>
                </c:pt>
                <c:pt idx="491">
                  <c:v>dic 15, 2021</c:v>
                </c:pt>
                <c:pt idx="492">
                  <c:v>dic 16, 2021</c:v>
                </c:pt>
                <c:pt idx="493">
                  <c:v>dic 17, 2021</c:v>
                </c:pt>
                <c:pt idx="494">
                  <c:v>dic 20, 2021</c:v>
                </c:pt>
                <c:pt idx="495">
                  <c:v>dic 21, 2021</c:v>
                </c:pt>
                <c:pt idx="496">
                  <c:v>dic 22, 2021</c:v>
                </c:pt>
                <c:pt idx="497">
                  <c:v>dic 23, 2021</c:v>
                </c:pt>
                <c:pt idx="498">
                  <c:v>dic 27, 2021</c:v>
                </c:pt>
                <c:pt idx="499">
                  <c:v>dic 28, 2021</c:v>
                </c:pt>
                <c:pt idx="500">
                  <c:v>dic 29, 2021</c:v>
                </c:pt>
                <c:pt idx="501">
                  <c:v>dic 30, 2021</c:v>
                </c:pt>
                <c:pt idx="502">
                  <c:v>dic 31, 2021</c:v>
                </c:pt>
                <c:pt idx="503">
                  <c:v>ene 03, 2022</c:v>
                </c:pt>
                <c:pt idx="504">
                  <c:v>ene 04, 2022</c:v>
                </c:pt>
                <c:pt idx="505">
                  <c:v>ene 05, 2022</c:v>
                </c:pt>
                <c:pt idx="506">
                  <c:v>ene 06, 2022</c:v>
                </c:pt>
                <c:pt idx="507">
                  <c:v>ene 07, 2022</c:v>
                </c:pt>
                <c:pt idx="508">
                  <c:v>ene 10, 2022</c:v>
                </c:pt>
                <c:pt idx="509">
                  <c:v>ene 11, 2022</c:v>
                </c:pt>
                <c:pt idx="510">
                  <c:v>ene 12, 2022</c:v>
                </c:pt>
                <c:pt idx="511">
                  <c:v>ene 13, 2022</c:v>
                </c:pt>
                <c:pt idx="512">
                  <c:v>ene 14, 2022</c:v>
                </c:pt>
                <c:pt idx="513">
                  <c:v>ene 18, 2022</c:v>
                </c:pt>
                <c:pt idx="514">
                  <c:v>ene 19, 2022</c:v>
                </c:pt>
                <c:pt idx="515">
                  <c:v>ene 20, 2022</c:v>
                </c:pt>
                <c:pt idx="516">
                  <c:v>ene 21, 2022</c:v>
                </c:pt>
                <c:pt idx="517">
                  <c:v>ene 24, 2022</c:v>
                </c:pt>
                <c:pt idx="518">
                  <c:v>ene 25, 2022</c:v>
                </c:pt>
                <c:pt idx="519">
                  <c:v>ene 26, 2022</c:v>
                </c:pt>
                <c:pt idx="520">
                  <c:v>ene 27, 2022</c:v>
                </c:pt>
                <c:pt idx="521">
                  <c:v>ene 28, 2022</c:v>
                </c:pt>
                <c:pt idx="522">
                  <c:v>ene 31, 2022</c:v>
                </c:pt>
                <c:pt idx="523">
                  <c:v>feb 01, 2022</c:v>
                </c:pt>
                <c:pt idx="524">
                  <c:v>feb 02, 2022</c:v>
                </c:pt>
                <c:pt idx="525">
                  <c:v>feb 03, 2022</c:v>
                </c:pt>
                <c:pt idx="526">
                  <c:v>feb 04, 2022</c:v>
                </c:pt>
                <c:pt idx="527">
                  <c:v>feb 07, 2022</c:v>
                </c:pt>
                <c:pt idx="528">
                  <c:v>feb 08, 2022</c:v>
                </c:pt>
                <c:pt idx="529">
                  <c:v>feb 09, 2022</c:v>
                </c:pt>
                <c:pt idx="530">
                  <c:v>feb 10, 2022</c:v>
                </c:pt>
                <c:pt idx="531">
                  <c:v>feb 11, 2022</c:v>
                </c:pt>
                <c:pt idx="532">
                  <c:v>feb 14, 2022</c:v>
                </c:pt>
                <c:pt idx="533">
                  <c:v>feb 15, 2022</c:v>
                </c:pt>
                <c:pt idx="534">
                  <c:v>feb 16, 2022</c:v>
                </c:pt>
                <c:pt idx="535">
                  <c:v>feb 17, 2022</c:v>
                </c:pt>
                <c:pt idx="536">
                  <c:v>feb 18, 2022</c:v>
                </c:pt>
                <c:pt idx="537">
                  <c:v>feb 22, 2022</c:v>
                </c:pt>
                <c:pt idx="538">
                  <c:v>feb 23, 2022</c:v>
                </c:pt>
                <c:pt idx="539">
                  <c:v>feb 24, 2022</c:v>
                </c:pt>
                <c:pt idx="540">
                  <c:v>feb 25, 2022</c:v>
                </c:pt>
                <c:pt idx="541">
                  <c:v>feb 28, 2022</c:v>
                </c:pt>
                <c:pt idx="542">
                  <c:v>mar 01, 2022</c:v>
                </c:pt>
                <c:pt idx="543">
                  <c:v>mar 02, 2022</c:v>
                </c:pt>
                <c:pt idx="544">
                  <c:v>mar 03, 2022</c:v>
                </c:pt>
                <c:pt idx="545">
                  <c:v>mar 04, 2022</c:v>
                </c:pt>
                <c:pt idx="546">
                  <c:v>mar 07, 2022</c:v>
                </c:pt>
                <c:pt idx="547">
                  <c:v>mar 08, 2022</c:v>
                </c:pt>
                <c:pt idx="548">
                  <c:v>mar 09, 2022</c:v>
                </c:pt>
                <c:pt idx="549">
                  <c:v>mar 10, 2022</c:v>
                </c:pt>
                <c:pt idx="550">
                  <c:v>mar 11, 2022</c:v>
                </c:pt>
                <c:pt idx="551">
                  <c:v>mar 14, 2022</c:v>
                </c:pt>
                <c:pt idx="552">
                  <c:v>mar 15, 2022</c:v>
                </c:pt>
                <c:pt idx="553">
                  <c:v>mar 16, 2022</c:v>
                </c:pt>
                <c:pt idx="554">
                  <c:v>mar 17, 2022</c:v>
                </c:pt>
                <c:pt idx="555">
                  <c:v>mar 18, 2022</c:v>
                </c:pt>
                <c:pt idx="556">
                  <c:v>mar 21, 2022</c:v>
                </c:pt>
                <c:pt idx="557">
                  <c:v>mar 22, 2022</c:v>
                </c:pt>
                <c:pt idx="558">
                  <c:v>mar 23, 2022</c:v>
                </c:pt>
                <c:pt idx="559">
                  <c:v>mar 24, 2022</c:v>
                </c:pt>
                <c:pt idx="560">
                  <c:v>mar 25, 2022</c:v>
                </c:pt>
                <c:pt idx="561">
                  <c:v>mar 28, 2022</c:v>
                </c:pt>
                <c:pt idx="562">
                  <c:v>mar 29, 2022</c:v>
                </c:pt>
                <c:pt idx="563">
                  <c:v>mar 30, 2022</c:v>
                </c:pt>
                <c:pt idx="564">
                  <c:v>mar 31, 2022</c:v>
                </c:pt>
                <c:pt idx="565">
                  <c:v>abr 01, 2022</c:v>
                </c:pt>
                <c:pt idx="566">
                  <c:v>abr 04, 2022</c:v>
                </c:pt>
                <c:pt idx="567">
                  <c:v>abr 05, 2022</c:v>
                </c:pt>
                <c:pt idx="568">
                  <c:v>abr 06, 2022</c:v>
                </c:pt>
                <c:pt idx="569">
                  <c:v>abr 07, 2022</c:v>
                </c:pt>
                <c:pt idx="570">
                  <c:v>abr 08, 2022</c:v>
                </c:pt>
                <c:pt idx="571">
                  <c:v>abr 11, 2022</c:v>
                </c:pt>
                <c:pt idx="572">
                  <c:v>abr 12, 2022</c:v>
                </c:pt>
                <c:pt idx="573">
                  <c:v>abr 13, 2022</c:v>
                </c:pt>
                <c:pt idx="574">
                  <c:v>abr 14, 2022</c:v>
                </c:pt>
                <c:pt idx="575">
                  <c:v>abr 18, 2022</c:v>
                </c:pt>
                <c:pt idx="576">
                  <c:v>abr 19, 2022</c:v>
                </c:pt>
                <c:pt idx="577">
                  <c:v>abr 20, 2022</c:v>
                </c:pt>
                <c:pt idx="578">
                  <c:v>abr 21, 2022</c:v>
                </c:pt>
                <c:pt idx="579">
                  <c:v>abr 22, 2022</c:v>
                </c:pt>
                <c:pt idx="580">
                  <c:v>abr 25, 2022</c:v>
                </c:pt>
                <c:pt idx="581">
                  <c:v>abr 26, 2022</c:v>
                </c:pt>
                <c:pt idx="582">
                  <c:v>abr 27, 2022</c:v>
                </c:pt>
                <c:pt idx="583">
                  <c:v>abr 28, 2022</c:v>
                </c:pt>
                <c:pt idx="584">
                  <c:v>abr 29, 2022</c:v>
                </c:pt>
                <c:pt idx="585">
                  <c:v>may 02, 2022</c:v>
                </c:pt>
                <c:pt idx="586">
                  <c:v>may 03, 2022</c:v>
                </c:pt>
                <c:pt idx="587">
                  <c:v>may 04, 2022</c:v>
                </c:pt>
                <c:pt idx="588">
                  <c:v>may 05, 2022</c:v>
                </c:pt>
                <c:pt idx="589">
                  <c:v>may 06, 2022</c:v>
                </c:pt>
                <c:pt idx="590">
                  <c:v>may 09, 2022</c:v>
                </c:pt>
                <c:pt idx="591">
                  <c:v>may 10, 2022</c:v>
                </c:pt>
                <c:pt idx="592">
                  <c:v>may 11, 2022</c:v>
                </c:pt>
                <c:pt idx="593">
                  <c:v>may 12, 2022</c:v>
                </c:pt>
                <c:pt idx="594">
                  <c:v>may 13, 2022</c:v>
                </c:pt>
                <c:pt idx="595">
                  <c:v>may 16, 2022</c:v>
                </c:pt>
                <c:pt idx="596">
                  <c:v>may 17, 2022</c:v>
                </c:pt>
                <c:pt idx="597">
                  <c:v>may 18, 2022</c:v>
                </c:pt>
                <c:pt idx="598">
                  <c:v>may 19, 2022</c:v>
                </c:pt>
                <c:pt idx="599">
                  <c:v>may 20, 2022</c:v>
                </c:pt>
                <c:pt idx="600">
                  <c:v>may 23, 2022</c:v>
                </c:pt>
                <c:pt idx="601">
                  <c:v>may 24, 2022</c:v>
                </c:pt>
                <c:pt idx="602">
                  <c:v>may 25, 2022</c:v>
                </c:pt>
                <c:pt idx="603">
                  <c:v>may 26, 2022</c:v>
                </c:pt>
                <c:pt idx="604">
                  <c:v>may 27, 2022</c:v>
                </c:pt>
                <c:pt idx="605">
                  <c:v>may 31, 2022</c:v>
                </c:pt>
                <c:pt idx="606">
                  <c:v>jun 01, 2022</c:v>
                </c:pt>
                <c:pt idx="607">
                  <c:v>jun 02, 2022</c:v>
                </c:pt>
                <c:pt idx="608">
                  <c:v>jun 03, 2022</c:v>
                </c:pt>
                <c:pt idx="609">
                  <c:v>jun 06, 2022</c:v>
                </c:pt>
                <c:pt idx="610">
                  <c:v>jun 07, 2022</c:v>
                </c:pt>
                <c:pt idx="611">
                  <c:v>jun 08, 2022</c:v>
                </c:pt>
                <c:pt idx="612">
                  <c:v>jun 09, 2022</c:v>
                </c:pt>
                <c:pt idx="613">
                  <c:v>jun 10, 2022</c:v>
                </c:pt>
                <c:pt idx="614">
                  <c:v>jun 13, 2022</c:v>
                </c:pt>
                <c:pt idx="615">
                  <c:v>jun 14, 2022</c:v>
                </c:pt>
                <c:pt idx="616">
                  <c:v>jun 15, 2022</c:v>
                </c:pt>
                <c:pt idx="617">
                  <c:v>jun 16, 2022</c:v>
                </c:pt>
                <c:pt idx="618">
                  <c:v>jun 17, 2022</c:v>
                </c:pt>
                <c:pt idx="619">
                  <c:v>jun 21, 2022</c:v>
                </c:pt>
                <c:pt idx="620">
                  <c:v>jun 22, 2022</c:v>
                </c:pt>
                <c:pt idx="621">
                  <c:v>jun 23, 2022</c:v>
                </c:pt>
                <c:pt idx="622">
                  <c:v>jun 24, 2022</c:v>
                </c:pt>
                <c:pt idx="623">
                  <c:v>jun 27, 2022</c:v>
                </c:pt>
                <c:pt idx="624">
                  <c:v>jun 28, 2022</c:v>
                </c:pt>
                <c:pt idx="625">
                  <c:v>jun 29, 2022</c:v>
                </c:pt>
                <c:pt idx="626">
                  <c:v>jun 30, 2022</c:v>
                </c:pt>
                <c:pt idx="627">
                  <c:v>jul 01, 2022</c:v>
                </c:pt>
                <c:pt idx="628">
                  <c:v>jul 05, 2022</c:v>
                </c:pt>
                <c:pt idx="629">
                  <c:v>jul 06, 2022</c:v>
                </c:pt>
                <c:pt idx="630">
                  <c:v>jul 07, 2022</c:v>
                </c:pt>
                <c:pt idx="631">
                  <c:v>jul 08, 2022</c:v>
                </c:pt>
                <c:pt idx="632">
                  <c:v>jul 11, 2022</c:v>
                </c:pt>
                <c:pt idx="633">
                  <c:v>jul 12, 2022</c:v>
                </c:pt>
                <c:pt idx="634">
                  <c:v>jul 13, 2022</c:v>
                </c:pt>
                <c:pt idx="635">
                  <c:v>jul 14, 2022</c:v>
                </c:pt>
                <c:pt idx="636">
                  <c:v>jul 15, 2022</c:v>
                </c:pt>
                <c:pt idx="637">
                  <c:v>jul 18, 2022</c:v>
                </c:pt>
                <c:pt idx="638">
                  <c:v>jul 19, 2022</c:v>
                </c:pt>
                <c:pt idx="639">
                  <c:v>jul 20, 2022</c:v>
                </c:pt>
                <c:pt idx="640">
                  <c:v>jul 21, 2022</c:v>
                </c:pt>
                <c:pt idx="641">
                  <c:v>jul 22, 2022</c:v>
                </c:pt>
                <c:pt idx="642">
                  <c:v>jul 25, 2022</c:v>
                </c:pt>
                <c:pt idx="643">
                  <c:v>jul 26, 2022</c:v>
                </c:pt>
                <c:pt idx="644">
                  <c:v>jul 27, 2022</c:v>
                </c:pt>
                <c:pt idx="645">
                  <c:v>jul 28, 2022</c:v>
                </c:pt>
                <c:pt idx="646">
                  <c:v>jul 29, 2022</c:v>
                </c:pt>
                <c:pt idx="647">
                  <c:v>ago 01, 2022</c:v>
                </c:pt>
                <c:pt idx="648">
                  <c:v>ago 02, 2022</c:v>
                </c:pt>
                <c:pt idx="649">
                  <c:v>ago 03, 2022</c:v>
                </c:pt>
                <c:pt idx="650">
                  <c:v>ago 04, 2022</c:v>
                </c:pt>
                <c:pt idx="651">
                  <c:v>ago 05, 2022</c:v>
                </c:pt>
                <c:pt idx="652">
                  <c:v>ago 08, 2022</c:v>
                </c:pt>
                <c:pt idx="653">
                  <c:v>ago 09, 2022</c:v>
                </c:pt>
                <c:pt idx="654">
                  <c:v>ago 10, 2022</c:v>
                </c:pt>
                <c:pt idx="655">
                  <c:v>ago 11, 2022</c:v>
                </c:pt>
                <c:pt idx="656">
                  <c:v>ago 12, 2022</c:v>
                </c:pt>
                <c:pt idx="657">
                  <c:v>ago 15, 2022</c:v>
                </c:pt>
                <c:pt idx="658">
                  <c:v>ago 16, 2022</c:v>
                </c:pt>
                <c:pt idx="659">
                  <c:v>ago 17, 2022</c:v>
                </c:pt>
                <c:pt idx="660">
                  <c:v>ago 18, 2022</c:v>
                </c:pt>
                <c:pt idx="661">
                  <c:v>ago 19, 2022</c:v>
                </c:pt>
                <c:pt idx="662">
                  <c:v>ago 22, 2022</c:v>
                </c:pt>
                <c:pt idx="663">
                  <c:v>ago 23, 2022</c:v>
                </c:pt>
                <c:pt idx="664">
                  <c:v>ago 24, 2022</c:v>
                </c:pt>
                <c:pt idx="665">
                  <c:v>ago 25, 2022</c:v>
                </c:pt>
                <c:pt idx="666">
                  <c:v>ago 26, 2022</c:v>
                </c:pt>
                <c:pt idx="667">
                  <c:v>ago 29, 2022</c:v>
                </c:pt>
                <c:pt idx="668">
                  <c:v>ago 30, 2022</c:v>
                </c:pt>
                <c:pt idx="669">
                  <c:v>ago 31, 2022</c:v>
                </c:pt>
                <c:pt idx="670">
                  <c:v>sep 01, 2022</c:v>
                </c:pt>
                <c:pt idx="671">
                  <c:v>sep 02, 2022</c:v>
                </c:pt>
                <c:pt idx="672">
                  <c:v>sep 06, 2022</c:v>
                </c:pt>
                <c:pt idx="673">
                  <c:v>sep 07, 2022</c:v>
                </c:pt>
                <c:pt idx="674">
                  <c:v>sep 08, 2022</c:v>
                </c:pt>
                <c:pt idx="675">
                  <c:v>sep 09, 2022</c:v>
                </c:pt>
                <c:pt idx="676">
                  <c:v>sep 12, 2022</c:v>
                </c:pt>
                <c:pt idx="677">
                  <c:v>sep 13, 2022</c:v>
                </c:pt>
                <c:pt idx="678">
                  <c:v>sep 14, 2022</c:v>
                </c:pt>
                <c:pt idx="679">
                  <c:v>sep 15, 2022</c:v>
                </c:pt>
                <c:pt idx="680">
                  <c:v>sep 16, 2022</c:v>
                </c:pt>
                <c:pt idx="681">
                  <c:v>sep 19, 2022</c:v>
                </c:pt>
                <c:pt idx="682">
                  <c:v>sep 20, 2022</c:v>
                </c:pt>
                <c:pt idx="683">
                  <c:v>sep 21, 2022</c:v>
                </c:pt>
                <c:pt idx="684">
                  <c:v>sep 22, 2022</c:v>
                </c:pt>
                <c:pt idx="685">
                  <c:v>sep 23, 2022</c:v>
                </c:pt>
                <c:pt idx="686">
                  <c:v>sep 26, 2022</c:v>
                </c:pt>
                <c:pt idx="687">
                  <c:v>sep 27, 2022</c:v>
                </c:pt>
                <c:pt idx="688">
                  <c:v>sep 28, 2022</c:v>
                </c:pt>
                <c:pt idx="689">
                  <c:v>sep 29, 2022</c:v>
                </c:pt>
                <c:pt idx="690">
                  <c:v>sep 30, 2022</c:v>
                </c:pt>
                <c:pt idx="691">
                  <c:v>oct 03, 2022</c:v>
                </c:pt>
                <c:pt idx="692">
                  <c:v>oct 04, 2022</c:v>
                </c:pt>
                <c:pt idx="693">
                  <c:v>oct 05, 2022</c:v>
                </c:pt>
                <c:pt idx="694">
                  <c:v>oct 06, 2022</c:v>
                </c:pt>
                <c:pt idx="695">
                  <c:v>oct 07, 2022</c:v>
                </c:pt>
                <c:pt idx="696">
                  <c:v>oct 11, 2022</c:v>
                </c:pt>
                <c:pt idx="697">
                  <c:v>oct 12, 2022</c:v>
                </c:pt>
                <c:pt idx="698">
                  <c:v>oct 13, 2022</c:v>
                </c:pt>
                <c:pt idx="699">
                  <c:v>oct 14, 2022</c:v>
                </c:pt>
                <c:pt idx="700">
                  <c:v>oct 17, 2022</c:v>
                </c:pt>
                <c:pt idx="701">
                  <c:v>oct 18, 2022</c:v>
                </c:pt>
                <c:pt idx="702">
                  <c:v>oct 19, 2022</c:v>
                </c:pt>
                <c:pt idx="703">
                  <c:v>oct 20, 2022</c:v>
                </c:pt>
                <c:pt idx="704">
                  <c:v>oct 21, 2022</c:v>
                </c:pt>
                <c:pt idx="705">
                  <c:v>oct 24, 2022</c:v>
                </c:pt>
                <c:pt idx="706">
                  <c:v>oct 25, 2022</c:v>
                </c:pt>
                <c:pt idx="707">
                  <c:v>oct 26, 2022</c:v>
                </c:pt>
                <c:pt idx="708">
                  <c:v>oct 27, 2022</c:v>
                </c:pt>
                <c:pt idx="709">
                  <c:v>oct 28, 2022</c:v>
                </c:pt>
                <c:pt idx="710">
                  <c:v>oct 31, 2022</c:v>
                </c:pt>
                <c:pt idx="711">
                  <c:v>nov 01, 2022</c:v>
                </c:pt>
                <c:pt idx="712">
                  <c:v>nov 02, 2022</c:v>
                </c:pt>
                <c:pt idx="713">
                  <c:v>nov 03, 2022</c:v>
                </c:pt>
                <c:pt idx="714">
                  <c:v>nov 04, 2022</c:v>
                </c:pt>
                <c:pt idx="715">
                  <c:v>nov 07, 2022</c:v>
                </c:pt>
                <c:pt idx="716">
                  <c:v>nov 08, 2022</c:v>
                </c:pt>
                <c:pt idx="717">
                  <c:v>nov 09, 2022</c:v>
                </c:pt>
                <c:pt idx="718">
                  <c:v>nov 10, 2022</c:v>
                </c:pt>
                <c:pt idx="719">
                  <c:v>nov 14, 2022</c:v>
                </c:pt>
                <c:pt idx="720">
                  <c:v>nov 15, 2022</c:v>
                </c:pt>
                <c:pt idx="721">
                  <c:v>nov 16, 2022</c:v>
                </c:pt>
                <c:pt idx="722">
                  <c:v>nov 17, 2022</c:v>
                </c:pt>
                <c:pt idx="723">
                  <c:v>nov 18, 2022</c:v>
                </c:pt>
                <c:pt idx="724">
                  <c:v>nov 21, 2022</c:v>
                </c:pt>
                <c:pt idx="725">
                  <c:v>nov 22, 2022</c:v>
                </c:pt>
                <c:pt idx="726">
                  <c:v>nov 23, 2022</c:v>
                </c:pt>
                <c:pt idx="727">
                  <c:v>nov 25, 2022</c:v>
                </c:pt>
                <c:pt idx="728">
                  <c:v>nov 28, 2022</c:v>
                </c:pt>
                <c:pt idx="729">
                  <c:v>nov 29, 2022</c:v>
                </c:pt>
                <c:pt idx="730">
                  <c:v>nov 30, 2022</c:v>
                </c:pt>
                <c:pt idx="731">
                  <c:v>dic 01, 2022</c:v>
                </c:pt>
                <c:pt idx="732">
                  <c:v>dic 02, 2022</c:v>
                </c:pt>
                <c:pt idx="733">
                  <c:v>dic 05, 2022</c:v>
                </c:pt>
                <c:pt idx="734">
                  <c:v>dic 06, 2022</c:v>
                </c:pt>
                <c:pt idx="735">
                  <c:v>dic 07, 2022</c:v>
                </c:pt>
                <c:pt idx="736">
                  <c:v>dic 08, 2022</c:v>
                </c:pt>
                <c:pt idx="737">
                  <c:v>dic 09, 2022</c:v>
                </c:pt>
                <c:pt idx="738">
                  <c:v>dic 12, 2022</c:v>
                </c:pt>
                <c:pt idx="739">
                  <c:v>dic 13, 2022</c:v>
                </c:pt>
                <c:pt idx="740">
                  <c:v>dic 14, 2022</c:v>
                </c:pt>
                <c:pt idx="741">
                  <c:v>dic 15, 2022</c:v>
                </c:pt>
                <c:pt idx="742">
                  <c:v>dic 16, 2022</c:v>
                </c:pt>
                <c:pt idx="743">
                  <c:v>dic 19, 2022</c:v>
                </c:pt>
                <c:pt idx="744">
                  <c:v>dic 20, 2022</c:v>
                </c:pt>
                <c:pt idx="745">
                  <c:v>dic 21, 2022</c:v>
                </c:pt>
                <c:pt idx="746">
                  <c:v>dic 22, 2022</c:v>
                </c:pt>
                <c:pt idx="747">
                  <c:v>dic 23, 2022</c:v>
                </c:pt>
                <c:pt idx="748">
                  <c:v>dic 26, 2022</c:v>
                </c:pt>
                <c:pt idx="749">
                  <c:v>dic 27, 2022</c:v>
                </c:pt>
                <c:pt idx="750">
                  <c:v>dic 28, 2022</c:v>
                </c:pt>
                <c:pt idx="751">
                  <c:v>dic 29, 2022</c:v>
                </c:pt>
                <c:pt idx="752">
                  <c:v>dic 30, 2022</c:v>
                </c:pt>
                <c:pt idx="753">
                  <c:v>ene 03, 2023</c:v>
                </c:pt>
                <c:pt idx="754">
                  <c:v>ene 04, 2023</c:v>
                </c:pt>
                <c:pt idx="755">
                  <c:v>ene 05, 2023</c:v>
                </c:pt>
                <c:pt idx="756">
                  <c:v>ene 06, 2023</c:v>
                </c:pt>
                <c:pt idx="757">
                  <c:v>ene 09, 2023</c:v>
                </c:pt>
                <c:pt idx="758">
                  <c:v>ene 10, 2023</c:v>
                </c:pt>
                <c:pt idx="759">
                  <c:v>ene 11, 2023</c:v>
                </c:pt>
                <c:pt idx="760">
                  <c:v>ene 12, 2023</c:v>
                </c:pt>
                <c:pt idx="761">
                  <c:v>ene 13, 2023</c:v>
                </c:pt>
                <c:pt idx="762">
                  <c:v>ene 17, 2023</c:v>
                </c:pt>
                <c:pt idx="763">
                  <c:v>ene 18, 2023</c:v>
                </c:pt>
                <c:pt idx="764">
                  <c:v>ene 19, 2023</c:v>
                </c:pt>
                <c:pt idx="765">
                  <c:v>ene 20, 2023</c:v>
                </c:pt>
                <c:pt idx="766">
                  <c:v>ene 23, 2023</c:v>
                </c:pt>
                <c:pt idx="767">
                  <c:v>ene 24, 2023</c:v>
                </c:pt>
                <c:pt idx="768">
                  <c:v>ene 25, 2023</c:v>
                </c:pt>
                <c:pt idx="769">
                  <c:v>ene 26, 2023</c:v>
                </c:pt>
                <c:pt idx="770">
                  <c:v>ene 27, 2023</c:v>
                </c:pt>
                <c:pt idx="771">
                  <c:v>ene 30, 2023</c:v>
                </c:pt>
                <c:pt idx="772">
                  <c:v>ene 31, 2023</c:v>
                </c:pt>
                <c:pt idx="773">
                  <c:v>feb 01, 2023</c:v>
                </c:pt>
                <c:pt idx="774">
                  <c:v>feb 02, 2023</c:v>
                </c:pt>
                <c:pt idx="775">
                  <c:v>feb 03, 2023</c:v>
                </c:pt>
                <c:pt idx="776">
                  <c:v>feb 06, 2023</c:v>
                </c:pt>
                <c:pt idx="777">
                  <c:v>feb 07, 2023</c:v>
                </c:pt>
                <c:pt idx="778">
                  <c:v>feb 08, 2023</c:v>
                </c:pt>
                <c:pt idx="779">
                  <c:v>feb 09, 2023</c:v>
                </c:pt>
                <c:pt idx="780">
                  <c:v>feb 10, 2023</c:v>
                </c:pt>
                <c:pt idx="781">
                  <c:v>feb 13, 2023</c:v>
                </c:pt>
                <c:pt idx="782">
                  <c:v>feb 14, 2023</c:v>
                </c:pt>
                <c:pt idx="783">
                  <c:v>feb 15, 2023</c:v>
                </c:pt>
                <c:pt idx="784">
                  <c:v>feb 16, 2023</c:v>
                </c:pt>
                <c:pt idx="785">
                  <c:v>feb 17, 2023</c:v>
                </c:pt>
                <c:pt idx="786">
                  <c:v>feb 21, 2023</c:v>
                </c:pt>
                <c:pt idx="787">
                  <c:v>feb 22, 2023</c:v>
                </c:pt>
                <c:pt idx="788">
                  <c:v>feb 23, 2023</c:v>
                </c:pt>
                <c:pt idx="789">
                  <c:v>feb 24, 2023</c:v>
                </c:pt>
                <c:pt idx="790">
                  <c:v>feb 27, 2023</c:v>
                </c:pt>
                <c:pt idx="791">
                  <c:v>feb 28, 2023</c:v>
                </c:pt>
                <c:pt idx="792">
                  <c:v>mar 01, 2023</c:v>
                </c:pt>
                <c:pt idx="793">
                  <c:v>mar 02, 2023</c:v>
                </c:pt>
                <c:pt idx="794">
                  <c:v>mar 03, 2023</c:v>
                </c:pt>
                <c:pt idx="795">
                  <c:v>mar 06, 2023</c:v>
                </c:pt>
                <c:pt idx="796">
                  <c:v>mar 07, 2023</c:v>
                </c:pt>
                <c:pt idx="797">
                  <c:v>mar 08, 2023</c:v>
                </c:pt>
                <c:pt idx="798">
                  <c:v>mar 09, 2023</c:v>
                </c:pt>
                <c:pt idx="799">
                  <c:v>mar 10, 2023</c:v>
                </c:pt>
                <c:pt idx="800">
                  <c:v>mar 13, 2023</c:v>
                </c:pt>
                <c:pt idx="801">
                  <c:v>mar 14, 2023</c:v>
                </c:pt>
                <c:pt idx="802">
                  <c:v>mar 15, 2023</c:v>
                </c:pt>
                <c:pt idx="803">
                  <c:v>mar 16, 2023</c:v>
                </c:pt>
                <c:pt idx="804">
                  <c:v>mar 17, 2023</c:v>
                </c:pt>
                <c:pt idx="805">
                  <c:v>mar 20, 2023</c:v>
                </c:pt>
                <c:pt idx="806">
                  <c:v>mar 21, 2023</c:v>
                </c:pt>
                <c:pt idx="807">
                  <c:v>mar 22, 2023</c:v>
                </c:pt>
                <c:pt idx="808">
                  <c:v>mar 23, 2023</c:v>
                </c:pt>
                <c:pt idx="809">
                  <c:v>mar 24, 2023</c:v>
                </c:pt>
                <c:pt idx="810">
                  <c:v>mar 27, 2023</c:v>
                </c:pt>
                <c:pt idx="811">
                  <c:v>mar 28, 2023</c:v>
                </c:pt>
                <c:pt idx="812">
                  <c:v>mar 29, 2023</c:v>
                </c:pt>
                <c:pt idx="813">
                  <c:v>mar 30, 2023</c:v>
                </c:pt>
                <c:pt idx="814">
                  <c:v>mar 31, 2023</c:v>
                </c:pt>
                <c:pt idx="815">
                  <c:v>abr 03, 2023</c:v>
                </c:pt>
                <c:pt idx="816">
                  <c:v>abr 04, 2023</c:v>
                </c:pt>
                <c:pt idx="817">
                  <c:v>abr 05, 2023</c:v>
                </c:pt>
                <c:pt idx="818">
                  <c:v>abr 06, 2023</c:v>
                </c:pt>
                <c:pt idx="819">
                  <c:v>abr 10, 2023</c:v>
                </c:pt>
                <c:pt idx="820">
                  <c:v>abr 11, 2023</c:v>
                </c:pt>
                <c:pt idx="821">
                  <c:v>abr 12, 2023</c:v>
                </c:pt>
                <c:pt idx="822">
                  <c:v>abr 13, 2023</c:v>
                </c:pt>
                <c:pt idx="823">
                  <c:v>abr 14, 2023</c:v>
                </c:pt>
                <c:pt idx="824">
                  <c:v>abr 17, 2023</c:v>
                </c:pt>
                <c:pt idx="825">
                  <c:v>abr 18, 2023</c:v>
                </c:pt>
                <c:pt idx="826">
                  <c:v>abr 19, 2023</c:v>
                </c:pt>
                <c:pt idx="827">
                  <c:v>abr 20, 2023</c:v>
                </c:pt>
                <c:pt idx="828">
                  <c:v>abr 21, 2023</c:v>
                </c:pt>
                <c:pt idx="829">
                  <c:v>abr 24, 2023</c:v>
                </c:pt>
                <c:pt idx="830">
                  <c:v>abr 25, 2023</c:v>
                </c:pt>
                <c:pt idx="831">
                  <c:v>abr 26, 2023</c:v>
                </c:pt>
                <c:pt idx="832">
                  <c:v>abr 27, 2023</c:v>
                </c:pt>
                <c:pt idx="833">
                  <c:v>abr 28, 2023</c:v>
                </c:pt>
                <c:pt idx="834">
                  <c:v>may 01, 2023</c:v>
                </c:pt>
                <c:pt idx="835">
                  <c:v>may 02, 2023</c:v>
                </c:pt>
                <c:pt idx="836">
                  <c:v>may 03, 2023</c:v>
                </c:pt>
                <c:pt idx="837">
                  <c:v>may 04, 2023</c:v>
                </c:pt>
                <c:pt idx="838">
                  <c:v>may 05, 2023</c:v>
                </c:pt>
                <c:pt idx="839">
                  <c:v>may 08, 2023</c:v>
                </c:pt>
                <c:pt idx="840">
                  <c:v>may 09, 2023</c:v>
                </c:pt>
                <c:pt idx="841">
                  <c:v>may 10, 2023</c:v>
                </c:pt>
                <c:pt idx="842">
                  <c:v>may 11, 2023</c:v>
                </c:pt>
                <c:pt idx="843">
                  <c:v>may 12, 2023</c:v>
                </c:pt>
                <c:pt idx="844">
                  <c:v>may 15, 2023</c:v>
                </c:pt>
                <c:pt idx="845">
                  <c:v>may 16, 2023</c:v>
                </c:pt>
                <c:pt idx="846">
                  <c:v>may 17, 2023</c:v>
                </c:pt>
                <c:pt idx="847">
                  <c:v>may 18, 2023</c:v>
                </c:pt>
                <c:pt idx="848">
                  <c:v>may 19, 2023</c:v>
                </c:pt>
                <c:pt idx="849">
                  <c:v>may 22, 2023</c:v>
                </c:pt>
                <c:pt idx="850">
                  <c:v>may 23, 2023</c:v>
                </c:pt>
                <c:pt idx="851">
                  <c:v>may 24, 2023</c:v>
                </c:pt>
                <c:pt idx="852">
                  <c:v>may 25, 2023</c:v>
                </c:pt>
                <c:pt idx="853">
                  <c:v>may 26, 2023</c:v>
                </c:pt>
                <c:pt idx="854">
                  <c:v>may 30, 2023</c:v>
                </c:pt>
                <c:pt idx="855">
                  <c:v>may 31, 2023</c:v>
                </c:pt>
                <c:pt idx="856">
                  <c:v>jun 01, 2023</c:v>
                </c:pt>
                <c:pt idx="857">
                  <c:v>jun 02, 2023</c:v>
                </c:pt>
                <c:pt idx="858">
                  <c:v>jun 05, 2023</c:v>
                </c:pt>
                <c:pt idx="859">
                  <c:v>jun 06, 2023</c:v>
                </c:pt>
                <c:pt idx="860">
                  <c:v>jun 07, 2023</c:v>
                </c:pt>
                <c:pt idx="861">
                  <c:v>jun 08, 2023</c:v>
                </c:pt>
                <c:pt idx="862">
                  <c:v>jun 09, 2023</c:v>
                </c:pt>
                <c:pt idx="863">
                  <c:v>jun 12, 2023</c:v>
                </c:pt>
                <c:pt idx="864">
                  <c:v>jun 13, 2023</c:v>
                </c:pt>
                <c:pt idx="865">
                  <c:v>jun 14, 2023</c:v>
                </c:pt>
                <c:pt idx="866">
                  <c:v>jun 15, 2023</c:v>
                </c:pt>
                <c:pt idx="867">
                  <c:v>jun 16, 2023</c:v>
                </c:pt>
                <c:pt idx="868">
                  <c:v>jun 20, 2023</c:v>
                </c:pt>
                <c:pt idx="869">
                  <c:v>jun 21, 2023</c:v>
                </c:pt>
                <c:pt idx="870">
                  <c:v>jun 22, 2023</c:v>
                </c:pt>
                <c:pt idx="871">
                  <c:v>jun 23, 2023</c:v>
                </c:pt>
                <c:pt idx="872">
                  <c:v>jun 26, 2023</c:v>
                </c:pt>
                <c:pt idx="873">
                  <c:v>jun 27, 2023</c:v>
                </c:pt>
                <c:pt idx="874">
                  <c:v>jun 28, 2023</c:v>
                </c:pt>
                <c:pt idx="875">
                  <c:v>jun 29, 2023</c:v>
                </c:pt>
                <c:pt idx="876">
                  <c:v>jun 30, 2023</c:v>
                </c:pt>
                <c:pt idx="877">
                  <c:v>jul 03, 2023</c:v>
                </c:pt>
                <c:pt idx="878">
                  <c:v>jul 05, 2023</c:v>
                </c:pt>
                <c:pt idx="879">
                  <c:v>jul 06, 2023</c:v>
                </c:pt>
                <c:pt idx="880">
                  <c:v>jul 07, 2023</c:v>
                </c:pt>
                <c:pt idx="881">
                  <c:v>jul 10, 2023</c:v>
                </c:pt>
                <c:pt idx="882">
                  <c:v>jul 11, 2023</c:v>
                </c:pt>
                <c:pt idx="883">
                  <c:v>jul 12, 2023</c:v>
                </c:pt>
                <c:pt idx="884">
                  <c:v>jul 13, 2023</c:v>
                </c:pt>
                <c:pt idx="885">
                  <c:v>jul 14, 2023</c:v>
                </c:pt>
                <c:pt idx="886">
                  <c:v>jul 17, 2023</c:v>
                </c:pt>
                <c:pt idx="887">
                  <c:v>jul 18, 2023</c:v>
                </c:pt>
                <c:pt idx="888">
                  <c:v>jul 19, 2023</c:v>
                </c:pt>
                <c:pt idx="889">
                  <c:v>jul 20, 2023</c:v>
                </c:pt>
                <c:pt idx="890">
                  <c:v>jul 21, 2023</c:v>
                </c:pt>
                <c:pt idx="891">
                  <c:v>jul 24, 2023</c:v>
                </c:pt>
                <c:pt idx="892">
                  <c:v>jul 25, 2023</c:v>
                </c:pt>
                <c:pt idx="893">
                  <c:v>jul 26, 2023</c:v>
                </c:pt>
                <c:pt idx="894">
                  <c:v>jul 27, 2023</c:v>
                </c:pt>
                <c:pt idx="895">
                  <c:v>jul 28, 2023</c:v>
                </c:pt>
                <c:pt idx="896">
                  <c:v>jul 31, 2023</c:v>
                </c:pt>
                <c:pt idx="897">
                  <c:v>ago 01, 2023</c:v>
                </c:pt>
                <c:pt idx="898">
                  <c:v>ago 02, 2023</c:v>
                </c:pt>
                <c:pt idx="899">
                  <c:v>ago 03, 2023</c:v>
                </c:pt>
                <c:pt idx="900">
                  <c:v>ago 04, 2023</c:v>
                </c:pt>
                <c:pt idx="901">
                  <c:v>ago 07, 2023</c:v>
                </c:pt>
                <c:pt idx="902">
                  <c:v>ago 08, 2023</c:v>
                </c:pt>
                <c:pt idx="903">
                  <c:v>ago 09, 2023</c:v>
                </c:pt>
                <c:pt idx="904">
                  <c:v>ago 10, 2023</c:v>
                </c:pt>
                <c:pt idx="905">
                  <c:v>ago 11, 2023</c:v>
                </c:pt>
                <c:pt idx="906">
                  <c:v>ago 14, 2023</c:v>
                </c:pt>
                <c:pt idx="907">
                  <c:v>ago 15, 2023</c:v>
                </c:pt>
                <c:pt idx="908">
                  <c:v>ago 16, 2023</c:v>
                </c:pt>
                <c:pt idx="909">
                  <c:v>ago 17, 2023</c:v>
                </c:pt>
                <c:pt idx="910">
                  <c:v>ago 18, 2023</c:v>
                </c:pt>
                <c:pt idx="911">
                  <c:v>ago 21, 2023</c:v>
                </c:pt>
                <c:pt idx="912">
                  <c:v>ago 22, 2023</c:v>
                </c:pt>
                <c:pt idx="913">
                  <c:v>ago 23, 2023</c:v>
                </c:pt>
                <c:pt idx="914">
                  <c:v>ago 24, 2023</c:v>
                </c:pt>
                <c:pt idx="915">
                  <c:v>ago 25, 2023</c:v>
                </c:pt>
                <c:pt idx="916">
                  <c:v>ago 28, 2023</c:v>
                </c:pt>
                <c:pt idx="917">
                  <c:v>ago 29, 2023</c:v>
                </c:pt>
                <c:pt idx="918">
                  <c:v>ago 30, 2023</c:v>
                </c:pt>
                <c:pt idx="919">
                  <c:v>ago 31, 2023</c:v>
                </c:pt>
                <c:pt idx="920">
                  <c:v>sep 01, 2023</c:v>
                </c:pt>
                <c:pt idx="921">
                  <c:v>sep 05, 2023</c:v>
                </c:pt>
                <c:pt idx="922">
                  <c:v>sep 06, 2023</c:v>
                </c:pt>
                <c:pt idx="923">
                  <c:v>sep 07, 2023</c:v>
                </c:pt>
                <c:pt idx="924">
                  <c:v>sep 08, 2023</c:v>
                </c:pt>
                <c:pt idx="925">
                  <c:v>sep 11, 2023</c:v>
                </c:pt>
                <c:pt idx="926">
                  <c:v>sep 12, 2023</c:v>
                </c:pt>
                <c:pt idx="927">
                  <c:v>sep 13, 2023</c:v>
                </c:pt>
                <c:pt idx="928">
                  <c:v>sep 14, 2023</c:v>
                </c:pt>
                <c:pt idx="929">
                  <c:v>sep 15, 2023</c:v>
                </c:pt>
                <c:pt idx="930">
                  <c:v>sep 18, 2023</c:v>
                </c:pt>
              </c:strCache>
            </c:strRef>
          </c:cat>
          <c:val>
            <c:numRef>
              <c:f>PRECIOS_COMBUSTIBLE!$C$3:$C$933</c:f>
              <c:numCache>
                <c:formatCode>0.0</c:formatCode>
                <c:ptCount val="931"/>
                <c:pt idx="0">
                  <c:v>81.228257498811217</c:v>
                </c:pt>
                <c:pt idx="1">
                  <c:v>82.824262558250112</c:v>
                </c:pt>
                <c:pt idx="2">
                  <c:v>81.522258430813125</c:v>
                </c:pt>
                <c:pt idx="3">
                  <c:v>81.858259495958151</c:v>
                </c:pt>
                <c:pt idx="4">
                  <c:v>79.464251906799802</c:v>
                </c:pt>
                <c:pt idx="5">
                  <c:v>78.708249510223496</c:v>
                </c:pt>
                <c:pt idx="6">
                  <c:v>77.952247113647161</c:v>
                </c:pt>
                <c:pt idx="7">
                  <c:v>76.482242453637653</c:v>
                </c:pt>
                <c:pt idx="8">
                  <c:v>76.524242586780787</c:v>
                </c:pt>
                <c:pt idx="9">
                  <c:v>75.264238592486919</c:v>
                </c:pt>
                <c:pt idx="10">
                  <c:v>74.508236195910598</c:v>
                </c:pt>
                <c:pt idx="11">
                  <c:v>74.466236062767479</c:v>
                </c:pt>
                <c:pt idx="12">
                  <c:v>72.912231136471704</c:v>
                </c:pt>
                <c:pt idx="13">
                  <c:v>71.862227807893476</c:v>
                </c:pt>
                <c:pt idx="14">
                  <c:v>71.484226609605315</c:v>
                </c:pt>
                <c:pt idx="15">
                  <c:v>69.930221683309568</c:v>
                </c:pt>
                <c:pt idx="16">
                  <c:v>67.116212762719925</c:v>
                </c:pt>
                <c:pt idx="17">
                  <c:v>68.922218487874474</c:v>
                </c:pt>
                <c:pt idx="18">
                  <c:v>68.040215691868752</c:v>
                </c:pt>
                <c:pt idx="19">
                  <c:v>66.528210898716111</c:v>
                </c:pt>
                <c:pt idx="20">
                  <c:v>63.168200247265808</c:v>
                </c:pt>
                <c:pt idx="21">
                  <c:v>60.900193057536846</c:v>
                </c:pt>
                <c:pt idx="22">
                  <c:v>60.94219319067998</c:v>
                </c:pt>
                <c:pt idx="23">
                  <c:v>63.840202377555869</c:v>
                </c:pt>
                <c:pt idx="24">
                  <c:v>65.226206771279124</c:v>
                </c:pt>
                <c:pt idx="25">
                  <c:v>63.924202643842129</c:v>
                </c:pt>
                <c:pt idx="26">
                  <c:v>62.622198516405135</c:v>
                </c:pt>
                <c:pt idx="27">
                  <c:v>63.000199714693295</c:v>
                </c:pt>
                <c:pt idx="28">
                  <c:v>65.520207703281031</c:v>
                </c:pt>
                <c:pt idx="29">
                  <c:v>66.192209833571084</c:v>
                </c:pt>
                <c:pt idx="30">
                  <c:v>66.822211830718018</c:v>
                </c:pt>
                <c:pt idx="31">
                  <c:v>65.478207570137883</c:v>
                </c:pt>
                <c:pt idx="32">
                  <c:v>66.528210898716111</c:v>
                </c:pt>
                <c:pt idx="33">
                  <c:v>66.486210765572977</c:v>
                </c:pt>
                <c:pt idx="34">
                  <c:v>66.444210632429858</c:v>
                </c:pt>
                <c:pt idx="35">
                  <c:v>63.462201179267701</c:v>
                </c:pt>
                <c:pt idx="36">
                  <c:v>61.572195187826907</c:v>
                </c:pt>
                <c:pt idx="37">
                  <c:v>59.304187998097952</c:v>
                </c:pt>
                <c:pt idx="38">
                  <c:v>58.128184270090344</c:v>
                </c:pt>
                <c:pt idx="39">
                  <c:v>58.002183870660964</c:v>
                </c:pt>
                <c:pt idx="40">
                  <c:v>60.396191459819299</c:v>
                </c:pt>
                <c:pt idx="41">
                  <c:v>60.060190394674265</c:v>
                </c:pt>
                <c:pt idx="42">
                  <c:v>60.396191459819299</c:v>
                </c:pt>
                <c:pt idx="43">
                  <c:v>57.918183604374697</c:v>
                </c:pt>
                <c:pt idx="44">
                  <c:v>53.550169757489293</c:v>
                </c:pt>
                <c:pt idx="45">
                  <c:v>43.638138335710885</c:v>
                </c:pt>
                <c:pt idx="46">
                  <c:v>46.704148055159294</c:v>
                </c:pt>
                <c:pt idx="47">
                  <c:v>44.394140732287205</c:v>
                </c:pt>
                <c:pt idx="48">
                  <c:v>39.690125820256767</c:v>
                </c:pt>
                <c:pt idx="49">
                  <c:v>41.034130080836896</c:v>
                </c:pt>
                <c:pt idx="50">
                  <c:v>35.112111307655724</c:v>
                </c:pt>
                <c:pt idx="51">
                  <c:v>35.196111573941984</c:v>
                </c:pt>
                <c:pt idx="52">
                  <c:v>30.408096395625297</c:v>
                </c:pt>
                <c:pt idx="53">
                  <c:v>32.634103452211129</c:v>
                </c:pt>
                <c:pt idx="54">
                  <c:v>30.072095330480263</c:v>
                </c:pt>
                <c:pt idx="55">
                  <c:v>29.274092800760812</c:v>
                </c:pt>
                <c:pt idx="56">
                  <c:v>28.854091469329529</c:v>
                </c:pt>
                <c:pt idx="57">
                  <c:v>29.064092135045172</c:v>
                </c:pt>
                <c:pt idx="58">
                  <c:v>30.57609692819781</c:v>
                </c:pt>
                <c:pt idx="59">
                  <c:v>32.172101987636708</c:v>
                </c:pt>
                <c:pt idx="60">
                  <c:v>30.450096528768423</c:v>
                </c:pt>
                <c:pt idx="61">
                  <c:v>29.274092800760812</c:v>
                </c:pt>
                <c:pt idx="62">
                  <c:v>27.30008654303376</c:v>
                </c:pt>
                <c:pt idx="63">
                  <c:v>29.610093865905846</c:v>
                </c:pt>
                <c:pt idx="64">
                  <c:v>33.936107579648123</c:v>
                </c:pt>
                <c:pt idx="65">
                  <c:v>32.130101854493581</c:v>
                </c:pt>
                <c:pt idx="66">
                  <c:v>30.618097061340936</c:v>
                </c:pt>
                <c:pt idx="67">
                  <c:v>30.702097327627197</c:v>
                </c:pt>
                <c:pt idx="68">
                  <c:v>28.980091868758912</c:v>
                </c:pt>
                <c:pt idx="69">
                  <c:v>29.694094132192102</c:v>
                </c:pt>
                <c:pt idx="70">
                  <c:v>27.804088140751308</c:v>
                </c:pt>
                <c:pt idx="71">
                  <c:v>26.25008321445554</c:v>
                </c:pt>
                <c:pt idx="72">
                  <c:v>27.426086942463147</c:v>
                </c:pt>
                <c:pt idx="73">
                  <c:v>28.014088806466951</c:v>
                </c:pt>
                <c:pt idx="74">
                  <c:v>25.200079885877315</c:v>
                </c:pt>
                <c:pt idx="75">
                  <c:v>19.026060313837377</c:v>
                </c:pt>
                <c:pt idx="76">
                  <c:v>21.294067503566335</c:v>
                </c:pt>
                <c:pt idx="77">
                  <c:v>20.874066172135041</c:v>
                </c:pt>
                <c:pt idx="78">
                  <c:v>19.026060313837377</c:v>
                </c:pt>
                <c:pt idx="79">
                  <c:v>17.094054189253448</c:v>
                </c:pt>
                <c:pt idx="80">
                  <c:v>17.472055387541605</c:v>
                </c:pt>
                <c:pt idx="81">
                  <c:v>20.370064574417494</c:v>
                </c:pt>
                <c:pt idx="82">
                  <c:v>21.714068834997622</c:v>
                </c:pt>
                <c:pt idx="83">
                  <c:v>20.160063908701854</c:v>
                </c:pt>
                <c:pt idx="84">
                  <c:v>21.126066970993818</c:v>
                </c:pt>
                <c:pt idx="85">
                  <c:v>24.108076424155964</c:v>
                </c:pt>
                <c:pt idx="86">
                  <c:v>21.168067104136945</c:v>
                </c:pt>
                <c:pt idx="87">
                  <c:v>21.756068968140749</c:v>
                </c:pt>
                <c:pt idx="88">
                  <c:v>24.318077089871611</c:v>
                </c:pt>
                <c:pt idx="89">
                  <c:v>23.31007389443652</c:v>
                </c:pt>
                <c:pt idx="90">
                  <c:v>26.418083747028053</c:v>
                </c:pt>
                <c:pt idx="91">
                  <c:v>26.754084812173083</c:v>
                </c:pt>
                <c:pt idx="92">
                  <c:v>29.526093599619585</c:v>
                </c:pt>
                <c:pt idx="93">
                  <c:v>30.450096528768423</c:v>
                </c:pt>
                <c:pt idx="94">
                  <c:v>34.524109443651923</c:v>
                </c:pt>
                <c:pt idx="95">
                  <c:v>32.466102919638615</c:v>
                </c:pt>
                <c:pt idx="96">
                  <c:v>34.608109709938176</c:v>
                </c:pt>
                <c:pt idx="97">
                  <c:v>34.56610957679505</c:v>
                </c:pt>
                <c:pt idx="98">
                  <c:v>34.146108245363756</c:v>
                </c:pt>
                <c:pt idx="99">
                  <c:v>34.146108245363756</c:v>
                </c:pt>
                <c:pt idx="100">
                  <c:v>33.012104650499282</c:v>
                </c:pt>
                <c:pt idx="101">
                  <c:v>33.600106514503089</c:v>
                </c:pt>
                <c:pt idx="102">
                  <c:v>35.952113970518305</c:v>
                </c:pt>
                <c:pt idx="103">
                  <c:v>35.952113970518305</c:v>
                </c:pt>
                <c:pt idx="104">
                  <c:v>38.346121559676654</c:v>
                </c:pt>
                <c:pt idx="105">
                  <c:v>36.876116899667139</c:v>
                </c:pt>
                <c:pt idx="106">
                  <c:v>37.632119296243459</c:v>
                </c:pt>
                <c:pt idx="107">
                  <c:v>40.404128083689962</c:v>
                </c:pt>
                <c:pt idx="108">
                  <c:v>39.396124888254867</c:v>
                </c:pt>
                <c:pt idx="109">
                  <c:v>40.740129148834988</c:v>
                </c:pt>
                <c:pt idx="110">
                  <c:v>41.202130613409409</c:v>
                </c:pt>
                <c:pt idx="111">
                  <c:v>38.682122624821687</c:v>
                </c:pt>
                <c:pt idx="112">
                  <c:v>40.488128349976222</c:v>
                </c:pt>
                <c:pt idx="113">
                  <c:v>42.04213327627199</c:v>
                </c:pt>
                <c:pt idx="114">
                  <c:v>44.058139667142171</c:v>
                </c:pt>
                <c:pt idx="115">
                  <c:v>43.638138335710885</c:v>
                </c:pt>
                <c:pt idx="116">
                  <c:v>44.478140998573458</c:v>
                </c:pt>
                <c:pt idx="117">
                  <c:v>44.646141531145972</c:v>
                </c:pt>
                <c:pt idx="118">
                  <c:v>45.360143794579173</c:v>
                </c:pt>
                <c:pt idx="119">
                  <c:v>44.100139800285305</c:v>
                </c:pt>
                <c:pt idx="120">
                  <c:v>42.04213327627199</c:v>
                </c:pt>
                <c:pt idx="121">
                  <c:v>42.294134075130756</c:v>
                </c:pt>
                <c:pt idx="122">
                  <c:v>40.782129281978122</c:v>
                </c:pt>
                <c:pt idx="123">
                  <c:v>42.252133941987637</c:v>
                </c:pt>
                <c:pt idx="124">
                  <c:v>42.840135805991437</c:v>
                </c:pt>
                <c:pt idx="125">
                  <c:v>43.050136471707084</c:v>
                </c:pt>
                <c:pt idx="126">
                  <c:v>43.680138468854018</c:v>
                </c:pt>
                <c:pt idx="127">
                  <c:v>45.024142729434139</c:v>
                </c:pt>
                <c:pt idx="128">
                  <c:v>44.646141531145972</c:v>
                </c:pt>
                <c:pt idx="129">
                  <c:v>44.814142063718492</c:v>
                </c:pt>
                <c:pt idx="130">
                  <c:v>44.982142596291006</c:v>
                </c:pt>
                <c:pt idx="131">
                  <c:v>45.822145259153586</c:v>
                </c:pt>
                <c:pt idx="132">
                  <c:v>44.772141930575373</c:v>
                </c:pt>
                <c:pt idx="133">
                  <c:v>45.066142862577266</c:v>
                </c:pt>
                <c:pt idx="134">
                  <c:v>46.242146590584873</c:v>
                </c:pt>
                <c:pt idx="135">
                  <c:v>44.856142196861626</c:v>
                </c:pt>
                <c:pt idx="136">
                  <c:v>44.562141264859719</c:v>
                </c:pt>
                <c:pt idx="137">
                  <c:v>45.234143395149779</c:v>
                </c:pt>
                <c:pt idx="138">
                  <c:v>46.998148987161194</c:v>
                </c:pt>
                <c:pt idx="139">
                  <c:v>46.788148321445554</c:v>
                </c:pt>
                <c:pt idx="140">
                  <c:v>46.620147788873041</c:v>
                </c:pt>
                <c:pt idx="141">
                  <c:v>46.704148055159294</c:v>
                </c:pt>
                <c:pt idx="142">
                  <c:v>47.628150984308128</c:v>
                </c:pt>
                <c:pt idx="143">
                  <c:v>46.242146590584873</c:v>
                </c:pt>
                <c:pt idx="144">
                  <c:v>46.914148720874941</c:v>
                </c:pt>
                <c:pt idx="145">
                  <c:v>45.486144194008553</c:v>
                </c:pt>
                <c:pt idx="146">
                  <c:v>45.654144726581066</c:v>
                </c:pt>
                <c:pt idx="147">
                  <c:v>45.9901457917261</c:v>
                </c:pt>
                <c:pt idx="148">
                  <c:v>46.66214792201616</c:v>
                </c:pt>
                <c:pt idx="149">
                  <c:v>47.334150052306228</c:v>
                </c:pt>
                <c:pt idx="150">
                  <c:v>47.334150052306228</c:v>
                </c:pt>
                <c:pt idx="151">
                  <c:v>45.94814565858298</c:v>
                </c:pt>
                <c:pt idx="152">
                  <c:v>46.830148454588674</c:v>
                </c:pt>
                <c:pt idx="153">
                  <c:v>47.124149386590588</c:v>
                </c:pt>
                <c:pt idx="154">
                  <c:v>46.998148987161194</c:v>
                </c:pt>
                <c:pt idx="155">
                  <c:v>46.07414605801236</c:v>
                </c:pt>
                <c:pt idx="156">
                  <c:v>46.07414605801236</c:v>
                </c:pt>
                <c:pt idx="157">
                  <c:v>46.536147522586781</c:v>
                </c:pt>
                <c:pt idx="158">
                  <c:v>47.166149519733708</c:v>
                </c:pt>
                <c:pt idx="159">
                  <c:v>45.94814565858298</c:v>
                </c:pt>
                <c:pt idx="160">
                  <c:v>46.494147389443647</c:v>
                </c:pt>
                <c:pt idx="161">
                  <c:v>45.192143262006653</c:v>
                </c:pt>
                <c:pt idx="162">
                  <c:v>46.620147788873041</c:v>
                </c:pt>
                <c:pt idx="163">
                  <c:v>48.258152981455062</c:v>
                </c:pt>
                <c:pt idx="164">
                  <c:v>48.720154446029476</c:v>
                </c:pt>
                <c:pt idx="165">
                  <c:v>46.410147123157394</c:v>
                </c:pt>
                <c:pt idx="166">
                  <c:v>46.914148720874941</c:v>
                </c:pt>
                <c:pt idx="167">
                  <c:v>46.368146990014267</c:v>
                </c:pt>
                <c:pt idx="168">
                  <c:v>46.368146990014267</c:v>
                </c:pt>
                <c:pt idx="169">
                  <c:v>44.982142596291006</c:v>
                </c:pt>
                <c:pt idx="170">
                  <c:v>44.058139667142171</c:v>
                </c:pt>
                <c:pt idx="171">
                  <c:v>43.722138601997145</c:v>
                </c:pt>
                <c:pt idx="172">
                  <c:v>41.076130213980022</c:v>
                </c:pt>
                <c:pt idx="173">
                  <c:v>42.210133808844503</c:v>
                </c:pt>
                <c:pt idx="174">
                  <c:v>40.278127684260582</c:v>
                </c:pt>
                <c:pt idx="175">
                  <c:v>41.748132344270083</c:v>
                </c:pt>
                <c:pt idx="176">
                  <c:v>41.496131545411316</c:v>
                </c:pt>
                <c:pt idx="177">
                  <c:v>41.622131944840703</c:v>
                </c:pt>
                <c:pt idx="178">
                  <c:v>42.168133675701377</c:v>
                </c:pt>
                <c:pt idx="179">
                  <c:v>43.722138601997145</c:v>
                </c:pt>
                <c:pt idx="180">
                  <c:v>43.302137270565851</c:v>
                </c:pt>
                <c:pt idx="181">
                  <c:v>41.412131279125056</c:v>
                </c:pt>
                <c:pt idx="182">
                  <c:v>40.152127284831188</c:v>
                </c:pt>
                <c:pt idx="183">
                  <c:v>40.026126885401801</c:v>
                </c:pt>
                <c:pt idx="184">
                  <c:v>41.202130613409409</c:v>
                </c:pt>
                <c:pt idx="185">
                  <c:v>41.580131811697569</c:v>
                </c:pt>
                <c:pt idx="186">
                  <c:v>42.210133808844503</c:v>
                </c:pt>
                <c:pt idx="187">
                  <c:v>40.656128882548735</c:v>
                </c:pt>
                <c:pt idx="188">
                  <c:v>43.596138202567765</c:v>
                </c:pt>
                <c:pt idx="189">
                  <c:v>42.126133542558243</c:v>
                </c:pt>
                <c:pt idx="190">
                  <c:v>40.320127817403709</c:v>
                </c:pt>
                <c:pt idx="191">
                  <c:v>43.176136871136471</c:v>
                </c:pt>
                <c:pt idx="192">
                  <c:v>44.814142063718492</c:v>
                </c:pt>
                <c:pt idx="193">
                  <c:v>44.436140865430339</c:v>
                </c:pt>
                <c:pt idx="194">
                  <c:v>45.654144726581066</c:v>
                </c:pt>
                <c:pt idx="195">
                  <c:v>45.9901457917261</c:v>
                </c:pt>
                <c:pt idx="196">
                  <c:v>44.604141398002852</c:v>
                </c:pt>
                <c:pt idx="197">
                  <c:v>44.688141664289112</c:v>
                </c:pt>
                <c:pt idx="198">
                  <c:v>45.86414539229672</c:v>
                </c:pt>
                <c:pt idx="199">
                  <c:v>45.6961448597242</c:v>
                </c:pt>
                <c:pt idx="200">
                  <c:v>45.192143262006653</c:v>
                </c:pt>
                <c:pt idx="201">
                  <c:v>45.234143395149779</c:v>
                </c:pt>
                <c:pt idx="202">
                  <c:v>45.444144060865433</c:v>
                </c:pt>
                <c:pt idx="203">
                  <c:v>43.596138202567765</c:v>
                </c:pt>
                <c:pt idx="204">
                  <c:v>44.268140332857826</c:v>
                </c:pt>
                <c:pt idx="205">
                  <c:v>44.058139667142171</c:v>
                </c:pt>
                <c:pt idx="206">
                  <c:v>43.008136338563951</c:v>
                </c:pt>
                <c:pt idx="207">
                  <c:v>44.268140332857826</c:v>
                </c:pt>
                <c:pt idx="208">
                  <c:v>42.378134341417017</c:v>
                </c:pt>
                <c:pt idx="209">
                  <c:v>41.412131279125056</c:v>
                </c:pt>
                <c:pt idx="210">
                  <c:v>41.45413141226819</c:v>
                </c:pt>
                <c:pt idx="211">
                  <c:v>42.672135273418924</c:v>
                </c:pt>
                <c:pt idx="212">
                  <c:v>43.554138069424624</c:v>
                </c:pt>
                <c:pt idx="213">
                  <c:v>44.940142463147886</c:v>
                </c:pt>
                <c:pt idx="214">
                  <c:v>45.108142995720399</c:v>
                </c:pt>
                <c:pt idx="215">
                  <c:v>44.226140199714692</c:v>
                </c:pt>
                <c:pt idx="216">
                  <c:v>47.166149519733708</c:v>
                </c:pt>
                <c:pt idx="217">
                  <c:v>48.468153647170702</c:v>
                </c:pt>
                <c:pt idx="218">
                  <c:v>48.090152448882549</c:v>
                </c:pt>
                <c:pt idx="219">
                  <c:v>47.292149919163094</c:v>
                </c:pt>
                <c:pt idx="220">
                  <c:v>46.326146856871127</c:v>
                </c:pt>
                <c:pt idx="221">
                  <c:v>46.494147389443647</c:v>
                </c:pt>
                <c:pt idx="222">
                  <c:v>46.452147256300528</c:v>
                </c:pt>
                <c:pt idx="223">
                  <c:v>47.544150718021868</c:v>
                </c:pt>
                <c:pt idx="224">
                  <c:v>48.342153247741322</c:v>
                </c:pt>
                <c:pt idx="225">
                  <c:v>49.770157774607704</c:v>
                </c:pt>
                <c:pt idx="226">
                  <c:v>49.938158307180217</c:v>
                </c:pt>
                <c:pt idx="227">
                  <c:v>52.332165896338559</c:v>
                </c:pt>
                <c:pt idx="228">
                  <c:v>53.088168292914887</c:v>
                </c:pt>
                <c:pt idx="229">
                  <c:v>52.038164964336666</c:v>
                </c:pt>
                <c:pt idx="230">
                  <c:v>51.702163899191632</c:v>
                </c:pt>
                <c:pt idx="231">
                  <c:v>52.542166562054206</c:v>
                </c:pt>
                <c:pt idx="232">
                  <c:v>54.390172420351874</c:v>
                </c:pt>
                <c:pt idx="233">
                  <c:v>53.8441706894912</c:v>
                </c:pt>
                <c:pt idx="234">
                  <c:v>54.012171222063714</c:v>
                </c:pt>
                <c:pt idx="235">
                  <c:v>54.390172420351874</c:v>
                </c:pt>
                <c:pt idx="236">
                  <c:v>53.802170556348067</c:v>
                </c:pt>
                <c:pt idx="237">
                  <c:v>54.852173884926295</c:v>
                </c:pt>
                <c:pt idx="238">
                  <c:v>55.188174950071321</c:v>
                </c:pt>
                <c:pt idx="239">
                  <c:v>56.196178145506416</c:v>
                </c:pt>
                <c:pt idx="240">
                  <c:v>56.532179210651449</c:v>
                </c:pt>
                <c:pt idx="241">
                  <c:v>56.700179743223963</c:v>
                </c:pt>
                <c:pt idx="242">
                  <c:v>57.666182805515923</c:v>
                </c:pt>
                <c:pt idx="243">
                  <c:v>58.296184802662857</c:v>
                </c:pt>
                <c:pt idx="244">
                  <c:v>56.700179743223963</c:v>
                </c:pt>
                <c:pt idx="245">
                  <c:v>55.608176281502615</c:v>
                </c:pt>
                <c:pt idx="246">
                  <c:v>57.246181474084636</c:v>
                </c:pt>
                <c:pt idx="247">
                  <c:v>57.120181074655257</c:v>
                </c:pt>
                <c:pt idx="248">
                  <c:v>56.406178811222063</c:v>
                </c:pt>
                <c:pt idx="249">
                  <c:v>56.826180142653342</c:v>
                </c:pt>
                <c:pt idx="250">
                  <c:v>56.91018040893961</c:v>
                </c:pt>
                <c:pt idx="251">
                  <c:v>56.280178411792676</c:v>
                </c:pt>
                <c:pt idx="252">
                  <c:v>55.104174683785068</c:v>
                </c:pt>
                <c:pt idx="253">
                  <c:v>57.79218320494531</c:v>
                </c:pt>
                <c:pt idx="254">
                  <c:v>57.58218253922967</c:v>
                </c:pt>
                <c:pt idx="255">
                  <c:v>57.960183737517823</c:v>
                </c:pt>
                <c:pt idx="256">
                  <c:v>59.808189595815499</c:v>
                </c:pt>
                <c:pt idx="257">
                  <c:v>59.304187998097952</c:v>
                </c:pt>
                <c:pt idx="258">
                  <c:v>61.446194788397527</c:v>
                </c:pt>
                <c:pt idx="259">
                  <c:v>61.404194655254393</c:v>
                </c:pt>
                <c:pt idx="260">
                  <c:v>61.866196119828821</c:v>
                </c:pt>
                <c:pt idx="261">
                  <c:v>60.186190794103659</c:v>
                </c:pt>
                <c:pt idx="262">
                  <c:v>60.606192125534946</c:v>
                </c:pt>
                <c:pt idx="263">
                  <c:v>60.564191992391812</c:v>
                </c:pt>
                <c:pt idx="264">
                  <c:v>60.648192258678073</c:v>
                </c:pt>
                <c:pt idx="265">
                  <c:v>59.682189196386119</c:v>
                </c:pt>
                <c:pt idx="266">
                  <c:v>61.488194921540654</c:v>
                </c:pt>
                <c:pt idx="267">
                  <c:v>59.178187598668572</c:v>
                </c:pt>
                <c:pt idx="268">
                  <c:v>59.808189595815499</c:v>
                </c:pt>
                <c:pt idx="269">
                  <c:v>59.556188796956718</c:v>
                </c:pt>
                <c:pt idx="270">
                  <c:v>59.514188663813599</c:v>
                </c:pt>
                <c:pt idx="271">
                  <c:v>61.06819359010936</c:v>
                </c:pt>
                <c:pt idx="272">
                  <c:v>62.328197584403227</c:v>
                </c:pt>
                <c:pt idx="273">
                  <c:v>63.210200380408935</c:v>
                </c:pt>
                <c:pt idx="274">
                  <c:v>63.882202510698995</c:v>
                </c:pt>
                <c:pt idx="275">
                  <c:v>64.134203309557762</c:v>
                </c:pt>
                <c:pt idx="276">
                  <c:v>65.814208635282924</c:v>
                </c:pt>
                <c:pt idx="277">
                  <c:v>65.898208901569177</c:v>
                </c:pt>
                <c:pt idx="278">
                  <c:v>65.898208901569177</c:v>
                </c:pt>
                <c:pt idx="279">
                  <c:v>65.268206904422257</c:v>
                </c:pt>
                <c:pt idx="280">
                  <c:v>66.402210499286724</c:v>
                </c:pt>
                <c:pt idx="281">
                  <c:v>68.5442172895863</c:v>
                </c:pt>
                <c:pt idx="282">
                  <c:v>69.678220884450781</c:v>
                </c:pt>
                <c:pt idx="283">
                  <c:v>68.208216224441273</c:v>
                </c:pt>
                <c:pt idx="284">
                  <c:v>67.956215425582499</c:v>
                </c:pt>
                <c:pt idx="285">
                  <c:v>70.182222482168328</c:v>
                </c:pt>
                <c:pt idx="286">
                  <c:v>72.114228606752249</c:v>
                </c:pt>
                <c:pt idx="287">
                  <c:v>73.668233533048024</c:v>
                </c:pt>
                <c:pt idx="288">
                  <c:v>72.61823020446981</c:v>
                </c:pt>
                <c:pt idx="289">
                  <c:v>70.644223946742741</c:v>
                </c:pt>
                <c:pt idx="290">
                  <c:v>69.09021902044698</c:v>
                </c:pt>
                <c:pt idx="291">
                  <c:v>68.71221782215882</c:v>
                </c:pt>
                <c:pt idx="292">
                  <c:v>69.51022035187826</c:v>
                </c:pt>
                <c:pt idx="293">
                  <c:v>72.198228873038516</c:v>
                </c:pt>
                <c:pt idx="294">
                  <c:v>74.298235530194944</c:v>
                </c:pt>
                <c:pt idx="295">
                  <c:v>71.820227674750356</c:v>
                </c:pt>
                <c:pt idx="296">
                  <c:v>71.484226609605315</c:v>
                </c:pt>
                <c:pt idx="297">
                  <c:v>72.324229272467889</c:v>
                </c:pt>
                <c:pt idx="298">
                  <c:v>73.920234331906798</c:v>
                </c:pt>
                <c:pt idx="299">
                  <c:v>73.920234331906798</c:v>
                </c:pt>
                <c:pt idx="300">
                  <c:v>73.416232734189251</c:v>
                </c:pt>
                <c:pt idx="301">
                  <c:v>72.576230071326663</c:v>
                </c:pt>
                <c:pt idx="302">
                  <c:v>70.812224479315262</c:v>
                </c:pt>
                <c:pt idx="303">
                  <c:v>66.318210233000471</c:v>
                </c:pt>
                <c:pt idx="304">
                  <c:v>68.124215958155006</c:v>
                </c:pt>
                <c:pt idx="305">
                  <c:v>68.586217422729433</c:v>
                </c:pt>
                <c:pt idx="306">
                  <c:v>64.680205040418443</c:v>
                </c:pt>
                <c:pt idx="307">
                  <c:v>69.09021902044698</c:v>
                </c:pt>
                <c:pt idx="308">
                  <c:v>66.066209434141697</c:v>
                </c:pt>
                <c:pt idx="309">
                  <c:v>67.368213561578699</c:v>
                </c:pt>
                <c:pt idx="310">
                  <c:v>67.620214360437473</c:v>
                </c:pt>
                <c:pt idx="311">
                  <c:v>66.696211431288631</c:v>
                </c:pt>
                <c:pt idx="312">
                  <c:v>65.98220916785543</c:v>
                </c:pt>
                <c:pt idx="313">
                  <c:v>68.208216224441273</c:v>
                </c:pt>
                <c:pt idx="314">
                  <c:v>66.444210632429858</c:v>
                </c:pt>
                <c:pt idx="315">
                  <c:v>67.032212496433658</c:v>
                </c:pt>
                <c:pt idx="316">
                  <c:v>67.368213561578699</c:v>
                </c:pt>
                <c:pt idx="317">
                  <c:v>67.620214360437473</c:v>
                </c:pt>
                <c:pt idx="318">
                  <c:v>75.8102403233476</c:v>
                </c:pt>
                <c:pt idx="319">
                  <c:v>68.166216091298139</c:v>
                </c:pt>
                <c:pt idx="320">
                  <c:v>68.5442172895863</c:v>
                </c:pt>
                <c:pt idx="321">
                  <c:v>71.232225810746542</c:v>
                </c:pt>
                <c:pt idx="322">
                  <c:v>71.820227674750356</c:v>
                </c:pt>
                <c:pt idx="323">
                  <c:v>71.358226210175943</c:v>
                </c:pt>
                <c:pt idx="324">
                  <c:v>71.442226476462196</c:v>
                </c:pt>
                <c:pt idx="325">
                  <c:v>70.644223946742741</c:v>
                </c:pt>
                <c:pt idx="326">
                  <c:v>69.048218887303847</c:v>
                </c:pt>
                <c:pt idx="327">
                  <c:v>69.762221150737034</c:v>
                </c:pt>
                <c:pt idx="328">
                  <c:v>70.140222349025194</c:v>
                </c:pt>
                <c:pt idx="329">
                  <c:v>70.266222748454595</c:v>
                </c:pt>
                <c:pt idx="330">
                  <c:v>71.526226742748449</c:v>
                </c:pt>
                <c:pt idx="331">
                  <c:v>72.408229538754156</c:v>
                </c:pt>
                <c:pt idx="332">
                  <c:v>72.61823020446981</c:v>
                </c:pt>
                <c:pt idx="333">
                  <c:v>70.938224878744649</c:v>
                </c:pt>
                <c:pt idx="334">
                  <c:v>72.324229272467889</c:v>
                </c:pt>
                <c:pt idx="335">
                  <c:v>74.004234598193065</c:v>
                </c:pt>
                <c:pt idx="336">
                  <c:v>73.710233666191144</c:v>
                </c:pt>
                <c:pt idx="337">
                  <c:v>73.458232867332384</c:v>
                </c:pt>
                <c:pt idx="338">
                  <c:v>73.500233000475504</c:v>
                </c:pt>
                <c:pt idx="339">
                  <c:v>73.458232867332384</c:v>
                </c:pt>
                <c:pt idx="340">
                  <c:v>74.340235663338092</c:v>
                </c:pt>
                <c:pt idx="341">
                  <c:v>76.020240989063254</c:v>
                </c:pt>
                <c:pt idx="342">
                  <c:v>72.912231136471704</c:v>
                </c:pt>
                <c:pt idx="343">
                  <c:v>74.550236329053732</c:v>
                </c:pt>
                <c:pt idx="344">
                  <c:v>74.634236595339985</c:v>
                </c:pt>
                <c:pt idx="345">
                  <c:v>74.424235929624345</c:v>
                </c:pt>
                <c:pt idx="346">
                  <c:v>72.996231402757957</c:v>
                </c:pt>
                <c:pt idx="347">
                  <c:v>70.224222615311447</c:v>
                </c:pt>
                <c:pt idx="348">
                  <c:v>71.358226210175943</c:v>
                </c:pt>
                <c:pt idx="349">
                  <c:v>74.130234997622438</c:v>
                </c:pt>
                <c:pt idx="350">
                  <c:v>73.500233000475504</c:v>
                </c:pt>
                <c:pt idx="351">
                  <c:v>74.04623473133617</c:v>
                </c:pt>
                <c:pt idx="352">
                  <c:v>74.466236062767479</c:v>
                </c:pt>
                <c:pt idx="353">
                  <c:v>73.878234198763664</c:v>
                </c:pt>
                <c:pt idx="354">
                  <c:v>75.474239258202559</c:v>
                </c:pt>
                <c:pt idx="355">
                  <c:v>76.566242719923906</c:v>
                </c:pt>
                <c:pt idx="356">
                  <c:v>76.35624205420828</c:v>
                </c:pt>
                <c:pt idx="357">
                  <c:v>76.77624338563956</c:v>
                </c:pt>
                <c:pt idx="358">
                  <c:v>76.818243518782694</c:v>
                </c:pt>
                <c:pt idx="359">
                  <c:v>77.868246847360908</c:v>
                </c:pt>
                <c:pt idx="360">
                  <c:v>76.398242187351386</c:v>
                </c:pt>
                <c:pt idx="361">
                  <c:v>77.322245116500227</c:v>
                </c:pt>
                <c:pt idx="362">
                  <c:v>76.524242586780787</c:v>
                </c:pt>
                <c:pt idx="363">
                  <c:v>77.574245915359</c:v>
                </c:pt>
                <c:pt idx="364">
                  <c:v>77.910246980504041</c:v>
                </c:pt>
                <c:pt idx="365">
                  <c:v>77.028244184498334</c:v>
                </c:pt>
                <c:pt idx="366">
                  <c:v>76.692243119353307</c:v>
                </c:pt>
                <c:pt idx="367">
                  <c:v>78.246248045649068</c:v>
                </c:pt>
                <c:pt idx="368">
                  <c:v>79.75825283880171</c:v>
                </c:pt>
                <c:pt idx="369">
                  <c:v>81.186257365668098</c:v>
                </c:pt>
                <c:pt idx="370">
                  <c:v>81.438258164526871</c:v>
                </c:pt>
                <c:pt idx="371">
                  <c:v>79.92625337137423</c:v>
                </c:pt>
                <c:pt idx="372">
                  <c:v>79.044250575368508</c:v>
                </c:pt>
                <c:pt idx="373">
                  <c:v>78.792249776509735</c:v>
                </c:pt>
                <c:pt idx="374">
                  <c:v>79.128250841654761</c:v>
                </c:pt>
                <c:pt idx="375">
                  <c:v>79.086250708511656</c:v>
                </c:pt>
                <c:pt idx="376">
                  <c:v>79.674252572515442</c:v>
                </c:pt>
                <c:pt idx="377">
                  <c:v>81.228257498811217</c:v>
                </c:pt>
                <c:pt idx="378">
                  <c:v>78.540248977650975</c:v>
                </c:pt>
                <c:pt idx="379">
                  <c:v>77.154244583927721</c:v>
                </c:pt>
                <c:pt idx="380">
                  <c:v>78.876250042796002</c:v>
                </c:pt>
                <c:pt idx="381">
                  <c:v>79.884253238231096</c:v>
                </c:pt>
                <c:pt idx="382">
                  <c:v>80.766256034236804</c:v>
                </c:pt>
                <c:pt idx="383">
                  <c:v>82.068260161673791</c:v>
                </c:pt>
                <c:pt idx="384">
                  <c:v>79.968253504517349</c:v>
                </c:pt>
                <c:pt idx="385">
                  <c:v>78.288248178792202</c:v>
                </c:pt>
                <c:pt idx="386">
                  <c:v>78.330248311935321</c:v>
                </c:pt>
                <c:pt idx="387">
                  <c:v>73.374232601046131</c:v>
                </c:pt>
                <c:pt idx="388">
                  <c:v>77.532245782215881</c:v>
                </c:pt>
                <c:pt idx="389">
                  <c:v>77.238244850213974</c:v>
                </c:pt>
                <c:pt idx="390">
                  <c:v>79.212251107941029</c:v>
                </c:pt>
                <c:pt idx="391">
                  <c:v>79.380251640513535</c:v>
                </c:pt>
                <c:pt idx="392">
                  <c:v>80.34625470280551</c:v>
                </c:pt>
                <c:pt idx="393">
                  <c:v>79.75825283880171</c:v>
                </c:pt>
                <c:pt idx="394">
                  <c:v>79.842253105087963</c:v>
                </c:pt>
                <c:pt idx="395">
                  <c:v>81.480258297669977</c:v>
                </c:pt>
                <c:pt idx="396">
                  <c:v>81.31225776509747</c:v>
                </c:pt>
                <c:pt idx="397">
                  <c:v>79.254251241084162</c:v>
                </c:pt>
                <c:pt idx="398">
                  <c:v>78.036247379933428</c:v>
                </c:pt>
                <c:pt idx="399">
                  <c:v>75.138238193057532</c:v>
                </c:pt>
                <c:pt idx="400">
                  <c:v>76.482242453637653</c:v>
                </c:pt>
                <c:pt idx="401">
                  <c:v>75.768240190204466</c:v>
                </c:pt>
                <c:pt idx="402">
                  <c:v>75.222238459343785</c:v>
                </c:pt>
                <c:pt idx="403">
                  <c:v>76.272241787922013</c:v>
                </c:pt>
                <c:pt idx="404">
                  <c:v>77.40624538278648</c:v>
                </c:pt>
                <c:pt idx="405">
                  <c:v>77.196244717070854</c:v>
                </c:pt>
                <c:pt idx="406">
                  <c:v>75.852240456490719</c:v>
                </c:pt>
                <c:pt idx="407">
                  <c:v>75.390238991916291</c:v>
                </c:pt>
                <c:pt idx="408">
                  <c:v>74.844237261055625</c:v>
                </c:pt>
                <c:pt idx="409">
                  <c:v>73.164231935330477</c:v>
                </c:pt>
                <c:pt idx="410">
                  <c:v>71.820227674750356</c:v>
                </c:pt>
                <c:pt idx="411">
                  <c:v>69.09021902044698</c:v>
                </c:pt>
                <c:pt idx="412">
                  <c:v>74.298235530194944</c:v>
                </c:pt>
                <c:pt idx="413">
                  <c:v>77.364245249643375</c:v>
                </c:pt>
                <c:pt idx="414">
                  <c:v>78.960250309082255</c:v>
                </c:pt>
                <c:pt idx="415">
                  <c:v>77.364245249643375</c:v>
                </c:pt>
                <c:pt idx="416">
                  <c:v>78.918250175939136</c:v>
                </c:pt>
                <c:pt idx="417">
                  <c:v>80.556255368521164</c:v>
                </c:pt>
                <c:pt idx="418">
                  <c:v>80.682255767950537</c:v>
                </c:pt>
                <c:pt idx="419">
                  <c:v>80.09425390394675</c:v>
                </c:pt>
                <c:pt idx="420">
                  <c:v>81.564258563956244</c:v>
                </c:pt>
                <c:pt idx="421">
                  <c:v>81.858259495958151</c:v>
                </c:pt>
                <c:pt idx="422">
                  <c:v>80.09425390394675</c:v>
                </c:pt>
                <c:pt idx="423">
                  <c:v>80.472255102234882</c:v>
                </c:pt>
                <c:pt idx="424">
                  <c:v>79.506252039942936</c:v>
                </c:pt>
                <c:pt idx="425">
                  <c:v>80.72425590109367</c:v>
                </c:pt>
                <c:pt idx="426">
                  <c:v>82.110260294816939</c:v>
                </c:pt>
                <c:pt idx="427">
                  <c:v>82.530261626248219</c:v>
                </c:pt>
                <c:pt idx="428">
                  <c:v>84.630268283404661</c:v>
                </c:pt>
                <c:pt idx="429">
                  <c:v>84.92426921540654</c:v>
                </c:pt>
                <c:pt idx="430">
                  <c:v>84.88226908226342</c:v>
                </c:pt>
                <c:pt idx="431">
                  <c:v>82.824262558250112</c:v>
                </c:pt>
                <c:pt idx="432">
                  <c:v>83.538264821683313</c:v>
                </c:pt>
                <c:pt idx="433">
                  <c:v>84.630268283404661</c:v>
                </c:pt>
                <c:pt idx="434">
                  <c:v>86.226273342843541</c:v>
                </c:pt>
                <c:pt idx="435">
                  <c:v>87.360276937708036</c:v>
                </c:pt>
                <c:pt idx="436">
                  <c:v>88.830281597717558</c:v>
                </c:pt>
                <c:pt idx="437">
                  <c:v>88.41028026628625</c:v>
                </c:pt>
                <c:pt idx="438">
                  <c:v>89.208282796005705</c:v>
                </c:pt>
                <c:pt idx="439">
                  <c:v>92.442293048026627</c:v>
                </c:pt>
                <c:pt idx="440">
                  <c:v>91.056288654303373</c:v>
                </c:pt>
                <c:pt idx="441">
                  <c:v>95.92830409890631</c:v>
                </c:pt>
                <c:pt idx="442">
                  <c:v>95.67630330004755</c:v>
                </c:pt>
                <c:pt idx="443">
                  <c:v>93.240295577746082</c:v>
                </c:pt>
                <c:pt idx="444">
                  <c:v>94.794300504041843</c:v>
                </c:pt>
                <c:pt idx="445">
                  <c:v>95.046301302900602</c:v>
                </c:pt>
                <c:pt idx="446">
                  <c:v>96.978307427484552</c:v>
                </c:pt>
                <c:pt idx="447">
                  <c:v>96.558306096053244</c:v>
                </c:pt>
                <c:pt idx="448">
                  <c:v>97.188308093200192</c:v>
                </c:pt>
                <c:pt idx="449">
                  <c:v>99.162314350927247</c:v>
                </c:pt>
                <c:pt idx="450">
                  <c:v>99.120314217784099</c:v>
                </c:pt>
                <c:pt idx="451">
                  <c:v>96.810306894912031</c:v>
                </c:pt>
                <c:pt idx="452">
                  <c:v>97.524309158345218</c:v>
                </c:pt>
                <c:pt idx="453">
                  <c:v>98.82631328578222</c:v>
                </c:pt>
                <c:pt idx="454">
                  <c:v>97.188308093200192</c:v>
                </c:pt>
                <c:pt idx="455">
                  <c:v>97.10430782691391</c:v>
                </c:pt>
                <c:pt idx="456">
                  <c:v>97.692309690917739</c:v>
                </c:pt>
                <c:pt idx="457">
                  <c:v>98.238311421778405</c:v>
                </c:pt>
                <c:pt idx="458">
                  <c:v>95.382302368045629</c:v>
                </c:pt>
                <c:pt idx="459">
                  <c:v>95.67630330004755</c:v>
                </c:pt>
                <c:pt idx="460">
                  <c:v>95.970304232049457</c:v>
                </c:pt>
                <c:pt idx="461">
                  <c:v>96.642306362339525</c:v>
                </c:pt>
                <c:pt idx="462">
                  <c:v>96.600306229196377</c:v>
                </c:pt>
                <c:pt idx="463">
                  <c:v>93.282295710889215</c:v>
                </c:pt>
                <c:pt idx="464">
                  <c:v>92.904294512601055</c:v>
                </c:pt>
                <c:pt idx="465">
                  <c:v>94.626299971469336</c:v>
                </c:pt>
                <c:pt idx="466">
                  <c:v>95.46630263433191</c:v>
                </c:pt>
                <c:pt idx="467">
                  <c:v>97.398308758915817</c:v>
                </c:pt>
                <c:pt idx="468">
                  <c:v>94.836300637184962</c:v>
                </c:pt>
                <c:pt idx="469">
                  <c:v>94.290298906324296</c:v>
                </c:pt>
                <c:pt idx="470">
                  <c:v>92.988294778887294</c:v>
                </c:pt>
                <c:pt idx="471">
                  <c:v>92.820294246314788</c:v>
                </c:pt>
                <c:pt idx="472">
                  <c:v>94.038298107465508</c:v>
                </c:pt>
                <c:pt idx="473">
                  <c:v>91.350289586305266</c:v>
                </c:pt>
                <c:pt idx="474">
                  <c:v>91.854291184022813</c:v>
                </c:pt>
                <c:pt idx="475">
                  <c:v>87.780278269139316</c:v>
                </c:pt>
                <c:pt idx="476">
                  <c:v>89.166282662862585</c:v>
                </c:pt>
                <c:pt idx="477">
                  <c:v>92.190292249167854</c:v>
                </c:pt>
                <c:pt idx="478">
                  <c:v>92.316292648597226</c:v>
                </c:pt>
                <c:pt idx="479">
                  <c:v>82.530261626248219</c:v>
                </c:pt>
                <c:pt idx="480">
                  <c:v>79.044250575368508</c:v>
                </c:pt>
                <c:pt idx="481">
                  <c:v>78.960250309082255</c:v>
                </c:pt>
                <c:pt idx="482">
                  <c:v>81.060256966238697</c:v>
                </c:pt>
                <c:pt idx="483">
                  <c:v>81.270257631954351</c:v>
                </c:pt>
                <c:pt idx="484">
                  <c:v>85.470270946267249</c:v>
                </c:pt>
                <c:pt idx="485">
                  <c:v>87.696278002853063</c:v>
                </c:pt>
                <c:pt idx="486">
                  <c:v>89.334283195435077</c:v>
                </c:pt>
                <c:pt idx="487">
                  <c:v>88.326279999999997</c:v>
                </c:pt>
                <c:pt idx="488">
                  <c:v>89.250282929148838</c:v>
                </c:pt>
                <c:pt idx="489">
                  <c:v>88.326279999999997</c:v>
                </c:pt>
                <c:pt idx="490">
                  <c:v>87.19227640513553</c:v>
                </c:pt>
                <c:pt idx="491">
                  <c:v>88.116279334284343</c:v>
                </c:pt>
                <c:pt idx="492">
                  <c:v>88.704281198288157</c:v>
                </c:pt>
                <c:pt idx="493">
                  <c:v>87.150276271992396</c:v>
                </c:pt>
                <c:pt idx="494">
                  <c:v>84.840268949120301</c:v>
                </c:pt>
                <c:pt idx="495">
                  <c:v>87.948278801711822</c:v>
                </c:pt>
                <c:pt idx="496">
                  <c:v>89.964285192582011</c:v>
                </c:pt>
                <c:pt idx="497">
                  <c:v>91.224289186875893</c:v>
                </c:pt>
                <c:pt idx="498">
                  <c:v>92.064291849738467</c:v>
                </c:pt>
                <c:pt idx="499">
                  <c:v>92.610293580599148</c:v>
                </c:pt>
                <c:pt idx="500">
                  <c:v>92.778294113171654</c:v>
                </c:pt>
                <c:pt idx="501">
                  <c:v>92.946294645744175</c:v>
                </c:pt>
                <c:pt idx="502">
                  <c:v>90.762287722301465</c:v>
                </c:pt>
                <c:pt idx="503">
                  <c:v>92.190292249167854</c:v>
                </c:pt>
                <c:pt idx="504">
                  <c:v>94.374299172610534</c:v>
                </c:pt>
                <c:pt idx="505">
                  <c:v>95.046301302900602</c:v>
                </c:pt>
                <c:pt idx="506">
                  <c:v>97.230308226343311</c:v>
                </c:pt>
                <c:pt idx="507">
                  <c:v>97.818310090347126</c:v>
                </c:pt>
                <c:pt idx="508">
                  <c:v>98.742313019495938</c:v>
                </c:pt>
                <c:pt idx="509">
                  <c:v>102.01832340465999</c:v>
                </c:pt>
                <c:pt idx="510">
                  <c:v>102.64832540180693</c:v>
                </c:pt>
                <c:pt idx="511">
                  <c:v>102.64832540180693</c:v>
                </c:pt>
                <c:pt idx="512">
                  <c:v>104.41233099381836</c:v>
                </c:pt>
                <c:pt idx="513">
                  <c:v>107.43634058012363</c:v>
                </c:pt>
                <c:pt idx="514">
                  <c:v>106.68033818354731</c:v>
                </c:pt>
                <c:pt idx="515">
                  <c:v>104.32833072753209</c:v>
                </c:pt>
                <c:pt idx="516">
                  <c:v>105.79833538754161</c:v>
                </c:pt>
                <c:pt idx="517">
                  <c:v>103.6143284640989</c:v>
                </c:pt>
                <c:pt idx="518">
                  <c:v>103.27832739895388</c:v>
                </c:pt>
                <c:pt idx="519">
                  <c:v>107.6883413789824</c:v>
                </c:pt>
                <c:pt idx="520">
                  <c:v>111.42635322872087</c:v>
                </c:pt>
                <c:pt idx="521">
                  <c:v>108.90634524013313</c:v>
                </c:pt>
                <c:pt idx="522">
                  <c:v>108.36034350927247</c:v>
                </c:pt>
                <c:pt idx="523">
                  <c:v>108.2763432429862</c:v>
                </c:pt>
                <c:pt idx="524">
                  <c:v>108.9903455064194</c:v>
                </c:pt>
                <c:pt idx="525">
                  <c:v>111.38435309557774</c:v>
                </c:pt>
                <c:pt idx="526">
                  <c:v>112.60235695672849</c:v>
                </c:pt>
                <c:pt idx="527">
                  <c:v>114.74436374702805</c:v>
                </c:pt>
                <c:pt idx="528">
                  <c:v>112.72835735615787</c:v>
                </c:pt>
                <c:pt idx="529">
                  <c:v>113.69436041844982</c:v>
                </c:pt>
                <c:pt idx="530">
                  <c:v>112.85435775558724</c:v>
                </c:pt>
                <c:pt idx="531">
                  <c:v>117.60037280076081</c:v>
                </c:pt>
                <c:pt idx="532">
                  <c:v>117.1383713361864</c:v>
                </c:pt>
                <c:pt idx="533">
                  <c:v>112.77035748930099</c:v>
                </c:pt>
                <c:pt idx="534">
                  <c:v>109.62034750356632</c:v>
                </c:pt>
                <c:pt idx="535">
                  <c:v>108.52834404184499</c:v>
                </c:pt>
                <c:pt idx="536">
                  <c:v>109.15834603899192</c:v>
                </c:pt>
                <c:pt idx="537">
                  <c:v>110.33434976699951</c:v>
                </c:pt>
                <c:pt idx="538">
                  <c:v>112.18235562529719</c:v>
                </c:pt>
                <c:pt idx="539">
                  <c:v>114.28236228245363</c:v>
                </c:pt>
                <c:pt idx="540">
                  <c:v>113.0643584213029</c:v>
                </c:pt>
                <c:pt idx="541">
                  <c:v>119.95238025677602</c:v>
                </c:pt>
                <c:pt idx="542">
                  <c:v>127.68040475511174</c:v>
                </c:pt>
                <c:pt idx="543">
                  <c:v>142.08645042320495</c:v>
                </c:pt>
                <c:pt idx="544">
                  <c:v>139.31444163575844</c:v>
                </c:pt>
                <c:pt idx="545">
                  <c:v>150.69647771754637</c:v>
                </c:pt>
                <c:pt idx="546">
                  <c:v>155.90449422729432</c:v>
                </c:pt>
                <c:pt idx="547">
                  <c:v>172.20054588682834</c:v>
                </c:pt>
                <c:pt idx="548">
                  <c:v>134.31642579172609</c:v>
                </c:pt>
                <c:pt idx="549">
                  <c:v>130.91441500713265</c:v>
                </c:pt>
                <c:pt idx="550">
                  <c:v>136.33243218259628</c:v>
                </c:pt>
                <c:pt idx="551">
                  <c:v>128.94040874940561</c:v>
                </c:pt>
                <c:pt idx="552">
                  <c:v>118.69237626248217</c:v>
                </c:pt>
                <c:pt idx="553">
                  <c:v>124.06839330480267</c:v>
                </c:pt>
                <c:pt idx="554">
                  <c:v>138.18043804089396</c:v>
                </c:pt>
                <c:pt idx="555">
                  <c:v>141.62444895863052</c:v>
                </c:pt>
                <c:pt idx="556">
                  <c:v>152.29248277698525</c:v>
                </c:pt>
                <c:pt idx="557">
                  <c:v>150.69647771754637</c:v>
                </c:pt>
                <c:pt idx="558">
                  <c:v>161.36451153590107</c:v>
                </c:pt>
                <c:pt idx="559">
                  <c:v>166.40452751307654</c:v>
                </c:pt>
                <c:pt idx="560">
                  <c:v>160.6505092724679</c:v>
                </c:pt>
                <c:pt idx="561">
                  <c:v>146.20246347123157</c:v>
                </c:pt>
                <c:pt idx="562">
                  <c:v>168.46253403708988</c:v>
                </c:pt>
                <c:pt idx="563">
                  <c:v>168.00053257251545</c:v>
                </c:pt>
                <c:pt idx="564">
                  <c:v>161.07051060389918</c:v>
                </c:pt>
                <c:pt idx="565">
                  <c:v>152.25048264384213</c:v>
                </c:pt>
                <c:pt idx="566">
                  <c:v>160.06250740846409</c:v>
                </c:pt>
                <c:pt idx="567">
                  <c:v>152.41848317641464</c:v>
                </c:pt>
                <c:pt idx="568">
                  <c:v>150.82247811697576</c:v>
                </c:pt>
                <c:pt idx="569">
                  <c:v>141.41444829291487</c:v>
                </c:pt>
                <c:pt idx="570">
                  <c:v>143.0524534854969</c:v>
                </c:pt>
                <c:pt idx="571">
                  <c:v>140.40644509747978</c:v>
                </c:pt>
                <c:pt idx="572">
                  <c:v>147.08446626723727</c:v>
                </c:pt>
                <c:pt idx="573">
                  <c:v>156.40849582501187</c:v>
                </c:pt>
                <c:pt idx="574">
                  <c:v>161.61651233475985</c:v>
                </c:pt>
                <c:pt idx="575">
                  <c:v>161.61651233475985</c:v>
                </c:pt>
                <c:pt idx="576">
                  <c:v>159.55850581074654</c:v>
                </c:pt>
                <c:pt idx="577">
                  <c:v>163.92651965763196</c:v>
                </c:pt>
                <c:pt idx="578">
                  <c:v>162.33051459819305</c:v>
                </c:pt>
                <c:pt idx="579">
                  <c:v>163.0025167284831</c:v>
                </c:pt>
                <c:pt idx="580">
                  <c:v>177.53456279600573</c:v>
                </c:pt>
                <c:pt idx="581">
                  <c:v>189.84060180694243</c:v>
                </c:pt>
                <c:pt idx="582">
                  <c:v>201.13863762244412</c:v>
                </c:pt>
                <c:pt idx="583">
                  <c:v>212.7726745030908</c:v>
                </c:pt>
                <c:pt idx="584">
                  <c:v>190.21860300523062</c:v>
                </c:pt>
                <c:pt idx="585">
                  <c:v>187.5725946172135</c:v>
                </c:pt>
                <c:pt idx="586">
                  <c:v>176.52655960057061</c:v>
                </c:pt>
                <c:pt idx="587">
                  <c:v>181.69257597717544</c:v>
                </c:pt>
                <c:pt idx="588">
                  <c:v>175.56055653827863</c:v>
                </c:pt>
                <c:pt idx="589">
                  <c:v>174.51055320970042</c:v>
                </c:pt>
                <c:pt idx="590">
                  <c:v>166.3625273799334</c:v>
                </c:pt>
                <c:pt idx="591">
                  <c:v>173.16654894912031</c:v>
                </c:pt>
                <c:pt idx="592">
                  <c:v>171.94854508796956</c:v>
                </c:pt>
                <c:pt idx="593">
                  <c:v>168.37853377080361</c:v>
                </c:pt>
                <c:pt idx="594">
                  <c:v>168.88253536852113</c:v>
                </c:pt>
                <c:pt idx="595">
                  <c:v>160.73450953875414</c:v>
                </c:pt>
                <c:pt idx="596">
                  <c:v>153.09048530670469</c:v>
                </c:pt>
                <c:pt idx="597">
                  <c:v>145.82446227294341</c:v>
                </c:pt>
                <c:pt idx="598">
                  <c:v>149.68847452211125</c:v>
                </c:pt>
                <c:pt idx="599">
                  <c:v>147.16846653352351</c:v>
                </c:pt>
                <c:pt idx="600">
                  <c:v>147.71446826438421</c:v>
                </c:pt>
                <c:pt idx="601">
                  <c:v>152.71248410841656</c:v>
                </c:pt>
                <c:pt idx="602">
                  <c:v>157.12249808844507</c:v>
                </c:pt>
                <c:pt idx="603">
                  <c:v>160.56650900618163</c:v>
                </c:pt>
                <c:pt idx="604">
                  <c:v>161.78451286733238</c:v>
                </c:pt>
                <c:pt idx="605">
                  <c:v>160.23050794103659</c:v>
                </c:pt>
                <c:pt idx="606">
                  <c:v>165.18652365192582</c:v>
                </c:pt>
                <c:pt idx="607">
                  <c:v>170.18453949595815</c:v>
                </c:pt>
                <c:pt idx="608">
                  <c:v>172.36854641940087</c:v>
                </c:pt>
                <c:pt idx="609">
                  <c:v>174.38455281027106</c:v>
                </c:pt>
                <c:pt idx="610">
                  <c:v>171.61254402282455</c:v>
                </c:pt>
                <c:pt idx="611">
                  <c:v>171.36054322396575</c:v>
                </c:pt>
                <c:pt idx="612">
                  <c:v>176.94656093200189</c:v>
                </c:pt>
                <c:pt idx="613">
                  <c:v>175.22455547313359</c:v>
                </c:pt>
                <c:pt idx="614">
                  <c:v>171.31854309082263</c:v>
                </c:pt>
                <c:pt idx="615">
                  <c:v>176.44255933428434</c:v>
                </c:pt>
                <c:pt idx="616">
                  <c:v>181.39857504517354</c:v>
                </c:pt>
                <c:pt idx="617">
                  <c:v>184.84258596291014</c:v>
                </c:pt>
                <c:pt idx="618">
                  <c:v>176.8205605325725</c:v>
                </c:pt>
                <c:pt idx="619">
                  <c:v>176.8205605325725</c:v>
                </c:pt>
                <c:pt idx="620">
                  <c:v>176.06455813599618</c:v>
                </c:pt>
                <c:pt idx="621">
                  <c:v>170.77254135996193</c:v>
                </c:pt>
                <c:pt idx="622">
                  <c:v>178.62656625772706</c:v>
                </c:pt>
                <c:pt idx="623">
                  <c:v>173.58655028055156</c:v>
                </c:pt>
                <c:pt idx="624">
                  <c:v>169.6805378982406</c:v>
                </c:pt>
                <c:pt idx="625">
                  <c:v>162.62451553019494</c:v>
                </c:pt>
                <c:pt idx="626">
                  <c:v>157.62649968616262</c:v>
                </c:pt>
                <c:pt idx="627">
                  <c:v>158.71850314788395</c:v>
                </c:pt>
                <c:pt idx="628">
                  <c:v>143.26245415121255</c:v>
                </c:pt>
                <c:pt idx="629">
                  <c:v>136.33243218259628</c:v>
                </c:pt>
                <c:pt idx="630">
                  <c:v>147.00046600095101</c:v>
                </c:pt>
                <c:pt idx="631">
                  <c:v>148.00846919638613</c:v>
                </c:pt>
                <c:pt idx="632">
                  <c:v>151.49448024726581</c:v>
                </c:pt>
                <c:pt idx="633">
                  <c:v>147.75646839752733</c:v>
                </c:pt>
                <c:pt idx="634">
                  <c:v>150.44447691868757</c:v>
                </c:pt>
                <c:pt idx="635">
                  <c:v>148.59647106038989</c:v>
                </c:pt>
                <c:pt idx="636">
                  <c:v>148.76447159296239</c:v>
                </c:pt>
                <c:pt idx="637">
                  <c:v>145.53046134094151</c:v>
                </c:pt>
                <c:pt idx="638">
                  <c:v>144.6904586780789</c:v>
                </c:pt>
                <c:pt idx="639">
                  <c:v>142.96845321921063</c:v>
                </c:pt>
                <c:pt idx="640">
                  <c:v>141.91844989063244</c:v>
                </c:pt>
                <c:pt idx="641">
                  <c:v>140.02844389919164</c:v>
                </c:pt>
                <c:pt idx="642">
                  <c:v>140.40644509747978</c:v>
                </c:pt>
                <c:pt idx="643">
                  <c:v>144.31245747979077</c:v>
                </c:pt>
                <c:pt idx="644">
                  <c:v>150.57047731811696</c:v>
                </c:pt>
                <c:pt idx="645">
                  <c:v>147.88246879695672</c:v>
                </c:pt>
                <c:pt idx="646">
                  <c:v>142.88445295292439</c:v>
                </c:pt>
                <c:pt idx="647">
                  <c:v>136.29043204945316</c:v>
                </c:pt>
                <c:pt idx="648">
                  <c:v>133.5604233951498</c:v>
                </c:pt>
                <c:pt idx="649">
                  <c:v>133.98042472658105</c:v>
                </c:pt>
                <c:pt idx="650">
                  <c:v>128.64640781740371</c:v>
                </c:pt>
                <c:pt idx="651">
                  <c:v>124.65639516880645</c:v>
                </c:pt>
                <c:pt idx="652">
                  <c:v>123.52239157394197</c:v>
                </c:pt>
                <c:pt idx="653">
                  <c:v>129.27640981455062</c:v>
                </c:pt>
                <c:pt idx="654">
                  <c:v>134.94642778887305</c:v>
                </c:pt>
                <c:pt idx="655">
                  <c:v>137.21443497860199</c:v>
                </c:pt>
                <c:pt idx="656">
                  <c:v>136.87843391345694</c:v>
                </c:pt>
                <c:pt idx="657">
                  <c:v>134.82042738944364</c:v>
                </c:pt>
                <c:pt idx="658">
                  <c:v>134.86242752258676</c:v>
                </c:pt>
                <c:pt idx="659">
                  <c:v>139.39844190204471</c:v>
                </c:pt>
                <c:pt idx="660">
                  <c:v>141.41444829291487</c:v>
                </c:pt>
                <c:pt idx="661">
                  <c:v>143.47245481692821</c:v>
                </c:pt>
                <c:pt idx="662">
                  <c:v>146.53846453637658</c:v>
                </c:pt>
                <c:pt idx="663">
                  <c:v>149.26847319067997</c:v>
                </c:pt>
                <c:pt idx="664">
                  <c:v>158.17250141702331</c:v>
                </c:pt>
                <c:pt idx="665">
                  <c:v>155.02249143128864</c:v>
                </c:pt>
                <c:pt idx="666">
                  <c:v>157.62649968616262</c:v>
                </c:pt>
                <c:pt idx="667">
                  <c:v>153.34248610556347</c:v>
                </c:pt>
                <c:pt idx="668">
                  <c:v>148.97447225867808</c:v>
                </c:pt>
                <c:pt idx="669">
                  <c:v>143.72445561578695</c:v>
                </c:pt>
                <c:pt idx="670">
                  <c:v>137.34043537803137</c:v>
                </c:pt>
                <c:pt idx="671">
                  <c:v>140.8684465620542</c:v>
                </c:pt>
                <c:pt idx="672">
                  <c:v>138.85244017118401</c:v>
                </c:pt>
                <c:pt idx="673">
                  <c:v>139.35644176890156</c:v>
                </c:pt>
                <c:pt idx="674">
                  <c:v>138.9784405706134</c:v>
                </c:pt>
                <c:pt idx="675">
                  <c:v>140.65844589633858</c:v>
                </c:pt>
                <c:pt idx="676">
                  <c:v>141.96045002377554</c:v>
                </c:pt>
                <c:pt idx="677">
                  <c:v>139.77644310033284</c:v>
                </c:pt>
                <c:pt idx="678">
                  <c:v>132.09041873514028</c:v>
                </c:pt>
                <c:pt idx="679">
                  <c:v>124.65639516880645</c:v>
                </c:pt>
                <c:pt idx="680">
                  <c:v>123.56439170708511</c:v>
                </c:pt>
                <c:pt idx="681">
                  <c:v>128.35240688540179</c:v>
                </c:pt>
                <c:pt idx="682">
                  <c:v>134.06442499286732</c:v>
                </c:pt>
                <c:pt idx="683">
                  <c:v>134.40042605801236</c:v>
                </c:pt>
                <c:pt idx="684">
                  <c:v>136.50043271516881</c:v>
                </c:pt>
                <c:pt idx="685">
                  <c:v>130.70441434141702</c:v>
                </c:pt>
                <c:pt idx="686">
                  <c:v>128.18440635282928</c:v>
                </c:pt>
                <c:pt idx="687">
                  <c:v>136.24843191631001</c:v>
                </c:pt>
                <c:pt idx="688">
                  <c:v>144.60645841179269</c:v>
                </c:pt>
                <c:pt idx="689">
                  <c:v>157.58449955301947</c:v>
                </c:pt>
                <c:pt idx="690">
                  <c:v>147.92446893009983</c:v>
                </c:pt>
                <c:pt idx="691">
                  <c:v>139.52444230147407</c:v>
                </c:pt>
                <c:pt idx="692">
                  <c:v>144.48045801236327</c:v>
                </c:pt>
                <c:pt idx="693">
                  <c:v>152.92248477413219</c:v>
                </c:pt>
                <c:pt idx="694">
                  <c:v>159.72650634331907</c:v>
                </c:pt>
                <c:pt idx="695">
                  <c:v>164.97652298621014</c:v>
                </c:pt>
                <c:pt idx="696">
                  <c:v>152.33448291012837</c:v>
                </c:pt>
                <c:pt idx="697">
                  <c:v>152.16648237755587</c:v>
                </c:pt>
                <c:pt idx="698">
                  <c:v>160.02050727532097</c:v>
                </c:pt>
                <c:pt idx="699">
                  <c:v>153.17448557299096</c:v>
                </c:pt>
                <c:pt idx="700">
                  <c:v>155.8624940941512</c:v>
                </c:pt>
                <c:pt idx="701">
                  <c:v>147.16846653352351</c:v>
                </c:pt>
                <c:pt idx="702">
                  <c:v>143.09445361864002</c:v>
                </c:pt>
                <c:pt idx="703">
                  <c:v>137.84443697574895</c:v>
                </c:pt>
                <c:pt idx="704">
                  <c:v>142.3384512220637</c:v>
                </c:pt>
                <c:pt idx="705">
                  <c:v>157.45849915359011</c:v>
                </c:pt>
                <c:pt idx="706">
                  <c:v>158.08850115073702</c:v>
                </c:pt>
                <c:pt idx="707">
                  <c:v>168.54653430337612</c:v>
                </c:pt>
                <c:pt idx="708">
                  <c:v>172.15854575368519</c:v>
                </c:pt>
                <c:pt idx="709">
                  <c:v>183.33058116975749</c:v>
                </c:pt>
                <c:pt idx="710">
                  <c:v>175.68655693770802</c:v>
                </c:pt>
                <c:pt idx="711">
                  <c:v>138.9784405706134</c:v>
                </c:pt>
                <c:pt idx="712">
                  <c:v>141.5824488254874</c:v>
                </c:pt>
                <c:pt idx="713">
                  <c:v>151.41047998097952</c:v>
                </c:pt>
                <c:pt idx="714">
                  <c:v>151.03247878269138</c:v>
                </c:pt>
                <c:pt idx="715">
                  <c:v>144.85845921065146</c:v>
                </c:pt>
                <c:pt idx="716">
                  <c:v>141.45644842605802</c:v>
                </c:pt>
                <c:pt idx="717">
                  <c:v>133.51842326200665</c:v>
                </c:pt>
                <c:pt idx="718">
                  <c:v>130.03241221112697</c:v>
                </c:pt>
                <c:pt idx="719">
                  <c:v>131.92241820256777</c:v>
                </c:pt>
                <c:pt idx="720">
                  <c:v>136.16443165002377</c:v>
                </c:pt>
                <c:pt idx="721">
                  <c:v>135.74443031859249</c:v>
                </c:pt>
                <c:pt idx="722">
                  <c:v>131.75441766999523</c:v>
                </c:pt>
                <c:pt idx="723">
                  <c:v>132.09041873514028</c:v>
                </c:pt>
                <c:pt idx="724">
                  <c:v>131.25041607227769</c:v>
                </c:pt>
                <c:pt idx="725">
                  <c:v>127.4704040893961</c:v>
                </c:pt>
                <c:pt idx="726">
                  <c:v>120.66638252020923</c:v>
                </c:pt>
                <c:pt idx="727">
                  <c:v>117.55837266761768</c:v>
                </c:pt>
                <c:pt idx="728">
                  <c:v>114.24036214931051</c:v>
                </c:pt>
                <c:pt idx="729">
                  <c:v>119.70037945791726</c:v>
                </c:pt>
                <c:pt idx="730">
                  <c:v>123.27039077508321</c:v>
                </c:pt>
                <c:pt idx="731">
                  <c:v>119.74237959106037</c:v>
                </c:pt>
                <c:pt idx="732">
                  <c:v>117.60037280076081</c:v>
                </c:pt>
                <c:pt idx="733">
                  <c:v>110.37634990014264</c:v>
                </c:pt>
                <c:pt idx="734">
                  <c:v>107.52034084640989</c:v>
                </c:pt>
                <c:pt idx="735">
                  <c:v>102.39632460294817</c:v>
                </c:pt>
                <c:pt idx="736">
                  <c:v>111.21635256300523</c:v>
                </c:pt>
                <c:pt idx="737">
                  <c:v>108.69634457441749</c:v>
                </c:pt>
                <c:pt idx="738">
                  <c:v>114.78636388017118</c:v>
                </c:pt>
                <c:pt idx="739">
                  <c:v>120.70838265335236</c:v>
                </c:pt>
                <c:pt idx="740">
                  <c:v>128.10040608654302</c:v>
                </c:pt>
                <c:pt idx="741">
                  <c:v>127.4704040893961</c:v>
                </c:pt>
                <c:pt idx="742">
                  <c:v>121.08638385164052</c:v>
                </c:pt>
                <c:pt idx="743">
                  <c:v>117.68437306704708</c:v>
                </c:pt>
                <c:pt idx="744">
                  <c:v>115.75236694246313</c:v>
                </c:pt>
                <c:pt idx="745">
                  <c:v>122.47238824536375</c:v>
                </c:pt>
                <c:pt idx="746">
                  <c:v>123.27039077508321</c:v>
                </c:pt>
                <c:pt idx="747">
                  <c:v>128.0584059533999</c:v>
                </c:pt>
                <c:pt idx="748">
                  <c:v>128.0584059533999</c:v>
                </c:pt>
                <c:pt idx="749">
                  <c:v>138.18043804089396</c:v>
                </c:pt>
                <c:pt idx="750">
                  <c:v>138.93644043747028</c:v>
                </c:pt>
                <c:pt idx="751">
                  <c:v>140.91044669519732</c:v>
                </c:pt>
                <c:pt idx="752">
                  <c:v>139.9864437660485</c:v>
                </c:pt>
                <c:pt idx="753">
                  <c:v>130.4944136757014</c:v>
                </c:pt>
                <c:pt idx="754">
                  <c:v>129.27640981455062</c:v>
                </c:pt>
                <c:pt idx="755">
                  <c:v>129.82241154541131</c:v>
                </c:pt>
                <c:pt idx="756">
                  <c:v>134.0224248597242</c:v>
                </c:pt>
                <c:pt idx="757">
                  <c:v>142.80045268663812</c:v>
                </c:pt>
                <c:pt idx="758">
                  <c:v>139.23044136947215</c:v>
                </c:pt>
                <c:pt idx="759">
                  <c:v>145.78246213980026</c:v>
                </c:pt>
                <c:pt idx="760">
                  <c:v>147.12646640038039</c:v>
                </c:pt>
                <c:pt idx="761">
                  <c:v>160.31450820732286</c:v>
                </c:pt>
                <c:pt idx="762">
                  <c:v>149.81447492154064</c:v>
                </c:pt>
                <c:pt idx="763">
                  <c:v>149.43647372325248</c:v>
                </c:pt>
                <c:pt idx="764">
                  <c:v>151.32647971469331</c:v>
                </c:pt>
                <c:pt idx="765">
                  <c:v>164.47252138849262</c:v>
                </c:pt>
                <c:pt idx="766">
                  <c:v>161.23851113647169</c:v>
                </c:pt>
                <c:pt idx="767">
                  <c:v>156.87049728958627</c:v>
                </c:pt>
                <c:pt idx="768">
                  <c:v>159.43250541131715</c:v>
                </c:pt>
                <c:pt idx="769">
                  <c:v>167.66453150737038</c:v>
                </c:pt>
                <c:pt idx="770">
                  <c:v>159.09650434617214</c:v>
                </c:pt>
                <c:pt idx="771">
                  <c:v>152.46048330955776</c:v>
                </c:pt>
                <c:pt idx="772">
                  <c:v>144.35445761293389</c:v>
                </c:pt>
                <c:pt idx="773">
                  <c:v>124.53039476937707</c:v>
                </c:pt>
                <c:pt idx="774">
                  <c:v>115.62636654303377</c:v>
                </c:pt>
                <c:pt idx="775">
                  <c:v>108.23434310984307</c:v>
                </c:pt>
                <c:pt idx="776">
                  <c:v>112.98035815501663</c:v>
                </c:pt>
                <c:pt idx="777">
                  <c:v>120.91838331906798</c:v>
                </c:pt>
                <c:pt idx="778">
                  <c:v>121.21238425106989</c:v>
                </c:pt>
                <c:pt idx="779">
                  <c:v>117.68437306704708</c:v>
                </c:pt>
                <c:pt idx="780">
                  <c:v>117.43237226818829</c:v>
                </c:pt>
                <c:pt idx="781">
                  <c:v>117.89437373276272</c:v>
                </c:pt>
                <c:pt idx="782">
                  <c:v>119.40637852591534</c:v>
                </c:pt>
                <c:pt idx="783">
                  <c:v>113.10635855444602</c:v>
                </c:pt>
                <c:pt idx="784">
                  <c:v>110.37634990014264</c:v>
                </c:pt>
                <c:pt idx="785">
                  <c:v>106.72233831669044</c:v>
                </c:pt>
                <c:pt idx="786">
                  <c:v>109.20034617213504</c:v>
                </c:pt>
                <c:pt idx="787">
                  <c:v>116.76037013789822</c:v>
                </c:pt>
                <c:pt idx="788">
                  <c:v>116.17236827389443</c:v>
                </c:pt>
                <c:pt idx="789">
                  <c:v>124.19439370423203</c:v>
                </c:pt>
                <c:pt idx="790">
                  <c:v>128.89840861626246</c:v>
                </c:pt>
                <c:pt idx="791">
                  <c:v>124.86639583452209</c:v>
                </c:pt>
                <c:pt idx="792">
                  <c:v>126.67240155967664</c:v>
                </c:pt>
                <c:pt idx="793">
                  <c:v>122.26238757964812</c:v>
                </c:pt>
                <c:pt idx="794">
                  <c:v>125.45439769852592</c:v>
                </c:pt>
                <c:pt idx="795">
                  <c:v>123.01838997622443</c:v>
                </c:pt>
                <c:pt idx="796">
                  <c:v>118.94437706134093</c:v>
                </c:pt>
                <c:pt idx="797">
                  <c:v>117.60037280076081</c:v>
                </c:pt>
                <c:pt idx="798">
                  <c:v>114.61836334759867</c:v>
                </c:pt>
                <c:pt idx="799">
                  <c:v>116.67636987161198</c:v>
                </c:pt>
                <c:pt idx="800">
                  <c:v>116.46636920589633</c:v>
                </c:pt>
                <c:pt idx="801">
                  <c:v>111.04835203043271</c:v>
                </c:pt>
                <c:pt idx="802">
                  <c:v>106.21833671897288</c:v>
                </c:pt>
                <c:pt idx="803">
                  <c:v>107.77234164526865</c:v>
                </c:pt>
                <c:pt idx="804">
                  <c:v>105.00033285782216</c:v>
                </c:pt>
                <c:pt idx="805">
                  <c:v>104.87433245839276</c:v>
                </c:pt>
                <c:pt idx="806">
                  <c:v>105.08433312410841</c:v>
                </c:pt>
                <c:pt idx="807">
                  <c:v>105.29433378982405</c:v>
                </c:pt>
                <c:pt idx="808">
                  <c:v>104.03432979553018</c:v>
                </c:pt>
                <c:pt idx="809">
                  <c:v>106.17633658582977</c:v>
                </c:pt>
                <c:pt idx="810">
                  <c:v>114.49236294816927</c:v>
                </c:pt>
                <c:pt idx="811">
                  <c:v>113.19035882073227</c:v>
                </c:pt>
                <c:pt idx="812">
                  <c:v>108.23434310984307</c:v>
                </c:pt>
                <c:pt idx="813">
                  <c:v>107.77234164526865</c:v>
                </c:pt>
                <c:pt idx="814">
                  <c:v>106.72233831669044</c:v>
                </c:pt>
                <c:pt idx="815">
                  <c:v>108.06634257727056</c:v>
                </c:pt>
                <c:pt idx="816">
                  <c:v>108.40234364241559</c:v>
                </c:pt>
                <c:pt idx="817">
                  <c:v>108.69634457441749</c:v>
                </c:pt>
                <c:pt idx="818">
                  <c:v>105.71433512125535</c:v>
                </c:pt>
                <c:pt idx="819">
                  <c:v>106.26033685211601</c:v>
                </c:pt>
                <c:pt idx="820">
                  <c:v>105.25233365668092</c:v>
                </c:pt>
                <c:pt idx="821">
                  <c:v>106.3863372515454</c:v>
                </c:pt>
                <c:pt idx="822">
                  <c:v>105.25233365668092</c:v>
                </c:pt>
                <c:pt idx="823">
                  <c:v>101.34632127436994</c:v>
                </c:pt>
                <c:pt idx="824">
                  <c:v>99.2463146172135</c:v>
                </c:pt>
                <c:pt idx="825">
                  <c:v>97.020307560627671</c:v>
                </c:pt>
                <c:pt idx="826">
                  <c:v>96.09630463147883</c:v>
                </c:pt>
                <c:pt idx="827">
                  <c:v>93.786297308606748</c:v>
                </c:pt>
                <c:pt idx="828">
                  <c:v>94.332299039467415</c:v>
                </c:pt>
                <c:pt idx="829">
                  <c:v>95.50830276747503</c:v>
                </c:pt>
                <c:pt idx="830">
                  <c:v>92.442293048026627</c:v>
                </c:pt>
                <c:pt idx="831">
                  <c:v>89.964285192582011</c:v>
                </c:pt>
                <c:pt idx="832">
                  <c:v>89.964285192582011</c:v>
                </c:pt>
                <c:pt idx="833">
                  <c:v>90.678287456015198</c:v>
                </c:pt>
                <c:pt idx="834">
                  <c:v>91.098288787446506</c:v>
                </c:pt>
                <c:pt idx="835">
                  <c:v>88.284279866856849</c:v>
                </c:pt>
                <c:pt idx="836">
                  <c:v>85.848272144555395</c:v>
                </c:pt>
                <c:pt idx="837">
                  <c:v>86.100272943414168</c:v>
                </c:pt>
                <c:pt idx="838">
                  <c:v>90.300286257727038</c:v>
                </c:pt>
                <c:pt idx="839">
                  <c:v>92.946294645744175</c:v>
                </c:pt>
                <c:pt idx="840">
                  <c:v>93.786297308606748</c:v>
                </c:pt>
                <c:pt idx="841">
                  <c:v>94.668300104612456</c:v>
                </c:pt>
                <c:pt idx="842">
                  <c:v>93.030294912030413</c:v>
                </c:pt>
                <c:pt idx="843">
                  <c:v>90.426286657156439</c:v>
                </c:pt>
                <c:pt idx="844">
                  <c:v>93.156295311459814</c:v>
                </c:pt>
                <c:pt idx="845">
                  <c:v>91.686290651450292</c:v>
                </c:pt>
                <c:pt idx="846">
                  <c:v>94.542299705183069</c:v>
                </c:pt>
                <c:pt idx="847">
                  <c:v>93.996297974322388</c:v>
                </c:pt>
                <c:pt idx="848">
                  <c:v>92.14829211602472</c:v>
                </c:pt>
                <c:pt idx="849">
                  <c:v>92.442293048026627</c:v>
                </c:pt>
                <c:pt idx="850">
                  <c:v>91.098288787446506</c:v>
                </c:pt>
                <c:pt idx="851">
                  <c:v>93.450296243461722</c:v>
                </c:pt>
                <c:pt idx="852">
                  <c:v>90.342286390870171</c:v>
                </c:pt>
                <c:pt idx="853">
                  <c:v>91.72829078459344</c:v>
                </c:pt>
                <c:pt idx="854">
                  <c:v>88.62028093200189</c:v>
                </c:pt>
                <c:pt idx="855">
                  <c:v>87.822278402282464</c:v>
                </c:pt>
                <c:pt idx="856">
                  <c:v>90.930288254873986</c:v>
                </c:pt>
                <c:pt idx="857">
                  <c:v>93.198295444602934</c:v>
                </c:pt>
                <c:pt idx="858">
                  <c:v>93.450296243461722</c:v>
                </c:pt>
                <c:pt idx="859">
                  <c:v>93.996297974322388</c:v>
                </c:pt>
                <c:pt idx="860">
                  <c:v>96.978307427484552</c:v>
                </c:pt>
                <c:pt idx="861">
                  <c:v>95.844303832620056</c:v>
                </c:pt>
                <c:pt idx="862">
                  <c:v>94.416299305753682</c:v>
                </c:pt>
                <c:pt idx="863">
                  <c:v>91.182289053732759</c:v>
                </c:pt>
                <c:pt idx="864">
                  <c:v>94.626299971469336</c:v>
                </c:pt>
                <c:pt idx="865">
                  <c:v>91.854291184022813</c:v>
                </c:pt>
                <c:pt idx="866">
                  <c:v>96.390305563480723</c:v>
                </c:pt>
                <c:pt idx="867">
                  <c:v>99.372315016642901</c:v>
                </c:pt>
                <c:pt idx="868">
                  <c:v>95.088301436043736</c:v>
                </c:pt>
                <c:pt idx="869">
                  <c:v>100.46431847836422</c:v>
                </c:pt>
                <c:pt idx="870">
                  <c:v>96.432305696623857</c:v>
                </c:pt>
                <c:pt idx="871">
                  <c:v>92.778294113171654</c:v>
                </c:pt>
                <c:pt idx="872">
                  <c:v>94.626299971469336</c:v>
                </c:pt>
                <c:pt idx="873">
                  <c:v>92.778294113171654</c:v>
                </c:pt>
                <c:pt idx="874">
                  <c:v>92.568293447456014</c:v>
                </c:pt>
                <c:pt idx="875">
                  <c:v>93.072295045173561</c:v>
                </c:pt>
                <c:pt idx="876">
                  <c:v>94.332299039467415</c:v>
                </c:pt>
                <c:pt idx="877">
                  <c:v>92.694293846885387</c:v>
                </c:pt>
                <c:pt idx="878">
                  <c:v>97.188308093200192</c:v>
                </c:pt>
                <c:pt idx="879">
                  <c:v>97.188308093200192</c:v>
                </c:pt>
                <c:pt idx="880">
                  <c:v>99.62431581550166</c:v>
                </c:pt>
                <c:pt idx="881">
                  <c:v>99.582315682358526</c:v>
                </c:pt>
                <c:pt idx="882">
                  <c:v>100.5483187446505</c:v>
                </c:pt>
                <c:pt idx="883">
                  <c:v>101.76632260580124</c:v>
                </c:pt>
                <c:pt idx="884">
                  <c:v>101.47232167379931</c:v>
                </c:pt>
                <c:pt idx="885">
                  <c:v>100.50631861150735</c:v>
                </c:pt>
                <c:pt idx="886">
                  <c:v>100.08631728007609</c:v>
                </c:pt>
                <c:pt idx="887">
                  <c:v>101.30432114122681</c:v>
                </c:pt>
                <c:pt idx="888">
                  <c:v>102.81632593437945</c:v>
                </c:pt>
                <c:pt idx="889">
                  <c:v>104.20233032810269</c:v>
                </c:pt>
                <c:pt idx="890">
                  <c:v>107.22633991440797</c:v>
                </c:pt>
                <c:pt idx="891">
                  <c:v>108.69634457441749</c:v>
                </c:pt>
                <c:pt idx="892">
                  <c:v>109.32634657156443</c:v>
                </c:pt>
                <c:pt idx="893">
                  <c:v>112.0563552258678</c:v>
                </c:pt>
                <c:pt idx="894">
                  <c:v>115.08036481217309</c:v>
                </c:pt>
                <c:pt idx="895">
                  <c:v>118.35637519733714</c:v>
                </c:pt>
                <c:pt idx="896">
                  <c:v>120.12038078934853</c:v>
                </c:pt>
                <c:pt idx="897">
                  <c:v>121.84238624821681</c:v>
                </c:pt>
                <c:pt idx="898">
                  <c:v>120.16238092249168</c:v>
                </c:pt>
                <c:pt idx="899">
                  <c:v>123.31239090822633</c:v>
                </c:pt>
                <c:pt idx="900">
                  <c:v>121.67438571564431</c:v>
                </c:pt>
                <c:pt idx="901">
                  <c:v>120.70838265335236</c:v>
                </c:pt>
                <c:pt idx="902">
                  <c:v>122.59838864479315</c:v>
                </c:pt>
                <c:pt idx="903">
                  <c:v>128.64640781740371</c:v>
                </c:pt>
                <c:pt idx="904">
                  <c:v>126.29440036138848</c:v>
                </c:pt>
                <c:pt idx="905">
                  <c:v>124.69839530194959</c:v>
                </c:pt>
                <c:pt idx="906">
                  <c:v>123.27039077508321</c:v>
                </c:pt>
                <c:pt idx="907">
                  <c:v>121.80038611507369</c:v>
                </c:pt>
                <c:pt idx="908">
                  <c:v>121.04438371849739</c:v>
                </c:pt>
                <c:pt idx="909">
                  <c:v>124.61439503566334</c:v>
                </c:pt>
                <c:pt idx="910">
                  <c:v>130.45241354255825</c:v>
                </c:pt>
                <c:pt idx="911">
                  <c:v>129.52841061340942</c:v>
                </c:pt>
                <c:pt idx="912">
                  <c:v>128.31040675225867</c:v>
                </c:pt>
                <c:pt idx="913">
                  <c:v>126.71440169281978</c:v>
                </c:pt>
                <c:pt idx="914">
                  <c:v>127.97440568711365</c:v>
                </c:pt>
                <c:pt idx="915">
                  <c:v>133.89642446029481</c:v>
                </c:pt>
                <c:pt idx="916">
                  <c:v>129.15040941512126</c:v>
                </c:pt>
                <c:pt idx="917">
                  <c:v>129.78041141226817</c:v>
                </c:pt>
                <c:pt idx="918">
                  <c:v>124.19439370423203</c:v>
                </c:pt>
                <c:pt idx="919">
                  <c:v>126.25240022824535</c:v>
                </c:pt>
                <c:pt idx="920">
                  <c:v>125.24439703281027</c:v>
                </c:pt>
                <c:pt idx="921">
                  <c:v>129.65441101283881</c:v>
                </c:pt>
                <c:pt idx="922">
                  <c:v>125.74839863052782</c:v>
                </c:pt>
                <c:pt idx="923">
                  <c:v>127.09240289110792</c:v>
                </c:pt>
                <c:pt idx="924">
                  <c:v>129.44441034712315</c:v>
                </c:pt>
                <c:pt idx="925">
                  <c:v>132.09041873514028</c:v>
                </c:pt>
                <c:pt idx="926">
                  <c:v>130.6624142082739</c:v>
                </c:pt>
                <c:pt idx="927">
                  <c:v>136.0804313837375</c:v>
                </c:pt>
                <c:pt idx="928">
                  <c:v>137.29843524488825</c:v>
                </c:pt>
                <c:pt idx="929">
                  <c:v>132.04841860199713</c:v>
                </c:pt>
                <c:pt idx="930">
                  <c:v>128.31040675225867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CC3-411C-B98B-11BE315861FF}"/>
            </c:ext>
          </c:extLst>
        </c:ser>
        <c:ser>
          <c:idx val="1"/>
          <c:order val="1"/>
          <c:tx>
            <c:strRef>
              <c:f>PRECIOS_COMBUSTIBLE!$D$2</c:f>
              <c:strCache>
                <c:ptCount val="1"/>
                <c:pt idx="0">
                  <c:v>WTI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Lbl>
              <c:idx val="930"/>
              <c:layout>
                <c:manualLayout>
                  <c:x val="-1.4619883040936745E-3"/>
                  <c:y val="-2.883177338681721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CC3-411C-B98B-11BE315861F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PRECIOS_COMBUSTIBLE!$A$3:$A$933</c:f>
              <c:strCache>
                <c:ptCount val="931"/>
                <c:pt idx="0">
                  <c:v>ene 02, 2020</c:v>
                </c:pt>
                <c:pt idx="1">
                  <c:v>ene 03, 2020</c:v>
                </c:pt>
                <c:pt idx="2">
                  <c:v>ene 06, 2020</c:v>
                </c:pt>
                <c:pt idx="3">
                  <c:v>ene 07, 2020</c:v>
                </c:pt>
                <c:pt idx="4">
                  <c:v>ene 08, 2020</c:v>
                </c:pt>
                <c:pt idx="5">
                  <c:v>ene 09, 2020</c:v>
                </c:pt>
                <c:pt idx="6">
                  <c:v>ene 10, 2020</c:v>
                </c:pt>
                <c:pt idx="7">
                  <c:v>ene 13, 2020</c:v>
                </c:pt>
                <c:pt idx="8">
                  <c:v>ene 14, 2020</c:v>
                </c:pt>
                <c:pt idx="9">
                  <c:v>ene 15, 2020</c:v>
                </c:pt>
                <c:pt idx="10">
                  <c:v>ene 16, 2020</c:v>
                </c:pt>
                <c:pt idx="11">
                  <c:v>ene 17, 2020</c:v>
                </c:pt>
                <c:pt idx="12">
                  <c:v>ene 21, 2020</c:v>
                </c:pt>
                <c:pt idx="13">
                  <c:v>ene 22, 2020</c:v>
                </c:pt>
                <c:pt idx="14">
                  <c:v>ene 23, 2020</c:v>
                </c:pt>
                <c:pt idx="15">
                  <c:v>ene 24, 2020</c:v>
                </c:pt>
                <c:pt idx="16">
                  <c:v>ene 27, 2020</c:v>
                </c:pt>
                <c:pt idx="17">
                  <c:v>ene 28, 2020</c:v>
                </c:pt>
                <c:pt idx="18">
                  <c:v>ene 29, 2020</c:v>
                </c:pt>
                <c:pt idx="19">
                  <c:v>ene 30, 2020</c:v>
                </c:pt>
                <c:pt idx="20">
                  <c:v>ene 31, 2020</c:v>
                </c:pt>
                <c:pt idx="21">
                  <c:v>feb 03, 2020</c:v>
                </c:pt>
                <c:pt idx="22">
                  <c:v>feb 04, 2020</c:v>
                </c:pt>
                <c:pt idx="23">
                  <c:v>feb 05, 2020</c:v>
                </c:pt>
                <c:pt idx="24">
                  <c:v>feb 06, 2020</c:v>
                </c:pt>
                <c:pt idx="25">
                  <c:v>feb 07, 2020</c:v>
                </c:pt>
                <c:pt idx="26">
                  <c:v>feb 10, 2020</c:v>
                </c:pt>
                <c:pt idx="27">
                  <c:v>feb 11, 2020</c:v>
                </c:pt>
                <c:pt idx="28">
                  <c:v>feb 12, 2020</c:v>
                </c:pt>
                <c:pt idx="29">
                  <c:v>feb 13, 2020</c:v>
                </c:pt>
                <c:pt idx="30">
                  <c:v>feb 14, 2020</c:v>
                </c:pt>
                <c:pt idx="31">
                  <c:v>feb 18, 2020</c:v>
                </c:pt>
                <c:pt idx="32">
                  <c:v>feb 19, 2020</c:v>
                </c:pt>
                <c:pt idx="33">
                  <c:v>feb 20, 2020</c:v>
                </c:pt>
                <c:pt idx="34">
                  <c:v>feb 21, 2020</c:v>
                </c:pt>
                <c:pt idx="35">
                  <c:v>feb 24, 2020</c:v>
                </c:pt>
                <c:pt idx="36">
                  <c:v>feb 25, 2020</c:v>
                </c:pt>
                <c:pt idx="37">
                  <c:v>feb 26, 2020</c:v>
                </c:pt>
                <c:pt idx="38">
                  <c:v>feb 27, 2020</c:v>
                </c:pt>
                <c:pt idx="39">
                  <c:v>feb 28, 2020</c:v>
                </c:pt>
                <c:pt idx="40">
                  <c:v>mar 02, 2020</c:v>
                </c:pt>
                <c:pt idx="41">
                  <c:v>mar 03, 2020</c:v>
                </c:pt>
                <c:pt idx="42">
                  <c:v>mar 04, 2020</c:v>
                </c:pt>
                <c:pt idx="43">
                  <c:v>mar 05, 2020</c:v>
                </c:pt>
                <c:pt idx="44">
                  <c:v>mar 06, 2020</c:v>
                </c:pt>
                <c:pt idx="45">
                  <c:v>mar 09, 2020</c:v>
                </c:pt>
                <c:pt idx="46">
                  <c:v>mar 10, 2020</c:v>
                </c:pt>
                <c:pt idx="47">
                  <c:v>mar 11, 2020</c:v>
                </c:pt>
                <c:pt idx="48">
                  <c:v>mar 12, 2020</c:v>
                </c:pt>
                <c:pt idx="49">
                  <c:v>mar 13, 2020</c:v>
                </c:pt>
                <c:pt idx="50">
                  <c:v>mar 16, 2020</c:v>
                </c:pt>
                <c:pt idx="51">
                  <c:v>mar 17, 2020</c:v>
                </c:pt>
                <c:pt idx="52">
                  <c:v>mar 18, 2020</c:v>
                </c:pt>
                <c:pt idx="53">
                  <c:v>mar 19, 2020</c:v>
                </c:pt>
                <c:pt idx="54">
                  <c:v>mar 20, 2020</c:v>
                </c:pt>
                <c:pt idx="55">
                  <c:v>mar 23, 2020</c:v>
                </c:pt>
                <c:pt idx="56">
                  <c:v>mar 24, 2020</c:v>
                </c:pt>
                <c:pt idx="57">
                  <c:v>mar 25, 2020</c:v>
                </c:pt>
                <c:pt idx="58">
                  <c:v>mar 26, 2020</c:v>
                </c:pt>
                <c:pt idx="59">
                  <c:v>mar 27, 2020</c:v>
                </c:pt>
                <c:pt idx="60">
                  <c:v>mar 30, 2020</c:v>
                </c:pt>
                <c:pt idx="61">
                  <c:v>mar 31, 2020</c:v>
                </c:pt>
                <c:pt idx="62">
                  <c:v>abr 01, 2020</c:v>
                </c:pt>
                <c:pt idx="63">
                  <c:v>abr 02, 2020</c:v>
                </c:pt>
                <c:pt idx="64">
                  <c:v>abr 03, 2020</c:v>
                </c:pt>
                <c:pt idx="65">
                  <c:v>abr 06, 2020</c:v>
                </c:pt>
                <c:pt idx="66">
                  <c:v>abr 07, 2020</c:v>
                </c:pt>
                <c:pt idx="67">
                  <c:v>abr 08, 2020</c:v>
                </c:pt>
                <c:pt idx="68">
                  <c:v>abr 09, 2020</c:v>
                </c:pt>
                <c:pt idx="69">
                  <c:v>abr 13, 2020</c:v>
                </c:pt>
                <c:pt idx="70">
                  <c:v>abr 14, 2020</c:v>
                </c:pt>
                <c:pt idx="71">
                  <c:v>abr 15, 2020</c:v>
                </c:pt>
                <c:pt idx="72">
                  <c:v>abr 16, 2020</c:v>
                </c:pt>
                <c:pt idx="73">
                  <c:v>abr 17, 2020</c:v>
                </c:pt>
                <c:pt idx="74">
                  <c:v>abr 20, 2020</c:v>
                </c:pt>
                <c:pt idx="75">
                  <c:v>abr 21, 2020</c:v>
                </c:pt>
                <c:pt idx="76">
                  <c:v>abr 22, 2020</c:v>
                </c:pt>
                <c:pt idx="77">
                  <c:v>abr 23, 2020</c:v>
                </c:pt>
                <c:pt idx="78">
                  <c:v>abr 24, 2020</c:v>
                </c:pt>
                <c:pt idx="79">
                  <c:v>abr 27, 2020</c:v>
                </c:pt>
                <c:pt idx="80">
                  <c:v>abr 28, 2020</c:v>
                </c:pt>
                <c:pt idx="81">
                  <c:v>abr 29, 2020</c:v>
                </c:pt>
                <c:pt idx="82">
                  <c:v>abr 30, 2020</c:v>
                </c:pt>
                <c:pt idx="83">
                  <c:v>may 01, 2020</c:v>
                </c:pt>
                <c:pt idx="84">
                  <c:v>may 04, 2020</c:v>
                </c:pt>
                <c:pt idx="85">
                  <c:v>may 05, 2020</c:v>
                </c:pt>
                <c:pt idx="86">
                  <c:v>may 06, 2020</c:v>
                </c:pt>
                <c:pt idx="87">
                  <c:v>may 07, 2020</c:v>
                </c:pt>
                <c:pt idx="88">
                  <c:v>may 08, 2020</c:v>
                </c:pt>
                <c:pt idx="89">
                  <c:v>may 11, 2020</c:v>
                </c:pt>
                <c:pt idx="90">
                  <c:v>may 12, 2020</c:v>
                </c:pt>
                <c:pt idx="91">
                  <c:v>may 13, 2020</c:v>
                </c:pt>
                <c:pt idx="92">
                  <c:v>may 14, 2020</c:v>
                </c:pt>
                <c:pt idx="93">
                  <c:v>may 15, 2020</c:v>
                </c:pt>
                <c:pt idx="94">
                  <c:v>may 18, 2020</c:v>
                </c:pt>
                <c:pt idx="95">
                  <c:v>may 19, 2020</c:v>
                </c:pt>
                <c:pt idx="96">
                  <c:v>may 20, 2020</c:v>
                </c:pt>
                <c:pt idx="97">
                  <c:v>may 21, 2020</c:v>
                </c:pt>
                <c:pt idx="98">
                  <c:v>may 22, 2020</c:v>
                </c:pt>
                <c:pt idx="99">
                  <c:v>may 26, 2020</c:v>
                </c:pt>
                <c:pt idx="100">
                  <c:v>may 27, 2020</c:v>
                </c:pt>
                <c:pt idx="101">
                  <c:v>may 28, 2020</c:v>
                </c:pt>
                <c:pt idx="102">
                  <c:v>may 29, 2020</c:v>
                </c:pt>
                <c:pt idx="103">
                  <c:v>jun 01, 2020</c:v>
                </c:pt>
                <c:pt idx="104">
                  <c:v>jun 02, 2020</c:v>
                </c:pt>
                <c:pt idx="105">
                  <c:v>jun 03, 2020</c:v>
                </c:pt>
                <c:pt idx="106">
                  <c:v>jun 04, 2020</c:v>
                </c:pt>
                <c:pt idx="107">
                  <c:v>jun 05, 2020</c:v>
                </c:pt>
                <c:pt idx="108">
                  <c:v>jun 08, 2020</c:v>
                </c:pt>
                <c:pt idx="109">
                  <c:v>jun 09, 2020</c:v>
                </c:pt>
                <c:pt idx="110">
                  <c:v>jun 10, 2020</c:v>
                </c:pt>
                <c:pt idx="111">
                  <c:v>jun 11, 2020</c:v>
                </c:pt>
                <c:pt idx="112">
                  <c:v>jun 12, 2020</c:v>
                </c:pt>
                <c:pt idx="113">
                  <c:v>jun 15, 2020</c:v>
                </c:pt>
                <c:pt idx="114">
                  <c:v>jun 16, 2020</c:v>
                </c:pt>
                <c:pt idx="115">
                  <c:v>jun 17, 2020</c:v>
                </c:pt>
                <c:pt idx="116">
                  <c:v>jun 18, 2020</c:v>
                </c:pt>
                <c:pt idx="117">
                  <c:v>jun 19, 2020</c:v>
                </c:pt>
                <c:pt idx="118">
                  <c:v>jun 22, 2020</c:v>
                </c:pt>
                <c:pt idx="119">
                  <c:v>jun 23, 2020</c:v>
                </c:pt>
                <c:pt idx="120">
                  <c:v>jun 24, 2020</c:v>
                </c:pt>
                <c:pt idx="121">
                  <c:v>jun 25, 2020</c:v>
                </c:pt>
                <c:pt idx="122">
                  <c:v>jun 26, 2020</c:v>
                </c:pt>
                <c:pt idx="123">
                  <c:v>jun 29, 2020</c:v>
                </c:pt>
                <c:pt idx="124">
                  <c:v>jun 30, 2020</c:v>
                </c:pt>
                <c:pt idx="125">
                  <c:v>jul 01, 2020</c:v>
                </c:pt>
                <c:pt idx="126">
                  <c:v>jul 02, 2020</c:v>
                </c:pt>
                <c:pt idx="127">
                  <c:v>jul 06, 2020</c:v>
                </c:pt>
                <c:pt idx="128">
                  <c:v>jul 07, 2020</c:v>
                </c:pt>
                <c:pt idx="129">
                  <c:v>jul 08, 2020</c:v>
                </c:pt>
                <c:pt idx="130">
                  <c:v>jul 09, 2020</c:v>
                </c:pt>
                <c:pt idx="131">
                  <c:v>jul 10, 2020</c:v>
                </c:pt>
                <c:pt idx="132">
                  <c:v>jul 13, 2020</c:v>
                </c:pt>
                <c:pt idx="133">
                  <c:v>jul 14, 2020</c:v>
                </c:pt>
                <c:pt idx="134">
                  <c:v>jul 15, 2020</c:v>
                </c:pt>
                <c:pt idx="135">
                  <c:v>jul 16, 2020</c:v>
                </c:pt>
                <c:pt idx="136">
                  <c:v>jul 17, 2020</c:v>
                </c:pt>
                <c:pt idx="137">
                  <c:v>jul 20, 2020</c:v>
                </c:pt>
                <c:pt idx="138">
                  <c:v>jul 21, 2020</c:v>
                </c:pt>
                <c:pt idx="139">
                  <c:v>jul 22, 2020</c:v>
                </c:pt>
                <c:pt idx="140">
                  <c:v>jul 23, 2020</c:v>
                </c:pt>
                <c:pt idx="141">
                  <c:v>jul 24, 2020</c:v>
                </c:pt>
                <c:pt idx="142">
                  <c:v>jul 27, 2020</c:v>
                </c:pt>
                <c:pt idx="143">
                  <c:v>jul 28, 2020</c:v>
                </c:pt>
                <c:pt idx="144">
                  <c:v>jul 29, 2020</c:v>
                </c:pt>
                <c:pt idx="145">
                  <c:v>jul 30, 2020</c:v>
                </c:pt>
                <c:pt idx="146">
                  <c:v>jul 31, 2020</c:v>
                </c:pt>
                <c:pt idx="147">
                  <c:v>ago 03, 2020</c:v>
                </c:pt>
                <c:pt idx="148">
                  <c:v>ago 04, 2020</c:v>
                </c:pt>
                <c:pt idx="149">
                  <c:v>ago 05, 2020</c:v>
                </c:pt>
                <c:pt idx="150">
                  <c:v>ago 06, 2020</c:v>
                </c:pt>
                <c:pt idx="151">
                  <c:v>ago 07, 2020</c:v>
                </c:pt>
                <c:pt idx="152">
                  <c:v>ago 10, 2020</c:v>
                </c:pt>
                <c:pt idx="153">
                  <c:v>ago 11, 2020</c:v>
                </c:pt>
                <c:pt idx="154">
                  <c:v>ago 12, 2020</c:v>
                </c:pt>
                <c:pt idx="155">
                  <c:v>ago 13, 2020</c:v>
                </c:pt>
                <c:pt idx="156">
                  <c:v>ago 14, 2020</c:v>
                </c:pt>
                <c:pt idx="157">
                  <c:v>ago 17, 2020</c:v>
                </c:pt>
                <c:pt idx="158">
                  <c:v>ago 18, 2020</c:v>
                </c:pt>
                <c:pt idx="159">
                  <c:v>ago 19, 2020</c:v>
                </c:pt>
                <c:pt idx="160">
                  <c:v>ago 20, 2020</c:v>
                </c:pt>
                <c:pt idx="161">
                  <c:v>ago 21, 2020</c:v>
                </c:pt>
                <c:pt idx="162">
                  <c:v>ago 24, 2020</c:v>
                </c:pt>
                <c:pt idx="163">
                  <c:v>ago 25, 2020</c:v>
                </c:pt>
                <c:pt idx="164">
                  <c:v>ago 26, 2020</c:v>
                </c:pt>
                <c:pt idx="165">
                  <c:v>ago 27, 2020</c:v>
                </c:pt>
                <c:pt idx="166">
                  <c:v>ago 28, 2020</c:v>
                </c:pt>
                <c:pt idx="167">
                  <c:v>ago 31, 2020</c:v>
                </c:pt>
                <c:pt idx="168">
                  <c:v>sep 01, 2020</c:v>
                </c:pt>
                <c:pt idx="169">
                  <c:v>sep 02, 2020</c:v>
                </c:pt>
                <c:pt idx="170">
                  <c:v>sep 03, 2020</c:v>
                </c:pt>
                <c:pt idx="171">
                  <c:v>sep 04, 2020</c:v>
                </c:pt>
                <c:pt idx="172">
                  <c:v>sep 08, 2020</c:v>
                </c:pt>
                <c:pt idx="173">
                  <c:v>sep 09, 2020</c:v>
                </c:pt>
                <c:pt idx="174">
                  <c:v>sep 10, 2020</c:v>
                </c:pt>
                <c:pt idx="175">
                  <c:v>sep 11, 2020</c:v>
                </c:pt>
                <c:pt idx="176">
                  <c:v>sep 14, 2020</c:v>
                </c:pt>
                <c:pt idx="177">
                  <c:v>sep 15, 2020</c:v>
                </c:pt>
                <c:pt idx="178">
                  <c:v>sep 16, 2020</c:v>
                </c:pt>
                <c:pt idx="179">
                  <c:v>sep 17, 2020</c:v>
                </c:pt>
                <c:pt idx="180">
                  <c:v>sep 18, 2020</c:v>
                </c:pt>
                <c:pt idx="181">
                  <c:v>sep 21, 2020</c:v>
                </c:pt>
                <c:pt idx="182">
                  <c:v>sep 22, 2020</c:v>
                </c:pt>
                <c:pt idx="183">
                  <c:v>sep 23, 2020</c:v>
                </c:pt>
                <c:pt idx="184">
                  <c:v>sep 24, 2020</c:v>
                </c:pt>
                <c:pt idx="185">
                  <c:v>sep 25, 2020</c:v>
                </c:pt>
                <c:pt idx="186">
                  <c:v>sep 28, 2020</c:v>
                </c:pt>
                <c:pt idx="187">
                  <c:v>sep 29, 2020</c:v>
                </c:pt>
                <c:pt idx="188">
                  <c:v>sep 30, 2020</c:v>
                </c:pt>
                <c:pt idx="189">
                  <c:v>oct 01, 2020</c:v>
                </c:pt>
                <c:pt idx="190">
                  <c:v>oct 02, 2020</c:v>
                </c:pt>
                <c:pt idx="191">
                  <c:v>oct 05, 2020</c:v>
                </c:pt>
                <c:pt idx="192">
                  <c:v>oct 06, 2020</c:v>
                </c:pt>
                <c:pt idx="193">
                  <c:v>oct 07, 2020</c:v>
                </c:pt>
                <c:pt idx="194">
                  <c:v>oct 08, 2020</c:v>
                </c:pt>
                <c:pt idx="195">
                  <c:v>oct 09, 2020</c:v>
                </c:pt>
                <c:pt idx="196">
                  <c:v>oct 12, 2020</c:v>
                </c:pt>
                <c:pt idx="197">
                  <c:v>oct 13, 2020</c:v>
                </c:pt>
                <c:pt idx="198">
                  <c:v>oct 14, 2020</c:v>
                </c:pt>
                <c:pt idx="199">
                  <c:v>oct 15, 2020</c:v>
                </c:pt>
                <c:pt idx="200">
                  <c:v>oct 16, 2020</c:v>
                </c:pt>
                <c:pt idx="201">
                  <c:v>oct 19, 2020</c:v>
                </c:pt>
                <c:pt idx="202">
                  <c:v>oct 20, 2020</c:v>
                </c:pt>
                <c:pt idx="203">
                  <c:v>oct 21, 2020</c:v>
                </c:pt>
                <c:pt idx="204">
                  <c:v>oct 22, 2020</c:v>
                </c:pt>
                <c:pt idx="205">
                  <c:v>oct 23, 2020</c:v>
                </c:pt>
                <c:pt idx="206">
                  <c:v>oct 26, 2020</c:v>
                </c:pt>
                <c:pt idx="207">
                  <c:v>oct 27, 2020</c:v>
                </c:pt>
                <c:pt idx="208">
                  <c:v>oct 28, 2020</c:v>
                </c:pt>
                <c:pt idx="209">
                  <c:v>oct 29, 2020</c:v>
                </c:pt>
                <c:pt idx="210">
                  <c:v>oct 30, 2020</c:v>
                </c:pt>
                <c:pt idx="211">
                  <c:v>nov 02, 2020</c:v>
                </c:pt>
                <c:pt idx="212">
                  <c:v>nov 03, 2020</c:v>
                </c:pt>
                <c:pt idx="213">
                  <c:v>nov 04, 2020</c:v>
                </c:pt>
                <c:pt idx="214">
                  <c:v>nov 05, 2020</c:v>
                </c:pt>
                <c:pt idx="215">
                  <c:v>nov 06, 2020</c:v>
                </c:pt>
                <c:pt idx="216">
                  <c:v>nov 09, 2020</c:v>
                </c:pt>
                <c:pt idx="217">
                  <c:v>nov 10, 2020</c:v>
                </c:pt>
                <c:pt idx="218">
                  <c:v>nov 11, 2020</c:v>
                </c:pt>
                <c:pt idx="219">
                  <c:v>nov 12, 2020</c:v>
                </c:pt>
                <c:pt idx="220">
                  <c:v>nov 13, 2020</c:v>
                </c:pt>
                <c:pt idx="221">
                  <c:v>nov 16, 2020</c:v>
                </c:pt>
                <c:pt idx="222">
                  <c:v>nov 17, 2020</c:v>
                </c:pt>
                <c:pt idx="223">
                  <c:v>nov 18, 2020</c:v>
                </c:pt>
                <c:pt idx="224">
                  <c:v>nov 19, 2020</c:v>
                </c:pt>
                <c:pt idx="225">
                  <c:v>nov 20, 2020</c:v>
                </c:pt>
                <c:pt idx="226">
                  <c:v>nov 23, 2020</c:v>
                </c:pt>
                <c:pt idx="227">
                  <c:v>nov 24, 2020</c:v>
                </c:pt>
                <c:pt idx="228">
                  <c:v>nov 25, 2020</c:v>
                </c:pt>
                <c:pt idx="229">
                  <c:v>nov 30, 2020</c:v>
                </c:pt>
                <c:pt idx="230">
                  <c:v>dic 01, 2020</c:v>
                </c:pt>
                <c:pt idx="231">
                  <c:v>dic 02, 2020</c:v>
                </c:pt>
                <c:pt idx="232">
                  <c:v>dic 03, 2020</c:v>
                </c:pt>
                <c:pt idx="233">
                  <c:v>dic 04, 2020</c:v>
                </c:pt>
                <c:pt idx="234">
                  <c:v>dic 07, 2020</c:v>
                </c:pt>
                <c:pt idx="235">
                  <c:v>dic 08, 2020</c:v>
                </c:pt>
                <c:pt idx="236">
                  <c:v>dic 09, 2020</c:v>
                </c:pt>
                <c:pt idx="237">
                  <c:v>dic 10, 2020</c:v>
                </c:pt>
                <c:pt idx="238">
                  <c:v>dic 11, 2020</c:v>
                </c:pt>
                <c:pt idx="239">
                  <c:v>dic 14, 2020</c:v>
                </c:pt>
                <c:pt idx="240">
                  <c:v>dic 15, 2020</c:v>
                </c:pt>
                <c:pt idx="241">
                  <c:v>dic 16, 2020</c:v>
                </c:pt>
                <c:pt idx="242">
                  <c:v>dic 17, 2020</c:v>
                </c:pt>
                <c:pt idx="243">
                  <c:v>dic 18, 2020</c:v>
                </c:pt>
                <c:pt idx="244">
                  <c:v>dic 21, 2020</c:v>
                </c:pt>
                <c:pt idx="245">
                  <c:v>dic 22, 2020</c:v>
                </c:pt>
                <c:pt idx="246">
                  <c:v>dic 23, 2020</c:v>
                </c:pt>
                <c:pt idx="247">
                  <c:v>dic 24, 2020</c:v>
                </c:pt>
                <c:pt idx="248">
                  <c:v>dic 28, 2020</c:v>
                </c:pt>
                <c:pt idx="249">
                  <c:v>dic 29, 2020</c:v>
                </c:pt>
                <c:pt idx="250">
                  <c:v>dic 30, 2020</c:v>
                </c:pt>
                <c:pt idx="251">
                  <c:v>dic 31, 2020</c:v>
                </c:pt>
                <c:pt idx="252">
                  <c:v>ene 04, 2021</c:v>
                </c:pt>
                <c:pt idx="253">
                  <c:v>ene 05, 2021</c:v>
                </c:pt>
                <c:pt idx="254">
                  <c:v>ene 06, 2021</c:v>
                </c:pt>
                <c:pt idx="255">
                  <c:v>ene 07, 2021</c:v>
                </c:pt>
                <c:pt idx="256">
                  <c:v>ene 08, 2021</c:v>
                </c:pt>
                <c:pt idx="257">
                  <c:v>ene 11, 2021</c:v>
                </c:pt>
                <c:pt idx="258">
                  <c:v>ene 12, 2021</c:v>
                </c:pt>
                <c:pt idx="259">
                  <c:v>ene 13, 2021</c:v>
                </c:pt>
                <c:pt idx="260">
                  <c:v>ene 14, 2021</c:v>
                </c:pt>
                <c:pt idx="261">
                  <c:v>ene 15, 2021</c:v>
                </c:pt>
                <c:pt idx="262">
                  <c:v>ene 19, 2021</c:v>
                </c:pt>
                <c:pt idx="263">
                  <c:v>ene 20, 2021</c:v>
                </c:pt>
                <c:pt idx="264">
                  <c:v>ene 21, 2021</c:v>
                </c:pt>
                <c:pt idx="265">
                  <c:v>ene 22, 2021</c:v>
                </c:pt>
                <c:pt idx="266">
                  <c:v>ene 25, 2021</c:v>
                </c:pt>
                <c:pt idx="267">
                  <c:v>ene 26, 2021</c:v>
                </c:pt>
                <c:pt idx="268">
                  <c:v>ene 27, 2021</c:v>
                </c:pt>
                <c:pt idx="269">
                  <c:v>ene 28, 2021</c:v>
                </c:pt>
                <c:pt idx="270">
                  <c:v>ene 29, 2021</c:v>
                </c:pt>
                <c:pt idx="271">
                  <c:v>feb 01, 2021</c:v>
                </c:pt>
                <c:pt idx="272">
                  <c:v>feb 02, 2021</c:v>
                </c:pt>
                <c:pt idx="273">
                  <c:v>feb 03, 2021</c:v>
                </c:pt>
                <c:pt idx="274">
                  <c:v>feb 04, 2021</c:v>
                </c:pt>
                <c:pt idx="275">
                  <c:v>feb 05, 2021</c:v>
                </c:pt>
                <c:pt idx="276">
                  <c:v>feb 08, 2021</c:v>
                </c:pt>
                <c:pt idx="277">
                  <c:v>feb 09, 2021</c:v>
                </c:pt>
                <c:pt idx="278">
                  <c:v>feb 10, 2021</c:v>
                </c:pt>
                <c:pt idx="279">
                  <c:v>feb 11, 2021</c:v>
                </c:pt>
                <c:pt idx="280">
                  <c:v>feb 12, 2021</c:v>
                </c:pt>
                <c:pt idx="281">
                  <c:v>feb 16, 2021</c:v>
                </c:pt>
                <c:pt idx="282">
                  <c:v>feb 17, 2021</c:v>
                </c:pt>
                <c:pt idx="283">
                  <c:v>feb 18, 2021</c:v>
                </c:pt>
                <c:pt idx="284">
                  <c:v>feb 19, 2021</c:v>
                </c:pt>
                <c:pt idx="285">
                  <c:v>feb 22, 2021</c:v>
                </c:pt>
                <c:pt idx="286">
                  <c:v>feb 23, 2021</c:v>
                </c:pt>
                <c:pt idx="287">
                  <c:v>feb 24, 2021</c:v>
                </c:pt>
                <c:pt idx="288">
                  <c:v>feb 25, 2021</c:v>
                </c:pt>
                <c:pt idx="289">
                  <c:v>feb 26, 2021</c:v>
                </c:pt>
                <c:pt idx="290">
                  <c:v>mar 01, 2021</c:v>
                </c:pt>
                <c:pt idx="291">
                  <c:v>mar 02, 2021</c:v>
                </c:pt>
                <c:pt idx="292">
                  <c:v>mar 03, 2021</c:v>
                </c:pt>
                <c:pt idx="293">
                  <c:v>mar 04, 2021</c:v>
                </c:pt>
                <c:pt idx="294">
                  <c:v>mar 05, 2021</c:v>
                </c:pt>
                <c:pt idx="295">
                  <c:v>mar 08, 2021</c:v>
                </c:pt>
                <c:pt idx="296">
                  <c:v>mar 09, 2021</c:v>
                </c:pt>
                <c:pt idx="297">
                  <c:v>mar 10, 2021</c:v>
                </c:pt>
                <c:pt idx="298">
                  <c:v>mar 11, 2021</c:v>
                </c:pt>
                <c:pt idx="299">
                  <c:v>mar 12, 2021</c:v>
                </c:pt>
                <c:pt idx="300">
                  <c:v>mar 15, 2021</c:v>
                </c:pt>
                <c:pt idx="301">
                  <c:v>mar 16, 2021</c:v>
                </c:pt>
                <c:pt idx="302">
                  <c:v>mar 17, 2021</c:v>
                </c:pt>
                <c:pt idx="303">
                  <c:v>mar 18, 2021</c:v>
                </c:pt>
                <c:pt idx="304">
                  <c:v>mar 19, 2021</c:v>
                </c:pt>
                <c:pt idx="305">
                  <c:v>mar 22, 2021</c:v>
                </c:pt>
                <c:pt idx="306">
                  <c:v>mar 23, 2021</c:v>
                </c:pt>
                <c:pt idx="307">
                  <c:v>mar 24, 2021</c:v>
                </c:pt>
                <c:pt idx="308">
                  <c:v>mar 25, 2021</c:v>
                </c:pt>
                <c:pt idx="309">
                  <c:v>mar 26, 2021</c:v>
                </c:pt>
                <c:pt idx="310">
                  <c:v>mar 29, 2021</c:v>
                </c:pt>
                <c:pt idx="311">
                  <c:v>mar 30, 2021</c:v>
                </c:pt>
                <c:pt idx="312">
                  <c:v>mar 31, 2021</c:v>
                </c:pt>
                <c:pt idx="313">
                  <c:v>abr 01, 2021</c:v>
                </c:pt>
                <c:pt idx="314">
                  <c:v>abr 05, 2021</c:v>
                </c:pt>
                <c:pt idx="315">
                  <c:v>abr 06, 2021</c:v>
                </c:pt>
                <c:pt idx="316">
                  <c:v>abr 07, 2021</c:v>
                </c:pt>
                <c:pt idx="317">
                  <c:v>abr 08, 2021</c:v>
                </c:pt>
                <c:pt idx="318">
                  <c:v>abr 09, 2021</c:v>
                </c:pt>
                <c:pt idx="319">
                  <c:v>abr 12, 2021</c:v>
                </c:pt>
                <c:pt idx="320">
                  <c:v>abr 13, 2021</c:v>
                </c:pt>
                <c:pt idx="321">
                  <c:v>abr 14, 2021</c:v>
                </c:pt>
                <c:pt idx="322">
                  <c:v>abr 15, 2021</c:v>
                </c:pt>
                <c:pt idx="323">
                  <c:v>abr 16, 2021</c:v>
                </c:pt>
                <c:pt idx="324">
                  <c:v>abr 19, 2021</c:v>
                </c:pt>
                <c:pt idx="325">
                  <c:v>abr 20, 2021</c:v>
                </c:pt>
                <c:pt idx="326">
                  <c:v>abr 21, 2021</c:v>
                </c:pt>
                <c:pt idx="327">
                  <c:v>abr 22, 2021</c:v>
                </c:pt>
                <c:pt idx="328">
                  <c:v>abr 23, 2021</c:v>
                </c:pt>
                <c:pt idx="329">
                  <c:v>abr 26, 2021</c:v>
                </c:pt>
                <c:pt idx="330">
                  <c:v>abr 27, 2021</c:v>
                </c:pt>
                <c:pt idx="331">
                  <c:v>abr 28, 2021</c:v>
                </c:pt>
                <c:pt idx="332">
                  <c:v>abr 29, 2021</c:v>
                </c:pt>
                <c:pt idx="333">
                  <c:v>abr 30, 2021</c:v>
                </c:pt>
                <c:pt idx="334">
                  <c:v>may 03, 2021</c:v>
                </c:pt>
                <c:pt idx="335">
                  <c:v>may 04, 2021</c:v>
                </c:pt>
                <c:pt idx="336">
                  <c:v>may 05, 2021</c:v>
                </c:pt>
                <c:pt idx="337">
                  <c:v>may 06, 2021</c:v>
                </c:pt>
                <c:pt idx="338">
                  <c:v>may 07, 2021</c:v>
                </c:pt>
                <c:pt idx="339">
                  <c:v>may 10, 2021</c:v>
                </c:pt>
                <c:pt idx="340">
                  <c:v>may 11, 2021</c:v>
                </c:pt>
                <c:pt idx="341">
                  <c:v>may 12, 2021</c:v>
                </c:pt>
                <c:pt idx="342">
                  <c:v>may 13, 2021</c:v>
                </c:pt>
                <c:pt idx="343">
                  <c:v>may 14, 2021</c:v>
                </c:pt>
                <c:pt idx="344">
                  <c:v>may 17, 2021</c:v>
                </c:pt>
                <c:pt idx="345">
                  <c:v>may 18, 2021</c:v>
                </c:pt>
                <c:pt idx="346">
                  <c:v>may 19, 2021</c:v>
                </c:pt>
                <c:pt idx="347">
                  <c:v>may 20, 2021</c:v>
                </c:pt>
                <c:pt idx="348">
                  <c:v>may 21, 2021</c:v>
                </c:pt>
                <c:pt idx="349">
                  <c:v>may 24, 2021</c:v>
                </c:pt>
                <c:pt idx="350">
                  <c:v>may 25, 2021</c:v>
                </c:pt>
                <c:pt idx="351">
                  <c:v>may 26, 2021</c:v>
                </c:pt>
                <c:pt idx="352">
                  <c:v>may 27, 2021</c:v>
                </c:pt>
                <c:pt idx="353">
                  <c:v>may 28, 2021</c:v>
                </c:pt>
                <c:pt idx="354">
                  <c:v>jun 01, 2021</c:v>
                </c:pt>
                <c:pt idx="355">
                  <c:v>jun 02, 2021</c:v>
                </c:pt>
                <c:pt idx="356">
                  <c:v>jun 03, 2021</c:v>
                </c:pt>
                <c:pt idx="357">
                  <c:v>jun 04, 2021</c:v>
                </c:pt>
                <c:pt idx="358">
                  <c:v>jun 07, 2021</c:v>
                </c:pt>
                <c:pt idx="359">
                  <c:v>jun 08, 2021</c:v>
                </c:pt>
                <c:pt idx="360">
                  <c:v>jun 09, 2021</c:v>
                </c:pt>
                <c:pt idx="361">
                  <c:v>jun 10, 2021</c:v>
                </c:pt>
                <c:pt idx="362">
                  <c:v>jun 11, 2021</c:v>
                </c:pt>
                <c:pt idx="363">
                  <c:v>jun 14, 2021</c:v>
                </c:pt>
                <c:pt idx="364">
                  <c:v>jun 15, 2021</c:v>
                </c:pt>
                <c:pt idx="365">
                  <c:v>jun 16, 2021</c:v>
                </c:pt>
                <c:pt idx="366">
                  <c:v>jun 17, 2021</c:v>
                </c:pt>
                <c:pt idx="367">
                  <c:v>jun 18, 2021</c:v>
                </c:pt>
                <c:pt idx="368">
                  <c:v>jun 21, 2021</c:v>
                </c:pt>
                <c:pt idx="369">
                  <c:v>jun 22, 2021</c:v>
                </c:pt>
                <c:pt idx="370">
                  <c:v>jun 23, 2021</c:v>
                </c:pt>
                <c:pt idx="371">
                  <c:v>jun 24, 2021</c:v>
                </c:pt>
                <c:pt idx="372">
                  <c:v>jun 25, 2021</c:v>
                </c:pt>
                <c:pt idx="373">
                  <c:v>jun 28, 2021</c:v>
                </c:pt>
                <c:pt idx="374">
                  <c:v>jun 29, 2021</c:v>
                </c:pt>
                <c:pt idx="375">
                  <c:v>jun 30, 2021</c:v>
                </c:pt>
                <c:pt idx="376">
                  <c:v>jul 01, 2021</c:v>
                </c:pt>
                <c:pt idx="377">
                  <c:v>jul 02, 2021</c:v>
                </c:pt>
                <c:pt idx="378">
                  <c:v>jul 06, 2021</c:v>
                </c:pt>
                <c:pt idx="379">
                  <c:v>jul 07, 2021</c:v>
                </c:pt>
                <c:pt idx="380">
                  <c:v>jul 08, 2021</c:v>
                </c:pt>
                <c:pt idx="381">
                  <c:v>jul 09, 2021</c:v>
                </c:pt>
                <c:pt idx="382">
                  <c:v>jul 12, 2021</c:v>
                </c:pt>
                <c:pt idx="383">
                  <c:v>jul 13, 2021</c:v>
                </c:pt>
                <c:pt idx="384">
                  <c:v>jul 14, 2021</c:v>
                </c:pt>
                <c:pt idx="385">
                  <c:v>jul 15, 2021</c:v>
                </c:pt>
                <c:pt idx="386">
                  <c:v>jul 16, 2021</c:v>
                </c:pt>
                <c:pt idx="387">
                  <c:v>jul 19, 2021</c:v>
                </c:pt>
                <c:pt idx="388">
                  <c:v>jul 20, 2021</c:v>
                </c:pt>
                <c:pt idx="389">
                  <c:v>jul 21, 2021</c:v>
                </c:pt>
                <c:pt idx="390">
                  <c:v>jul 22, 2021</c:v>
                </c:pt>
                <c:pt idx="391">
                  <c:v>jul 23, 2021</c:v>
                </c:pt>
                <c:pt idx="392">
                  <c:v>jul 26, 2021</c:v>
                </c:pt>
                <c:pt idx="393">
                  <c:v>jul 27, 2021</c:v>
                </c:pt>
                <c:pt idx="394">
                  <c:v>jul 28, 2021</c:v>
                </c:pt>
                <c:pt idx="395">
                  <c:v>jul 29, 2021</c:v>
                </c:pt>
                <c:pt idx="396">
                  <c:v>jul 30, 2021</c:v>
                </c:pt>
                <c:pt idx="397">
                  <c:v>ago 02, 2021</c:v>
                </c:pt>
                <c:pt idx="398">
                  <c:v>ago 03, 2021</c:v>
                </c:pt>
                <c:pt idx="399">
                  <c:v>ago 04, 2021</c:v>
                </c:pt>
                <c:pt idx="400">
                  <c:v>ago 05, 2021</c:v>
                </c:pt>
                <c:pt idx="401">
                  <c:v>ago 06, 2021</c:v>
                </c:pt>
                <c:pt idx="402">
                  <c:v>ago 09, 2021</c:v>
                </c:pt>
                <c:pt idx="403">
                  <c:v>ago 10, 2021</c:v>
                </c:pt>
                <c:pt idx="404">
                  <c:v>ago 11, 2021</c:v>
                </c:pt>
                <c:pt idx="405">
                  <c:v>ago 12, 2021</c:v>
                </c:pt>
                <c:pt idx="406">
                  <c:v>ago 13, 2021</c:v>
                </c:pt>
                <c:pt idx="407">
                  <c:v>ago 16, 2021</c:v>
                </c:pt>
                <c:pt idx="408">
                  <c:v>ago 17, 2021</c:v>
                </c:pt>
                <c:pt idx="409">
                  <c:v>ago 18, 2021</c:v>
                </c:pt>
                <c:pt idx="410">
                  <c:v>ago 19, 2021</c:v>
                </c:pt>
                <c:pt idx="411">
                  <c:v>ago 20, 2021</c:v>
                </c:pt>
                <c:pt idx="412">
                  <c:v>ago 23, 2021</c:v>
                </c:pt>
                <c:pt idx="413">
                  <c:v>ago 24, 2021</c:v>
                </c:pt>
                <c:pt idx="414">
                  <c:v>ago 25, 2021</c:v>
                </c:pt>
                <c:pt idx="415">
                  <c:v>ago 26, 2021</c:v>
                </c:pt>
                <c:pt idx="416">
                  <c:v>ago 27, 2021</c:v>
                </c:pt>
                <c:pt idx="417">
                  <c:v>ago 30, 2021</c:v>
                </c:pt>
                <c:pt idx="418">
                  <c:v>ago 31, 2021</c:v>
                </c:pt>
                <c:pt idx="419">
                  <c:v>sep 01, 2021</c:v>
                </c:pt>
                <c:pt idx="420">
                  <c:v>sep 02, 2021</c:v>
                </c:pt>
                <c:pt idx="421">
                  <c:v>sep 03, 2021</c:v>
                </c:pt>
                <c:pt idx="422">
                  <c:v>sep 07, 2021</c:v>
                </c:pt>
                <c:pt idx="423">
                  <c:v>sep 08, 2021</c:v>
                </c:pt>
                <c:pt idx="424">
                  <c:v>sep 09, 2021</c:v>
                </c:pt>
                <c:pt idx="425">
                  <c:v>sep 10, 2021</c:v>
                </c:pt>
                <c:pt idx="426">
                  <c:v>sep 13, 2021</c:v>
                </c:pt>
                <c:pt idx="427">
                  <c:v>sep 14, 2021</c:v>
                </c:pt>
                <c:pt idx="428">
                  <c:v>sep 15, 2021</c:v>
                </c:pt>
                <c:pt idx="429">
                  <c:v>sep 16, 2021</c:v>
                </c:pt>
                <c:pt idx="430">
                  <c:v>sep 17, 2021</c:v>
                </c:pt>
                <c:pt idx="431">
                  <c:v>sep 20, 2021</c:v>
                </c:pt>
                <c:pt idx="432">
                  <c:v>sep 21, 2021</c:v>
                </c:pt>
                <c:pt idx="433">
                  <c:v>sep 22, 2021</c:v>
                </c:pt>
                <c:pt idx="434">
                  <c:v>sep 23, 2021</c:v>
                </c:pt>
                <c:pt idx="435">
                  <c:v>sep 24, 2021</c:v>
                </c:pt>
                <c:pt idx="436">
                  <c:v>sep 27, 2021</c:v>
                </c:pt>
                <c:pt idx="437">
                  <c:v>sep 28, 2021</c:v>
                </c:pt>
                <c:pt idx="438">
                  <c:v>sep 29, 2021</c:v>
                </c:pt>
                <c:pt idx="439">
                  <c:v>sep 30, 2021</c:v>
                </c:pt>
                <c:pt idx="440">
                  <c:v>oct 01, 2021</c:v>
                </c:pt>
                <c:pt idx="441">
                  <c:v>oct 04, 2021</c:v>
                </c:pt>
                <c:pt idx="442">
                  <c:v>oct 05, 2021</c:v>
                </c:pt>
                <c:pt idx="443">
                  <c:v>oct 06, 2021</c:v>
                </c:pt>
                <c:pt idx="444">
                  <c:v>oct 07, 2021</c:v>
                </c:pt>
                <c:pt idx="445">
                  <c:v>oct 08, 2021</c:v>
                </c:pt>
                <c:pt idx="446">
                  <c:v>oct 11, 2021</c:v>
                </c:pt>
                <c:pt idx="447">
                  <c:v>oct 12, 2021</c:v>
                </c:pt>
                <c:pt idx="448">
                  <c:v>oct 13, 2021</c:v>
                </c:pt>
                <c:pt idx="449">
                  <c:v>oct 14, 2021</c:v>
                </c:pt>
                <c:pt idx="450">
                  <c:v>oct 15, 2021</c:v>
                </c:pt>
                <c:pt idx="451">
                  <c:v>oct 18, 2021</c:v>
                </c:pt>
                <c:pt idx="452">
                  <c:v>oct 19, 2021</c:v>
                </c:pt>
                <c:pt idx="453">
                  <c:v>oct 20, 2021</c:v>
                </c:pt>
                <c:pt idx="454">
                  <c:v>oct 21, 2021</c:v>
                </c:pt>
                <c:pt idx="455">
                  <c:v>oct 22, 2021</c:v>
                </c:pt>
                <c:pt idx="456">
                  <c:v>oct 25, 2021</c:v>
                </c:pt>
                <c:pt idx="457">
                  <c:v>oct 26, 2021</c:v>
                </c:pt>
                <c:pt idx="458">
                  <c:v>oct 27, 2021</c:v>
                </c:pt>
                <c:pt idx="459">
                  <c:v>oct 28, 2021</c:v>
                </c:pt>
                <c:pt idx="460">
                  <c:v>oct 29, 2021</c:v>
                </c:pt>
                <c:pt idx="461">
                  <c:v>nov 01, 2021</c:v>
                </c:pt>
                <c:pt idx="462">
                  <c:v>nov 02, 2021</c:v>
                </c:pt>
                <c:pt idx="463">
                  <c:v>nov 03, 2021</c:v>
                </c:pt>
                <c:pt idx="464">
                  <c:v>nov 04, 2021</c:v>
                </c:pt>
                <c:pt idx="465">
                  <c:v>nov 05, 2021</c:v>
                </c:pt>
                <c:pt idx="466">
                  <c:v>nov 08, 2021</c:v>
                </c:pt>
                <c:pt idx="467">
                  <c:v>nov 09, 2021</c:v>
                </c:pt>
                <c:pt idx="468">
                  <c:v>nov 10, 2021</c:v>
                </c:pt>
                <c:pt idx="469">
                  <c:v>nov 11, 2021</c:v>
                </c:pt>
                <c:pt idx="470">
                  <c:v>nov 12, 2021</c:v>
                </c:pt>
                <c:pt idx="471">
                  <c:v>nov 15, 2021</c:v>
                </c:pt>
                <c:pt idx="472">
                  <c:v>nov 16, 2021</c:v>
                </c:pt>
                <c:pt idx="473">
                  <c:v>nov 17, 2021</c:v>
                </c:pt>
                <c:pt idx="474">
                  <c:v>nov 18, 2021</c:v>
                </c:pt>
                <c:pt idx="475">
                  <c:v>nov 19, 2021</c:v>
                </c:pt>
                <c:pt idx="476">
                  <c:v>nov 22, 2021</c:v>
                </c:pt>
                <c:pt idx="477">
                  <c:v>nov 23, 2021</c:v>
                </c:pt>
                <c:pt idx="478">
                  <c:v>nov 24, 2021</c:v>
                </c:pt>
                <c:pt idx="479">
                  <c:v>nov 29, 2021</c:v>
                </c:pt>
                <c:pt idx="480">
                  <c:v>nov 30, 2021</c:v>
                </c:pt>
                <c:pt idx="481">
                  <c:v>dic 01, 2021</c:v>
                </c:pt>
                <c:pt idx="482">
                  <c:v>dic 02, 2021</c:v>
                </c:pt>
                <c:pt idx="483">
                  <c:v>dic 03, 2021</c:v>
                </c:pt>
                <c:pt idx="484">
                  <c:v>dic 06, 2021</c:v>
                </c:pt>
                <c:pt idx="485">
                  <c:v>dic 07, 2021</c:v>
                </c:pt>
                <c:pt idx="486">
                  <c:v>dic 08, 2021</c:v>
                </c:pt>
                <c:pt idx="487">
                  <c:v>dic 09, 2021</c:v>
                </c:pt>
                <c:pt idx="488">
                  <c:v>dic 10, 2021</c:v>
                </c:pt>
                <c:pt idx="489">
                  <c:v>dic 13, 2021</c:v>
                </c:pt>
                <c:pt idx="490">
                  <c:v>dic 14, 2021</c:v>
                </c:pt>
                <c:pt idx="491">
                  <c:v>dic 15, 2021</c:v>
                </c:pt>
                <c:pt idx="492">
                  <c:v>dic 16, 2021</c:v>
                </c:pt>
                <c:pt idx="493">
                  <c:v>dic 17, 2021</c:v>
                </c:pt>
                <c:pt idx="494">
                  <c:v>dic 20, 2021</c:v>
                </c:pt>
                <c:pt idx="495">
                  <c:v>dic 21, 2021</c:v>
                </c:pt>
                <c:pt idx="496">
                  <c:v>dic 22, 2021</c:v>
                </c:pt>
                <c:pt idx="497">
                  <c:v>dic 23, 2021</c:v>
                </c:pt>
                <c:pt idx="498">
                  <c:v>dic 27, 2021</c:v>
                </c:pt>
                <c:pt idx="499">
                  <c:v>dic 28, 2021</c:v>
                </c:pt>
                <c:pt idx="500">
                  <c:v>dic 29, 2021</c:v>
                </c:pt>
                <c:pt idx="501">
                  <c:v>dic 30, 2021</c:v>
                </c:pt>
                <c:pt idx="502">
                  <c:v>dic 31, 2021</c:v>
                </c:pt>
                <c:pt idx="503">
                  <c:v>ene 03, 2022</c:v>
                </c:pt>
                <c:pt idx="504">
                  <c:v>ene 04, 2022</c:v>
                </c:pt>
                <c:pt idx="505">
                  <c:v>ene 05, 2022</c:v>
                </c:pt>
                <c:pt idx="506">
                  <c:v>ene 06, 2022</c:v>
                </c:pt>
                <c:pt idx="507">
                  <c:v>ene 07, 2022</c:v>
                </c:pt>
                <c:pt idx="508">
                  <c:v>ene 10, 2022</c:v>
                </c:pt>
                <c:pt idx="509">
                  <c:v>ene 11, 2022</c:v>
                </c:pt>
                <c:pt idx="510">
                  <c:v>ene 12, 2022</c:v>
                </c:pt>
                <c:pt idx="511">
                  <c:v>ene 13, 2022</c:v>
                </c:pt>
                <c:pt idx="512">
                  <c:v>ene 14, 2022</c:v>
                </c:pt>
                <c:pt idx="513">
                  <c:v>ene 18, 2022</c:v>
                </c:pt>
                <c:pt idx="514">
                  <c:v>ene 19, 2022</c:v>
                </c:pt>
                <c:pt idx="515">
                  <c:v>ene 20, 2022</c:v>
                </c:pt>
                <c:pt idx="516">
                  <c:v>ene 21, 2022</c:v>
                </c:pt>
                <c:pt idx="517">
                  <c:v>ene 24, 2022</c:v>
                </c:pt>
                <c:pt idx="518">
                  <c:v>ene 25, 2022</c:v>
                </c:pt>
                <c:pt idx="519">
                  <c:v>ene 26, 2022</c:v>
                </c:pt>
                <c:pt idx="520">
                  <c:v>ene 27, 2022</c:v>
                </c:pt>
                <c:pt idx="521">
                  <c:v>ene 28, 2022</c:v>
                </c:pt>
                <c:pt idx="522">
                  <c:v>ene 31, 2022</c:v>
                </c:pt>
                <c:pt idx="523">
                  <c:v>feb 01, 2022</c:v>
                </c:pt>
                <c:pt idx="524">
                  <c:v>feb 02, 2022</c:v>
                </c:pt>
                <c:pt idx="525">
                  <c:v>feb 03, 2022</c:v>
                </c:pt>
                <c:pt idx="526">
                  <c:v>feb 04, 2022</c:v>
                </c:pt>
                <c:pt idx="527">
                  <c:v>feb 07, 2022</c:v>
                </c:pt>
                <c:pt idx="528">
                  <c:v>feb 08, 2022</c:v>
                </c:pt>
                <c:pt idx="529">
                  <c:v>feb 09, 2022</c:v>
                </c:pt>
                <c:pt idx="530">
                  <c:v>feb 10, 2022</c:v>
                </c:pt>
                <c:pt idx="531">
                  <c:v>feb 11, 2022</c:v>
                </c:pt>
                <c:pt idx="532">
                  <c:v>feb 14, 2022</c:v>
                </c:pt>
                <c:pt idx="533">
                  <c:v>feb 15, 2022</c:v>
                </c:pt>
                <c:pt idx="534">
                  <c:v>feb 16, 2022</c:v>
                </c:pt>
                <c:pt idx="535">
                  <c:v>feb 17, 2022</c:v>
                </c:pt>
                <c:pt idx="536">
                  <c:v>feb 18, 2022</c:v>
                </c:pt>
                <c:pt idx="537">
                  <c:v>feb 22, 2022</c:v>
                </c:pt>
                <c:pt idx="538">
                  <c:v>feb 23, 2022</c:v>
                </c:pt>
                <c:pt idx="539">
                  <c:v>feb 24, 2022</c:v>
                </c:pt>
                <c:pt idx="540">
                  <c:v>feb 25, 2022</c:v>
                </c:pt>
                <c:pt idx="541">
                  <c:v>feb 28, 2022</c:v>
                </c:pt>
                <c:pt idx="542">
                  <c:v>mar 01, 2022</c:v>
                </c:pt>
                <c:pt idx="543">
                  <c:v>mar 02, 2022</c:v>
                </c:pt>
                <c:pt idx="544">
                  <c:v>mar 03, 2022</c:v>
                </c:pt>
                <c:pt idx="545">
                  <c:v>mar 04, 2022</c:v>
                </c:pt>
                <c:pt idx="546">
                  <c:v>mar 07, 2022</c:v>
                </c:pt>
                <c:pt idx="547">
                  <c:v>mar 08, 2022</c:v>
                </c:pt>
                <c:pt idx="548">
                  <c:v>mar 09, 2022</c:v>
                </c:pt>
                <c:pt idx="549">
                  <c:v>mar 10, 2022</c:v>
                </c:pt>
                <c:pt idx="550">
                  <c:v>mar 11, 2022</c:v>
                </c:pt>
                <c:pt idx="551">
                  <c:v>mar 14, 2022</c:v>
                </c:pt>
                <c:pt idx="552">
                  <c:v>mar 15, 2022</c:v>
                </c:pt>
                <c:pt idx="553">
                  <c:v>mar 16, 2022</c:v>
                </c:pt>
                <c:pt idx="554">
                  <c:v>mar 17, 2022</c:v>
                </c:pt>
                <c:pt idx="555">
                  <c:v>mar 18, 2022</c:v>
                </c:pt>
                <c:pt idx="556">
                  <c:v>mar 21, 2022</c:v>
                </c:pt>
                <c:pt idx="557">
                  <c:v>mar 22, 2022</c:v>
                </c:pt>
                <c:pt idx="558">
                  <c:v>mar 23, 2022</c:v>
                </c:pt>
                <c:pt idx="559">
                  <c:v>mar 24, 2022</c:v>
                </c:pt>
                <c:pt idx="560">
                  <c:v>mar 25, 2022</c:v>
                </c:pt>
                <c:pt idx="561">
                  <c:v>mar 28, 2022</c:v>
                </c:pt>
                <c:pt idx="562">
                  <c:v>mar 29, 2022</c:v>
                </c:pt>
                <c:pt idx="563">
                  <c:v>mar 30, 2022</c:v>
                </c:pt>
                <c:pt idx="564">
                  <c:v>mar 31, 2022</c:v>
                </c:pt>
                <c:pt idx="565">
                  <c:v>abr 01, 2022</c:v>
                </c:pt>
                <c:pt idx="566">
                  <c:v>abr 04, 2022</c:v>
                </c:pt>
                <c:pt idx="567">
                  <c:v>abr 05, 2022</c:v>
                </c:pt>
                <c:pt idx="568">
                  <c:v>abr 06, 2022</c:v>
                </c:pt>
                <c:pt idx="569">
                  <c:v>abr 07, 2022</c:v>
                </c:pt>
                <c:pt idx="570">
                  <c:v>abr 08, 2022</c:v>
                </c:pt>
                <c:pt idx="571">
                  <c:v>abr 11, 2022</c:v>
                </c:pt>
                <c:pt idx="572">
                  <c:v>abr 12, 2022</c:v>
                </c:pt>
                <c:pt idx="573">
                  <c:v>abr 13, 2022</c:v>
                </c:pt>
                <c:pt idx="574">
                  <c:v>abr 14, 2022</c:v>
                </c:pt>
                <c:pt idx="575">
                  <c:v>abr 18, 2022</c:v>
                </c:pt>
                <c:pt idx="576">
                  <c:v>abr 19, 2022</c:v>
                </c:pt>
                <c:pt idx="577">
                  <c:v>abr 20, 2022</c:v>
                </c:pt>
                <c:pt idx="578">
                  <c:v>abr 21, 2022</c:v>
                </c:pt>
                <c:pt idx="579">
                  <c:v>abr 22, 2022</c:v>
                </c:pt>
                <c:pt idx="580">
                  <c:v>abr 25, 2022</c:v>
                </c:pt>
                <c:pt idx="581">
                  <c:v>abr 26, 2022</c:v>
                </c:pt>
                <c:pt idx="582">
                  <c:v>abr 27, 2022</c:v>
                </c:pt>
                <c:pt idx="583">
                  <c:v>abr 28, 2022</c:v>
                </c:pt>
                <c:pt idx="584">
                  <c:v>abr 29, 2022</c:v>
                </c:pt>
                <c:pt idx="585">
                  <c:v>may 02, 2022</c:v>
                </c:pt>
                <c:pt idx="586">
                  <c:v>may 03, 2022</c:v>
                </c:pt>
                <c:pt idx="587">
                  <c:v>may 04, 2022</c:v>
                </c:pt>
                <c:pt idx="588">
                  <c:v>may 05, 2022</c:v>
                </c:pt>
                <c:pt idx="589">
                  <c:v>may 06, 2022</c:v>
                </c:pt>
                <c:pt idx="590">
                  <c:v>may 09, 2022</c:v>
                </c:pt>
                <c:pt idx="591">
                  <c:v>may 10, 2022</c:v>
                </c:pt>
                <c:pt idx="592">
                  <c:v>may 11, 2022</c:v>
                </c:pt>
                <c:pt idx="593">
                  <c:v>may 12, 2022</c:v>
                </c:pt>
                <c:pt idx="594">
                  <c:v>may 13, 2022</c:v>
                </c:pt>
                <c:pt idx="595">
                  <c:v>may 16, 2022</c:v>
                </c:pt>
                <c:pt idx="596">
                  <c:v>may 17, 2022</c:v>
                </c:pt>
                <c:pt idx="597">
                  <c:v>may 18, 2022</c:v>
                </c:pt>
                <c:pt idx="598">
                  <c:v>may 19, 2022</c:v>
                </c:pt>
                <c:pt idx="599">
                  <c:v>may 20, 2022</c:v>
                </c:pt>
                <c:pt idx="600">
                  <c:v>may 23, 2022</c:v>
                </c:pt>
                <c:pt idx="601">
                  <c:v>may 24, 2022</c:v>
                </c:pt>
                <c:pt idx="602">
                  <c:v>may 25, 2022</c:v>
                </c:pt>
                <c:pt idx="603">
                  <c:v>may 26, 2022</c:v>
                </c:pt>
                <c:pt idx="604">
                  <c:v>may 27, 2022</c:v>
                </c:pt>
                <c:pt idx="605">
                  <c:v>may 31, 2022</c:v>
                </c:pt>
                <c:pt idx="606">
                  <c:v>jun 01, 2022</c:v>
                </c:pt>
                <c:pt idx="607">
                  <c:v>jun 02, 2022</c:v>
                </c:pt>
                <c:pt idx="608">
                  <c:v>jun 03, 2022</c:v>
                </c:pt>
                <c:pt idx="609">
                  <c:v>jun 06, 2022</c:v>
                </c:pt>
                <c:pt idx="610">
                  <c:v>jun 07, 2022</c:v>
                </c:pt>
                <c:pt idx="611">
                  <c:v>jun 08, 2022</c:v>
                </c:pt>
                <c:pt idx="612">
                  <c:v>jun 09, 2022</c:v>
                </c:pt>
                <c:pt idx="613">
                  <c:v>jun 10, 2022</c:v>
                </c:pt>
                <c:pt idx="614">
                  <c:v>jun 13, 2022</c:v>
                </c:pt>
                <c:pt idx="615">
                  <c:v>jun 14, 2022</c:v>
                </c:pt>
                <c:pt idx="616">
                  <c:v>jun 15, 2022</c:v>
                </c:pt>
                <c:pt idx="617">
                  <c:v>jun 16, 2022</c:v>
                </c:pt>
                <c:pt idx="618">
                  <c:v>jun 17, 2022</c:v>
                </c:pt>
                <c:pt idx="619">
                  <c:v>jun 21, 2022</c:v>
                </c:pt>
                <c:pt idx="620">
                  <c:v>jun 22, 2022</c:v>
                </c:pt>
                <c:pt idx="621">
                  <c:v>jun 23, 2022</c:v>
                </c:pt>
                <c:pt idx="622">
                  <c:v>jun 24, 2022</c:v>
                </c:pt>
                <c:pt idx="623">
                  <c:v>jun 27, 2022</c:v>
                </c:pt>
                <c:pt idx="624">
                  <c:v>jun 28, 2022</c:v>
                </c:pt>
                <c:pt idx="625">
                  <c:v>jun 29, 2022</c:v>
                </c:pt>
                <c:pt idx="626">
                  <c:v>jun 30, 2022</c:v>
                </c:pt>
                <c:pt idx="627">
                  <c:v>jul 01, 2022</c:v>
                </c:pt>
                <c:pt idx="628">
                  <c:v>jul 05, 2022</c:v>
                </c:pt>
                <c:pt idx="629">
                  <c:v>jul 06, 2022</c:v>
                </c:pt>
                <c:pt idx="630">
                  <c:v>jul 07, 2022</c:v>
                </c:pt>
                <c:pt idx="631">
                  <c:v>jul 08, 2022</c:v>
                </c:pt>
                <c:pt idx="632">
                  <c:v>jul 11, 2022</c:v>
                </c:pt>
                <c:pt idx="633">
                  <c:v>jul 12, 2022</c:v>
                </c:pt>
                <c:pt idx="634">
                  <c:v>jul 13, 2022</c:v>
                </c:pt>
                <c:pt idx="635">
                  <c:v>jul 14, 2022</c:v>
                </c:pt>
                <c:pt idx="636">
                  <c:v>jul 15, 2022</c:v>
                </c:pt>
                <c:pt idx="637">
                  <c:v>jul 18, 2022</c:v>
                </c:pt>
                <c:pt idx="638">
                  <c:v>jul 19, 2022</c:v>
                </c:pt>
                <c:pt idx="639">
                  <c:v>jul 20, 2022</c:v>
                </c:pt>
                <c:pt idx="640">
                  <c:v>jul 21, 2022</c:v>
                </c:pt>
                <c:pt idx="641">
                  <c:v>jul 22, 2022</c:v>
                </c:pt>
                <c:pt idx="642">
                  <c:v>jul 25, 2022</c:v>
                </c:pt>
                <c:pt idx="643">
                  <c:v>jul 26, 2022</c:v>
                </c:pt>
                <c:pt idx="644">
                  <c:v>jul 27, 2022</c:v>
                </c:pt>
                <c:pt idx="645">
                  <c:v>jul 28, 2022</c:v>
                </c:pt>
                <c:pt idx="646">
                  <c:v>jul 29, 2022</c:v>
                </c:pt>
                <c:pt idx="647">
                  <c:v>ago 01, 2022</c:v>
                </c:pt>
                <c:pt idx="648">
                  <c:v>ago 02, 2022</c:v>
                </c:pt>
                <c:pt idx="649">
                  <c:v>ago 03, 2022</c:v>
                </c:pt>
                <c:pt idx="650">
                  <c:v>ago 04, 2022</c:v>
                </c:pt>
                <c:pt idx="651">
                  <c:v>ago 05, 2022</c:v>
                </c:pt>
                <c:pt idx="652">
                  <c:v>ago 08, 2022</c:v>
                </c:pt>
                <c:pt idx="653">
                  <c:v>ago 09, 2022</c:v>
                </c:pt>
                <c:pt idx="654">
                  <c:v>ago 10, 2022</c:v>
                </c:pt>
                <c:pt idx="655">
                  <c:v>ago 11, 2022</c:v>
                </c:pt>
                <c:pt idx="656">
                  <c:v>ago 12, 2022</c:v>
                </c:pt>
                <c:pt idx="657">
                  <c:v>ago 15, 2022</c:v>
                </c:pt>
                <c:pt idx="658">
                  <c:v>ago 16, 2022</c:v>
                </c:pt>
                <c:pt idx="659">
                  <c:v>ago 17, 2022</c:v>
                </c:pt>
                <c:pt idx="660">
                  <c:v>ago 18, 2022</c:v>
                </c:pt>
                <c:pt idx="661">
                  <c:v>ago 19, 2022</c:v>
                </c:pt>
                <c:pt idx="662">
                  <c:v>ago 22, 2022</c:v>
                </c:pt>
                <c:pt idx="663">
                  <c:v>ago 23, 2022</c:v>
                </c:pt>
                <c:pt idx="664">
                  <c:v>ago 24, 2022</c:v>
                </c:pt>
                <c:pt idx="665">
                  <c:v>ago 25, 2022</c:v>
                </c:pt>
                <c:pt idx="666">
                  <c:v>ago 26, 2022</c:v>
                </c:pt>
                <c:pt idx="667">
                  <c:v>ago 29, 2022</c:v>
                </c:pt>
                <c:pt idx="668">
                  <c:v>ago 30, 2022</c:v>
                </c:pt>
                <c:pt idx="669">
                  <c:v>ago 31, 2022</c:v>
                </c:pt>
                <c:pt idx="670">
                  <c:v>sep 01, 2022</c:v>
                </c:pt>
                <c:pt idx="671">
                  <c:v>sep 02, 2022</c:v>
                </c:pt>
                <c:pt idx="672">
                  <c:v>sep 06, 2022</c:v>
                </c:pt>
                <c:pt idx="673">
                  <c:v>sep 07, 2022</c:v>
                </c:pt>
                <c:pt idx="674">
                  <c:v>sep 08, 2022</c:v>
                </c:pt>
                <c:pt idx="675">
                  <c:v>sep 09, 2022</c:v>
                </c:pt>
                <c:pt idx="676">
                  <c:v>sep 12, 2022</c:v>
                </c:pt>
                <c:pt idx="677">
                  <c:v>sep 13, 2022</c:v>
                </c:pt>
                <c:pt idx="678">
                  <c:v>sep 14, 2022</c:v>
                </c:pt>
                <c:pt idx="679">
                  <c:v>sep 15, 2022</c:v>
                </c:pt>
                <c:pt idx="680">
                  <c:v>sep 16, 2022</c:v>
                </c:pt>
                <c:pt idx="681">
                  <c:v>sep 19, 2022</c:v>
                </c:pt>
                <c:pt idx="682">
                  <c:v>sep 20, 2022</c:v>
                </c:pt>
                <c:pt idx="683">
                  <c:v>sep 21, 2022</c:v>
                </c:pt>
                <c:pt idx="684">
                  <c:v>sep 22, 2022</c:v>
                </c:pt>
                <c:pt idx="685">
                  <c:v>sep 23, 2022</c:v>
                </c:pt>
                <c:pt idx="686">
                  <c:v>sep 26, 2022</c:v>
                </c:pt>
                <c:pt idx="687">
                  <c:v>sep 27, 2022</c:v>
                </c:pt>
                <c:pt idx="688">
                  <c:v>sep 28, 2022</c:v>
                </c:pt>
                <c:pt idx="689">
                  <c:v>sep 29, 2022</c:v>
                </c:pt>
                <c:pt idx="690">
                  <c:v>sep 30, 2022</c:v>
                </c:pt>
                <c:pt idx="691">
                  <c:v>oct 03, 2022</c:v>
                </c:pt>
                <c:pt idx="692">
                  <c:v>oct 04, 2022</c:v>
                </c:pt>
                <c:pt idx="693">
                  <c:v>oct 05, 2022</c:v>
                </c:pt>
                <c:pt idx="694">
                  <c:v>oct 06, 2022</c:v>
                </c:pt>
                <c:pt idx="695">
                  <c:v>oct 07, 2022</c:v>
                </c:pt>
                <c:pt idx="696">
                  <c:v>oct 11, 2022</c:v>
                </c:pt>
                <c:pt idx="697">
                  <c:v>oct 12, 2022</c:v>
                </c:pt>
                <c:pt idx="698">
                  <c:v>oct 13, 2022</c:v>
                </c:pt>
                <c:pt idx="699">
                  <c:v>oct 14, 2022</c:v>
                </c:pt>
                <c:pt idx="700">
                  <c:v>oct 17, 2022</c:v>
                </c:pt>
                <c:pt idx="701">
                  <c:v>oct 18, 2022</c:v>
                </c:pt>
                <c:pt idx="702">
                  <c:v>oct 19, 2022</c:v>
                </c:pt>
                <c:pt idx="703">
                  <c:v>oct 20, 2022</c:v>
                </c:pt>
                <c:pt idx="704">
                  <c:v>oct 21, 2022</c:v>
                </c:pt>
                <c:pt idx="705">
                  <c:v>oct 24, 2022</c:v>
                </c:pt>
                <c:pt idx="706">
                  <c:v>oct 25, 2022</c:v>
                </c:pt>
                <c:pt idx="707">
                  <c:v>oct 26, 2022</c:v>
                </c:pt>
                <c:pt idx="708">
                  <c:v>oct 27, 2022</c:v>
                </c:pt>
                <c:pt idx="709">
                  <c:v>oct 28, 2022</c:v>
                </c:pt>
                <c:pt idx="710">
                  <c:v>oct 31, 2022</c:v>
                </c:pt>
                <c:pt idx="711">
                  <c:v>nov 01, 2022</c:v>
                </c:pt>
                <c:pt idx="712">
                  <c:v>nov 02, 2022</c:v>
                </c:pt>
                <c:pt idx="713">
                  <c:v>nov 03, 2022</c:v>
                </c:pt>
                <c:pt idx="714">
                  <c:v>nov 04, 2022</c:v>
                </c:pt>
                <c:pt idx="715">
                  <c:v>nov 07, 2022</c:v>
                </c:pt>
                <c:pt idx="716">
                  <c:v>nov 08, 2022</c:v>
                </c:pt>
                <c:pt idx="717">
                  <c:v>nov 09, 2022</c:v>
                </c:pt>
                <c:pt idx="718">
                  <c:v>nov 10, 2022</c:v>
                </c:pt>
                <c:pt idx="719">
                  <c:v>nov 14, 2022</c:v>
                </c:pt>
                <c:pt idx="720">
                  <c:v>nov 15, 2022</c:v>
                </c:pt>
                <c:pt idx="721">
                  <c:v>nov 16, 2022</c:v>
                </c:pt>
                <c:pt idx="722">
                  <c:v>nov 17, 2022</c:v>
                </c:pt>
                <c:pt idx="723">
                  <c:v>nov 18, 2022</c:v>
                </c:pt>
                <c:pt idx="724">
                  <c:v>nov 21, 2022</c:v>
                </c:pt>
                <c:pt idx="725">
                  <c:v>nov 22, 2022</c:v>
                </c:pt>
                <c:pt idx="726">
                  <c:v>nov 23, 2022</c:v>
                </c:pt>
                <c:pt idx="727">
                  <c:v>nov 25, 2022</c:v>
                </c:pt>
                <c:pt idx="728">
                  <c:v>nov 28, 2022</c:v>
                </c:pt>
                <c:pt idx="729">
                  <c:v>nov 29, 2022</c:v>
                </c:pt>
                <c:pt idx="730">
                  <c:v>nov 30, 2022</c:v>
                </c:pt>
                <c:pt idx="731">
                  <c:v>dic 01, 2022</c:v>
                </c:pt>
                <c:pt idx="732">
                  <c:v>dic 02, 2022</c:v>
                </c:pt>
                <c:pt idx="733">
                  <c:v>dic 05, 2022</c:v>
                </c:pt>
                <c:pt idx="734">
                  <c:v>dic 06, 2022</c:v>
                </c:pt>
                <c:pt idx="735">
                  <c:v>dic 07, 2022</c:v>
                </c:pt>
                <c:pt idx="736">
                  <c:v>dic 08, 2022</c:v>
                </c:pt>
                <c:pt idx="737">
                  <c:v>dic 09, 2022</c:v>
                </c:pt>
                <c:pt idx="738">
                  <c:v>dic 12, 2022</c:v>
                </c:pt>
                <c:pt idx="739">
                  <c:v>dic 13, 2022</c:v>
                </c:pt>
                <c:pt idx="740">
                  <c:v>dic 14, 2022</c:v>
                </c:pt>
                <c:pt idx="741">
                  <c:v>dic 15, 2022</c:v>
                </c:pt>
                <c:pt idx="742">
                  <c:v>dic 16, 2022</c:v>
                </c:pt>
                <c:pt idx="743">
                  <c:v>dic 19, 2022</c:v>
                </c:pt>
                <c:pt idx="744">
                  <c:v>dic 20, 2022</c:v>
                </c:pt>
                <c:pt idx="745">
                  <c:v>dic 21, 2022</c:v>
                </c:pt>
                <c:pt idx="746">
                  <c:v>dic 22, 2022</c:v>
                </c:pt>
                <c:pt idx="747">
                  <c:v>dic 23, 2022</c:v>
                </c:pt>
                <c:pt idx="748">
                  <c:v>dic 26, 2022</c:v>
                </c:pt>
                <c:pt idx="749">
                  <c:v>dic 27, 2022</c:v>
                </c:pt>
                <c:pt idx="750">
                  <c:v>dic 28, 2022</c:v>
                </c:pt>
                <c:pt idx="751">
                  <c:v>dic 29, 2022</c:v>
                </c:pt>
                <c:pt idx="752">
                  <c:v>dic 30, 2022</c:v>
                </c:pt>
                <c:pt idx="753">
                  <c:v>ene 03, 2023</c:v>
                </c:pt>
                <c:pt idx="754">
                  <c:v>ene 04, 2023</c:v>
                </c:pt>
                <c:pt idx="755">
                  <c:v>ene 05, 2023</c:v>
                </c:pt>
                <c:pt idx="756">
                  <c:v>ene 06, 2023</c:v>
                </c:pt>
                <c:pt idx="757">
                  <c:v>ene 09, 2023</c:v>
                </c:pt>
                <c:pt idx="758">
                  <c:v>ene 10, 2023</c:v>
                </c:pt>
                <c:pt idx="759">
                  <c:v>ene 11, 2023</c:v>
                </c:pt>
                <c:pt idx="760">
                  <c:v>ene 12, 2023</c:v>
                </c:pt>
                <c:pt idx="761">
                  <c:v>ene 13, 2023</c:v>
                </c:pt>
                <c:pt idx="762">
                  <c:v>ene 17, 2023</c:v>
                </c:pt>
                <c:pt idx="763">
                  <c:v>ene 18, 2023</c:v>
                </c:pt>
                <c:pt idx="764">
                  <c:v>ene 19, 2023</c:v>
                </c:pt>
                <c:pt idx="765">
                  <c:v>ene 20, 2023</c:v>
                </c:pt>
                <c:pt idx="766">
                  <c:v>ene 23, 2023</c:v>
                </c:pt>
                <c:pt idx="767">
                  <c:v>ene 24, 2023</c:v>
                </c:pt>
                <c:pt idx="768">
                  <c:v>ene 25, 2023</c:v>
                </c:pt>
                <c:pt idx="769">
                  <c:v>ene 26, 2023</c:v>
                </c:pt>
                <c:pt idx="770">
                  <c:v>ene 27, 2023</c:v>
                </c:pt>
                <c:pt idx="771">
                  <c:v>ene 30, 2023</c:v>
                </c:pt>
                <c:pt idx="772">
                  <c:v>ene 31, 2023</c:v>
                </c:pt>
                <c:pt idx="773">
                  <c:v>feb 01, 2023</c:v>
                </c:pt>
                <c:pt idx="774">
                  <c:v>feb 02, 2023</c:v>
                </c:pt>
                <c:pt idx="775">
                  <c:v>feb 03, 2023</c:v>
                </c:pt>
                <c:pt idx="776">
                  <c:v>feb 06, 2023</c:v>
                </c:pt>
                <c:pt idx="777">
                  <c:v>feb 07, 2023</c:v>
                </c:pt>
                <c:pt idx="778">
                  <c:v>feb 08, 2023</c:v>
                </c:pt>
                <c:pt idx="779">
                  <c:v>feb 09, 2023</c:v>
                </c:pt>
                <c:pt idx="780">
                  <c:v>feb 10, 2023</c:v>
                </c:pt>
                <c:pt idx="781">
                  <c:v>feb 13, 2023</c:v>
                </c:pt>
                <c:pt idx="782">
                  <c:v>feb 14, 2023</c:v>
                </c:pt>
                <c:pt idx="783">
                  <c:v>feb 15, 2023</c:v>
                </c:pt>
                <c:pt idx="784">
                  <c:v>feb 16, 2023</c:v>
                </c:pt>
                <c:pt idx="785">
                  <c:v>feb 17, 2023</c:v>
                </c:pt>
                <c:pt idx="786">
                  <c:v>feb 21, 2023</c:v>
                </c:pt>
                <c:pt idx="787">
                  <c:v>feb 22, 2023</c:v>
                </c:pt>
                <c:pt idx="788">
                  <c:v>feb 23, 2023</c:v>
                </c:pt>
                <c:pt idx="789">
                  <c:v>feb 24, 2023</c:v>
                </c:pt>
                <c:pt idx="790">
                  <c:v>feb 27, 2023</c:v>
                </c:pt>
                <c:pt idx="791">
                  <c:v>feb 28, 2023</c:v>
                </c:pt>
                <c:pt idx="792">
                  <c:v>mar 01, 2023</c:v>
                </c:pt>
                <c:pt idx="793">
                  <c:v>mar 02, 2023</c:v>
                </c:pt>
                <c:pt idx="794">
                  <c:v>mar 03, 2023</c:v>
                </c:pt>
                <c:pt idx="795">
                  <c:v>mar 06, 2023</c:v>
                </c:pt>
                <c:pt idx="796">
                  <c:v>mar 07, 2023</c:v>
                </c:pt>
                <c:pt idx="797">
                  <c:v>mar 08, 2023</c:v>
                </c:pt>
                <c:pt idx="798">
                  <c:v>mar 09, 2023</c:v>
                </c:pt>
                <c:pt idx="799">
                  <c:v>mar 10, 2023</c:v>
                </c:pt>
                <c:pt idx="800">
                  <c:v>mar 13, 2023</c:v>
                </c:pt>
                <c:pt idx="801">
                  <c:v>mar 14, 2023</c:v>
                </c:pt>
                <c:pt idx="802">
                  <c:v>mar 15, 2023</c:v>
                </c:pt>
                <c:pt idx="803">
                  <c:v>mar 16, 2023</c:v>
                </c:pt>
                <c:pt idx="804">
                  <c:v>mar 17, 2023</c:v>
                </c:pt>
                <c:pt idx="805">
                  <c:v>mar 20, 2023</c:v>
                </c:pt>
                <c:pt idx="806">
                  <c:v>mar 21, 2023</c:v>
                </c:pt>
                <c:pt idx="807">
                  <c:v>mar 22, 2023</c:v>
                </c:pt>
                <c:pt idx="808">
                  <c:v>mar 23, 2023</c:v>
                </c:pt>
                <c:pt idx="809">
                  <c:v>mar 24, 2023</c:v>
                </c:pt>
                <c:pt idx="810">
                  <c:v>mar 27, 2023</c:v>
                </c:pt>
                <c:pt idx="811">
                  <c:v>mar 28, 2023</c:v>
                </c:pt>
                <c:pt idx="812">
                  <c:v>mar 29, 2023</c:v>
                </c:pt>
                <c:pt idx="813">
                  <c:v>mar 30, 2023</c:v>
                </c:pt>
                <c:pt idx="814">
                  <c:v>mar 31, 2023</c:v>
                </c:pt>
                <c:pt idx="815">
                  <c:v>abr 03, 2023</c:v>
                </c:pt>
                <c:pt idx="816">
                  <c:v>abr 04, 2023</c:v>
                </c:pt>
                <c:pt idx="817">
                  <c:v>abr 05, 2023</c:v>
                </c:pt>
                <c:pt idx="818">
                  <c:v>abr 06, 2023</c:v>
                </c:pt>
                <c:pt idx="819">
                  <c:v>abr 10, 2023</c:v>
                </c:pt>
                <c:pt idx="820">
                  <c:v>abr 11, 2023</c:v>
                </c:pt>
                <c:pt idx="821">
                  <c:v>abr 12, 2023</c:v>
                </c:pt>
                <c:pt idx="822">
                  <c:v>abr 13, 2023</c:v>
                </c:pt>
                <c:pt idx="823">
                  <c:v>abr 14, 2023</c:v>
                </c:pt>
                <c:pt idx="824">
                  <c:v>abr 17, 2023</c:v>
                </c:pt>
                <c:pt idx="825">
                  <c:v>abr 18, 2023</c:v>
                </c:pt>
                <c:pt idx="826">
                  <c:v>abr 19, 2023</c:v>
                </c:pt>
                <c:pt idx="827">
                  <c:v>abr 20, 2023</c:v>
                </c:pt>
                <c:pt idx="828">
                  <c:v>abr 21, 2023</c:v>
                </c:pt>
                <c:pt idx="829">
                  <c:v>abr 24, 2023</c:v>
                </c:pt>
                <c:pt idx="830">
                  <c:v>abr 25, 2023</c:v>
                </c:pt>
                <c:pt idx="831">
                  <c:v>abr 26, 2023</c:v>
                </c:pt>
                <c:pt idx="832">
                  <c:v>abr 27, 2023</c:v>
                </c:pt>
                <c:pt idx="833">
                  <c:v>abr 28, 2023</c:v>
                </c:pt>
                <c:pt idx="834">
                  <c:v>may 01, 2023</c:v>
                </c:pt>
                <c:pt idx="835">
                  <c:v>may 02, 2023</c:v>
                </c:pt>
                <c:pt idx="836">
                  <c:v>may 03, 2023</c:v>
                </c:pt>
                <c:pt idx="837">
                  <c:v>may 04, 2023</c:v>
                </c:pt>
                <c:pt idx="838">
                  <c:v>may 05, 2023</c:v>
                </c:pt>
                <c:pt idx="839">
                  <c:v>may 08, 2023</c:v>
                </c:pt>
                <c:pt idx="840">
                  <c:v>may 09, 2023</c:v>
                </c:pt>
                <c:pt idx="841">
                  <c:v>may 10, 2023</c:v>
                </c:pt>
                <c:pt idx="842">
                  <c:v>may 11, 2023</c:v>
                </c:pt>
                <c:pt idx="843">
                  <c:v>may 12, 2023</c:v>
                </c:pt>
                <c:pt idx="844">
                  <c:v>may 15, 2023</c:v>
                </c:pt>
                <c:pt idx="845">
                  <c:v>may 16, 2023</c:v>
                </c:pt>
                <c:pt idx="846">
                  <c:v>may 17, 2023</c:v>
                </c:pt>
                <c:pt idx="847">
                  <c:v>may 18, 2023</c:v>
                </c:pt>
                <c:pt idx="848">
                  <c:v>may 19, 2023</c:v>
                </c:pt>
                <c:pt idx="849">
                  <c:v>may 22, 2023</c:v>
                </c:pt>
                <c:pt idx="850">
                  <c:v>may 23, 2023</c:v>
                </c:pt>
                <c:pt idx="851">
                  <c:v>may 24, 2023</c:v>
                </c:pt>
                <c:pt idx="852">
                  <c:v>may 25, 2023</c:v>
                </c:pt>
                <c:pt idx="853">
                  <c:v>may 26, 2023</c:v>
                </c:pt>
                <c:pt idx="854">
                  <c:v>may 30, 2023</c:v>
                </c:pt>
                <c:pt idx="855">
                  <c:v>may 31, 2023</c:v>
                </c:pt>
                <c:pt idx="856">
                  <c:v>jun 01, 2023</c:v>
                </c:pt>
                <c:pt idx="857">
                  <c:v>jun 02, 2023</c:v>
                </c:pt>
                <c:pt idx="858">
                  <c:v>jun 05, 2023</c:v>
                </c:pt>
                <c:pt idx="859">
                  <c:v>jun 06, 2023</c:v>
                </c:pt>
                <c:pt idx="860">
                  <c:v>jun 07, 2023</c:v>
                </c:pt>
                <c:pt idx="861">
                  <c:v>jun 08, 2023</c:v>
                </c:pt>
                <c:pt idx="862">
                  <c:v>jun 09, 2023</c:v>
                </c:pt>
                <c:pt idx="863">
                  <c:v>jun 12, 2023</c:v>
                </c:pt>
                <c:pt idx="864">
                  <c:v>jun 13, 2023</c:v>
                </c:pt>
                <c:pt idx="865">
                  <c:v>jun 14, 2023</c:v>
                </c:pt>
                <c:pt idx="866">
                  <c:v>jun 15, 2023</c:v>
                </c:pt>
                <c:pt idx="867">
                  <c:v>jun 16, 2023</c:v>
                </c:pt>
                <c:pt idx="868">
                  <c:v>jun 20, 2023</c:v>
                </c:pt>
                <c:pt idx="869">
                  <c:v>jun 21, 2023</c:v>
                </c:pt>
                <c:pt idx="870">
                  <c:v>jun 22, 2023</c:v>
                </c:pt>
                <c:pt idx="871">
                  <c:v>jun 23, 2023</c:v>
                </c:pt>
                <c:pt idx="872">
                  <c:v>jun 26, 2023</c:v>
                </c:pt>
                <c:pt idx="873">
                  <c:v>jun 27, 2023</c:v>
                </c:pt>
                <c:pt idx="874">
                  <c:v>jun 28, 2023</c:v>
                </c:pt>
                <c:pt idx="875">
                  <c:v>jun 29, 2023</c:v>
                </c:pt>
                <c:pt idx="876">
                  <c:v>jun 30, 2023</c:v>
                </c:pt>
                <c:pt idx="877">
                  <c:v>jul 03, 2023</c:v>
                </c:pt>
                <c:pt idx="878">
                  <c:v>jul 05, 2023</c:v>
                </c:pt>
                <c:pt idx="879">
                  <c:v>jul 06, 2023</c:v>
                </c:pt>
                <c:pt idx="880">
                  <c:v>jul 07, 2023</c:v>
                </c:pt>
                <c:pt idx="881">
                  <c:v>jul 10, 2023</c:v>
                </c:pt>
                <c:pt idx="882">
                  <c:v>jul 11, 2023</c:v>
                </c:pt>
                <c:pt idx="883">
                  <c:v>jul 12, 2023</c:v>
                </c:pt>
                <c:pt idx="884">
                  <c:v>jul 13, 2023</c:v>
                </c:pt>
                <c:pt idx="885">
                  <c:v>jul 14, 2023</c:v>
                </c:pt>
                <c:pt idx="886">
                  <c:v>jul 17, 2023</c:v>
                </c:pt>
                <c:pt idx="887">
                  <c:v>jul 18, 2023</c:v>
                </c:pt>
                <c:pt idx="888">
                  <c:v>jul 19, 2023</c:v>
                </c:pt>
                <c:pt idx="889">
                  <c:v>jul 20, 2023</c:v>
                </c:pt>
                <c:pt idx="890">
                  <c:v>jul 21, 2023</c:v>
                </c:pt>
                <c:pt idx="891">
                  <c:v>jul 24, 2023</c:v>
                </c:pt>
                <c:pt idx="892">
                  <c:v>jul 25, 2023</c:v>
                </c:pt>
                <c:pt idx="893">
                  <c:v>jul 26, 2023</c:v>
                </c:pt>
                <c:pt idx="894">
                  <c:v>jul 27, 2023</c:v>
                </c:pt>
                <c:pt idx="895">
                  <c:v>jul 28, 2023</c:v>
                </c:pt>
                <c:pt idx="896">
                  <c:v>jul 31, 2023</c:v>
                </c:pt>
                <c:pt idx="897">
                  <c:v>ago 01, 2023</c:v>
                </c:pt>
                <c:pt idx="898">
                  <c:v>ago 02, 2023</c:v>
                </c:pt>
                <c:pt idx="899">
                  <c:v>ago 03, 2023</c:v>
                </c:pt>
                <c:pt idx="900">
                  <c:v>ago 04, 2023</c:v>
                </c:pt>
                <c:pt idx="901">
                  <c:v>ago 07, 2023</c:v>
                </c:pt>
                <c:pt idx="902">
                  <c:v>ago 08, 2023</c:v>
                </c:pt>
                <c:pt idx="903">
                  <c:v>ago 09, 2023</c:v>
                </c:pt>
                <c:pt idx="904">
                  <c:v>ago 10, 2023</c:v>
                </c:pt>
                <c:pt idx="905">
                  <c:v>ago 11, 2023</c:v>
                </c:pt>
                <c:pt idx="906">
                  <c:v>ago 14, 2023</c:v>
                </c:pt>
                <c:pt idx="907">
                  <c:v>ago 15, 2023</c:v>
                </c:pt>
                <c:pt idx="908">
                  <c:v>ago 16, 2023</c:v>
                </c:pt>
                <c:pt idx="909">
                  <c:v>ago 17, 2023</c:v>
                </c:pt>
                <c:pt idx="910">
                  <c:v>ago 18, 2023</c:v>
                </c:pt>
                <c:pt idx="911">
                  <c:v>ago 21, 2023</c:v>
                </c:pt>
                <c:pt idx="912">
                  <c:v>ago 22, 2023</c:v>
                </c:pt>
                <c:pt idx="913">
                  <c:v>ago 23, 2023</c:v>
                </c:pt>
                <c:pt idx="914">
                  <c:v>ago 24, 2023</c:v>
                </c:pt>
                <c:pt idx="915">
                  <c:v>ago 25, 2023</c:v>
                </c:pt>
                <c:pt idx="916">
                  <c:v>ago 28, 2023</c:v>
                </c:pt>
                <c:pt idx="917">
                  <c:v>ago 29, 2023</c:v>
                </c:pt>
                <c:pt idx="918">
                  <c:v>ago 30, 2023</c:v>
                </c:pt>
                <c:pt idx="919">
                  <c:v>ago 31, 2023</c:v>
                </c:pt>
                <c:pt idx="920">
                  <c:v>sep 01, 2023</c:v>
                </c:pt>
                <c:pt idx="921">
                  <c:v>sep 05, 2023</c:v>
                </c:pt>
                <c:pt idx="922">
                  <c:v>sep 06, 2023</c:v>
                </c:pt>
                <c:pt idx="923">
                  <c:v>sep 07, 2023</c:v>
                </c:pt>
                <c:pt idx="924">
                  <c:v>sep 08, 2023</c:v>
                </c:pt>
                <c:pt idx="925">
                  <c:v>sep 11, 2023</c:v>
                </c:pt>
                <c:pt idx="926">
                  <c:v>sep 12, 2023</c:v>
                </c:pt>
                <c:pt idx="927">
                  <c:v>sep 13, 2023</c:v>
                </c:pt>
                <c:pt idx="928">
                  <c:v>sep 14, 2023</c:v>
                </c:pt>
                <c:pt idx="929">
                  <c:v>sep 15, 2023</c:v>
                </c:pt>
                <c:pt idx="930">
                  <c:v>sep 18, 2023</c:v>
                </c:pt>
              </c:strCache>
            </c:strRef>
          </c:cat>
          <c:val>
            <c:numRef>
              <c:f>PRECIOS_COMBUSTIBLE!$D$3:$D$933</c:f>
              <c:numCache>
                <c:formatCode>0.0</c:formatCode>
                <c:ptCount val="931"/>
                <c:pt idx="0">
                  <c:v>61.17</c:v>
                </c:pt>
                <c:pt idx="1">
                  <c:v>63</c:v>
                </c:pt>
                <c:pt idx="2">
                  <c:v>63.27</c:v>
                </c:pt>
                <c:pt idx="3">
                  <c:v>62.7</c:v>
                </c:pt>
                <c:pt idx="4">
                  <c:v>59.65</c:v>
                </c:pt>
                <c:pt idx="5">
                  <c:v>59.56</c:v>
                </c:pt>
                <c:pt idx="6">
                  <c:v>59.02</c:v>
                </c:pt>
                <c:pt idx="7">
                  <c:v>58.17</c:v>
                </c:pt>
                <c:pt idx="8">
                  <c:v>58.34</c:v>
                </c:pt>
                <c:pt idx="9">
                  <c:v>57.86</c:v>
                </c:pt>
                <c:pt idx="10">
                  <c:v>58.52</c:v>
                </c:pt>
                <c:pt idx="11">
                  <c:v>58.55</c:v>
                </c:pt>
                <c:pt idx="12">
                  <c:v>58.25</c:v>
                </c:pt>
                <c:pt idx="13">
                  <c:v>56.76</c:v>
                </c:pt>
                <c:pt idx="14">
                  <c:v>55.51</c:v>
                </c:pt>
                <c:pt idx="15">
                  <c:v>54.09</c:v>
                </c:pt>
                <c:pt idx="16">
                  <c:v>53.09</c:v>
                </c:pt>
                <c:pt idx="17">
                  <c:v>53.33</c:v>
                </c:pt>
                <c:pt idx="18">
                  <c:v>53.29</c:v>
                </c:pt>
                <c:pt idx="19">
                  <c:v>52.19</c:v>
                </c:pt>
                <c:pt idx="20">
                  <c:v>51.58</c:v>
                </c:pt>
                <c:pt idx="21">
                  <c:v>50.06</c:v>
                </c:pt>
                <c:pt idx="22">
                  <c:v>49.59</c:v>
                </c:pt>
                <c:pt idx="23">
                  <c:v>50.87</c:v>
                </c:pt>
                <c:pt idx="24">
                  <c:v>50.94</c:v>
                </c:pt>
                <c:pt idx="25">
                  <c:v>50.34</c:v>
                </c:pt>
                <c:pt idx="26">
                  <c:v>49.59</c:v>
                </c:pt>
                <c:pt idx="27">
                  <c:v>50</c:v>
                </c:pt>
                <c:pt idx="28">
                  <c:v>51.13</c:v>
                </c:pt>
                <c:pt idx="29">
                  <c:v>51.41</c:v>
                </c:pt>
                <c:pt idx="30">
                  <c:v>52.03</c:v>
                </c:pt>
                <c:pt idx="31">
                  <c:v>52.1</c:v>
                </c:pt>
                <c:pt idx="32">
                  <c:v>53.31</c:v>
                </c:pt>
                <c:pt idx="33">
                  <c:v>53.77</c:v>
                </c:pt>
                <c:pt idx="34">
                  <c:v>53.36</c:v>
                </c:pt>
                <c:pt idx="35">
                  <c:v>51.36</c:v>
                </c:pt>
                <c:pt idx="36">
                  <c:v>49.78</c:v>
                </c:pt>
                <c:pt idx="37">
                  <c:v>48.67</c:v>
                </c:pt>
                <c:pt idx="38">
                  <c:v>47.17</c:v>
                </c:pt>
                <c:pt idx="39">
                  <c:v>44.83</c:v>
                </c:pt>
                <c:pt idx="40">
                  <c:v>46.78</c:v>
                </c:pt>
                <c:pt idx="41">
                  <c:v>47.27</c:v>
                </c:pt>
                <c:pt idx="42">
                  <c:v>46.78</c:v>
                </c:pt>
                <c:pt idx="43">
                  <c:v>45.9</c:v>
                </c:pt>
                <c:pt idx="44">
                  <c:v>41.14</c:v>
                </c:pt>
                <c:pt idx="45">
                  <c:v>31.05</c:v>
                </c:pt>
                <c:pt idx="46">
                  <c:v>34.47</c:v>
                </c:pt>
                <c:pt idx="47">
                  <c:v>33.130000000000003</c:v>
                </c:pt>
                <c:pt idx="48">
                  <c:v>31.56</c:v>
                </c:pt>
                <c:pt idx="49">
                  <c:v>31.72</c:v>
                </c:pt>
                <c:pt idx="50">
                  <c:v>28.96</c:v>
                </c:pt>
                <c:pt idx="51">
                  <c:v>26.96</c:v>
                </c:pt>
                <c:pt idx="52">
                  <c:v>20.48</c:v>
                </c:pt>
                <c:pt idx="53">
                  <c:v>25.09</c:v>
                </c:pt>
                <c:pt idx="54">
                  <c:v>19.48</c:v>
                </c:pt>
                <c:pt idx="55">
                  <c:v>23.33</c:v>
                </c:pt>
                <c:pt idx="56">
                  <c:v>21.03</c:v>
                </c:pt>
                <c:pt idx="57">
                  <c:v>20.75</c:v>
                </c:pt>
                <c:pt idx="58">
                  <c:v>16.600000000000001</c:v>
                </c:pt>
                <c:pt idx="59">
                  <c:v>15.48</c:v>
                </c:pt>
                <c:pt idx="60">
                  <c:v>14.1</c:v>
                </c:pt>
                <c:pt idx="61">
                  <c:v>20.51</c:v>
                </c:pt>
                <c:pt idx="62">
                  <c:v>20.28</c:v>
                </c:pt>
                <c:pt idx="63">
                  <c:v>25.18</c:v>
                </c:pt>
                <c:pt idx="64">
                  <c:v>28.36</c:v>
                </c:pt>
                <c:pt idx="65">
                  <c:v>26.21</c:v>
                </c:pt>
                <c:pt idx="66">
                  <c:v>23.54</c:v>
                </c:pt>
                <c:pt idx="67">
                  <c:v>24.97</c:v>
                </c:pt>
                <c:pt idx="68">
                  <c:v>22.9</c:v>
                </c:pt>
                <c:pt idx="69">
                  <c:v>22.36</c:v>
                </c:pt>
                <c:pt idx="70">
                  <c:v>20.149999999999999</c:v>
                </c:pt>
                <c:pt idx="71">
                  <c:v>19.96</c:v>
                </c:pt>
                <c:pt idx="72">
                  <c:v>19.82</c:v>
                </c:pt>
                <c:pt idx="73">
                  <c:v>18.309999999999999</c:v>
                </c:pt>
                <c:pt idx="74">
                  <c:v>-36.979999999999997</c:v>
                </c:pt>
                <c:pt idx="75">
                  <c:v>8.91</c:v>
                </c:pt>
                <c:pt idx="76">
                  <c:v>13.64</c:v>
                </c:pt>
                <c:pt idx="77">
                  <c:v>15.06</c:v>
                </c:pt>
                <c:pt idx="78">
                  <c:v>15.99</c:v>
                </c:pt>
                <c:pt idx="79">
                  <c:v>12.17</c:v>
                </c:pt>
                <c:pt idx="80">
                  <c:v>12.4</c:v>
                </c:pt>
                <c:pt idx="81">
                  <c:v>15.04</c:v>
                </c:pt>
                <c:pt idx="82">
                  <c:v>19.23</c:v>
                </c:pt>
                <c:pt idx="83">
                  <c:v>19.72</c:v>
                </c:pt>
                <c:pt idx="84">
                  <c:v>20.47</c:v>
                </c:pt>
                <c:pt idx="85">
                  <c:v>24.56</c:v>
                </c:pt>
                <c:pt idx="86">
                  <c:v>23.88</c:v>
                </c:pt>
                <c:pt idx="87">
                  <c:v>23.68</c:v>
                </c:pt>
                <c:pt idx="88">
                  <c:v>24.73</c:v>
                </c:pt>
                <c:pt idx="89">
                  <c:v>24.02</c:v>
                </c:pt>
                <c:pt idx="90">
                  <c:v>25.76</c:v>
                </c:pt>
                <c:pt idx="91">
                  <c:v>25.37</c:v>
                </c:pt>
                <c:pt idx="92">
                  <c:v>27.4</c:v>
                </c:pt>
                <c:pt idx="93">
                  <c:v>29.44</c:v>
                </c:pt>
                <c:pt idx="94">
                  <c:v>31.83</c:v>
                </c:pt>
                <c:pt idx="95">
                  <c:v>32.299999999999997</c:v>
                </c:pt>
                <c:pt idx="96">
                  <c:v>33.56</c:v>
                </c:pt>
                <c:pt idx="97">
                  <c:v>34.299999999999997</c:v>
                </c:pt>
                <c:pt idx="98">
                  <c:v>33.49</c:v>
                </c:pt>
                <c:pt idx="99">
                  <c:v>34.700000000000003</c:v>
                </c:pt>
                <c:pt idx="100">
                  <c:v>32.799999999999997</c:v>
                </c:pt>
                <c:pt idx="101">
                  <c:v>33.67</c:v>
                </c:pt>
                <c:pt idx="102">
                  <c:v>35.57</c:v>
                </c:pt>
                <c:pt idx="103">
                  <c:v>35.49</c:v>
                </c:pt>
                <c:pt idx="104">
                  <c:v>36.880000000000003</c:v>
                </c:pt>
                <c:pt idx="105">
                  <c:v>37.33</c:v>
                </c:pt>
                <c:pt idx="106">
                  <c:v>37.42</c:v>
                </c:pt>
                <c:pt idx="107">
                  <c:v>39.49</c:v>
                </c:pt>
                <c:pt idx="108">
                  <c:v>38.17</c:v>
                </c:pt>
                <c:pt idx="109">
                  <c:v>38.979999999999997</c:v>
                </c:pt>
                <c:pt idx="110">
                  <c:v>39.54</c:v>
                </c:pt>
                <c:pt idx="111">
                  <c:v>36.43</c:v>
                </c:pt>
                <c:pt idx="112">
                  <c:v>36.24</c:v>
                </c:pt>
                <c:pt idx="113">
                  <c:v>37.07</c:v>
                </c:pt>
                <c:pt idx="114">
                  <c:v>38.26</c:v>
                </c:pt>
                <c:pt idx="115">
                  <c:v>37.909999999999997</c:v>
                </c:pt>
                <c:pt idx="116">
                  <c:v>38.79</c:v>
                </c:pt>
                <c:pt idx="117">
                  <c:v>39.72</c:v>
                </c:pt>
                <c:pt idx="118">
                  <c:v>40.6</c:v>
                </c:pt>
                <c:pt idx="119">
                  <c:v>40.4</c:v>
                </c:pt>
                <c:pt idx="120">
                  <c:v>37.909999999999997</c:v>
                </c:pt>
                <c:pt idx="121">
                  <c:v>38.659999999999997</c:v>
                </c:pt>
                <c:pt idx="122">
                  <c:v>38.53</c:v>
                </c:pt>
                <c:pt idx="123">
                  <c:v>39.67</c:v>
                </c:pt>
                <c:pt idx="124">
                  <c:v>39.270000000000003</c:v>
                </c:pt>
                <c:pt idx="125">
                  <c:v>39.880000000000003</c:v>
                </c:pt>
                <c:pt idx="126">
                  <c:v>40.57</c:v>
                </c:pt>
                <c:pt idx="127">
                  <c:v>40.51</c:v>
                </c:pt>
                <c:pt idx="128">
                  <c:v>40.590000000000003</c:v>
                </c:pt>
                <c:pt idx="129">
                  <c:v>40.909999999999997</c:v>
                </c:pt>
                <c:pt idx="130">
                  <c:v>39.64</c:v>
                </c:pt>
                <c:pt idx="131">
                  <c:v>40.56</c:v>
                </c:pt>
                <c:pt idx="132">
                  <c:v>40.06</c:v>
                </c:pt>
                <c:pt idx="133">
                  <c:v>40.299999999999997</c:v>
                </c:pt>
                <c:pt idx="134">
                  <c:v>41.2</c:v>
                </c:pt>
                <c:pt idx="135">
                  <c:v>40.74</c:v>
                </c:pt>
                <c:pt idx="136">
                  <c:v>40.549999999999997</c:v>
                </c:pt>
                <c:pt idx="137">
                  <c:v>40.83</c:v>
                </c:pt>
                <c:pt idx="138">
                  <c:v>41.76</c:v>
                </c:pt>
                <c:pt idx="139">
                  <c:v>41.88</c:v>
                </c:pt>
                <c:pt idx="140">
                  <c:v>40.99</c:v>
                </c:pt>
                <c:pt idx="141">
                  <c:v>41.23</c:v>
                </c:pt>
                <c:pt idx="142">
                  <c:v>41.46</c:v>
                </c:pt>
                <c:pt idx="143">
                  <c:v>40.89</c:v>
                </c:pt>
                <c:pt idx="144">
                  <c:v>41.13</c:v>
                </c:pt>
                <c:pt idx="145">
                  <c:v>39.85</c:v>
                </c:pt>
                <c:pt idx="146">
                  <c:v>40.1</c:v>
                </c:pt>
                <c:pt idx="147">
                  <c:v>40.83</c:v>
                </c:pt>
                <c:pt idx="148">
                  <c:v>41.67</c:v>
                </c:pt>
                <c:pt idx="149">
                  <c:v>42.25</c:v>
                </c:pt>
                <c:pt idx="150">
                  <c:v>41.93</c:v>
                </c:pt>
                <c:pt idx="151">
                  <c:v>41.16</c:v>
                </c:pt>
                <c:pt idx="152">
                  <c:v>41.94</c:v>
                </c:pt>
                <c:pt idx="153">
                  <c:v>41.53</c:v>
                </c:pt>
                <c:pt idx="154">
                  <c:v>42.6</c:v>
                </c:pt>
                <c:pt idx="155">
                  <c:v>42.26</c:v>
                </c:pt>
                <c:pt idx="156">
                  <c:v>42.05</c:v>
                </c:pt>
                <c:pt idx="157">
                  <c:v>42.89</c:v>
                </c:pt>
                <c:pt idx="158">
                  <c:v>42.89</c:v>
                </c:pt>
                <c:pt idx="159">
                  <c:v>42.91</c:v>
                </c:pt>
                <c:pt idx="160">
                  <c:v>42.62</c:v>
                </c:pt>
                <c:pt idx="161">
                  <c:v>42.32</c:v>
                </c:pt>
                <c:pt idx="162">
                  <c:v>42.44</c:v>
                </c:pt>
                <c:pt idx="163">
                  <c:v>43.17</c:v>
                </c:pt>
                <c:pt idx="164">
                  <c:v>43.21</c:v>
                </c:pt>
                <c:pt idx="165">
                  <c:v>42.88</c:v>
                </c:pt>
                <c:pt idx="166">
                  <c:v>42.96</c:v>
                </c:pt>
                <c:pt idx="167">
                  <c:v>42.61</c:v>
                </c:pt>
                <c:pt idx="168">
                  <c:v>42.76</c:v>
                </c:pt>
                <c:pt idx="169">
                  <c:v>42.76</c:v>
                </c:pt>
                <c:pt idx="170">
                  <c:v>41.39</c:v>
                </c:pt>
                <c:pt idx="171">
                  <c:v>39.69</c:v>
                </c:pt>
                <c:pt idx="172">
                  <c:v>36.869999999999997</c:v>
                </c:pt>
                <c:pt idx="173">
                  <c:v>38.049999999999997</c:v>
                </c:pt>
                <c:pt idx="174">
                  <c:v>37.25</c:v>
                </c:pt>
                <c:pt idx="175">
                  <c:v>37.33</c:v>
                </c:pt>
                <c:pt idx="176">
                  <c:v>37.229999999999997</c:v>
                </c:pt>
                <c:pt idx="177">
                  <c:v>38.29</c:v>
                </c:pt>
                <c:pt idx="178">
                  <c:v>40.17</c:v>
                </c:pt>
                <c:pt idx="179">
                  <c:v>40.99</c:v>
                </c:pt>
                <c:pt idx="180">
                  <c:v>41.09</c:v>
                </c:pt>
                <c:pt idx="181">
                  <c:v>39.26</c:v>
                </c:pt>
                <c:pt idx="182">
                  <c:v>39.549999999999997</c:v>
                </c:pt>
                <c:pt idx="183">
                  <c:v>39.92</c:v>
                </c:pt>
                <c:pt idx="184">
                  <c:v>40.11</c:v>
                </c:pt>
                <c:pt idx="185">
                  <c:v>40.06</c:v>
                </c:pt>
                <c:pt idx="186">
                  <c:v>40.47</c:v>
                </c:pt>
                <c:pt idx="187">
                  <c:v>39.03</c:v>
                </c:pt>
                <c:pt idx="188">
                  <c:v>40.049999999999997</c:v>
                </c:pt>
                <c:pt idx="189">
                  <c:v>38.51</c:v>
                </c:pt>
                <c:pt idx="190">
                  <c:v>36.9</c:v>
                </c:pt>
                <c:pt idx="191">
                  <c:v>39.119999999999997</c:v>
                </c:pt>
                <c:pt idx="192">
                  <c:v>40.520000000000003</c:v>
                </c:pt>
                <c:pt idx="193">
                  <c:v>39.82</c:v>
                </c:pt>
                <c:pt idx="194">
                  <c:v>41.04</c:v>
                </c:pt>
                <c:pt idx="195">
                  <c:v>40.44</c:v>
                </c:pt>
                <c:pt idx="196">
                  <c:v>39.22</c:v>
                </c:pt>
                <c:pt idx="197">
                  <c:v>40.03</c:v>
                </c:pt>
                <c:pt idx="198">
                  <c:v>40.86</c:v>
                </c:pt>
                <c:pt idx="199">
                  <c:v>40.840000000000003</c:v>
                </c:pt>
                <c:pt idx="200">
                  <c:v>40.700000000000003</c:v>
                </c:pt>
                <c:pt idx="201">
                  <c:v>40.69</c:v>
                </c:pt>
                <c:pt idx="202">
                  <c:v>41.37</c:v>
                </c:pt>
                <c:pt idx="203">
                  <c:v>39.880000000000003</c:v>
                </c:pt>
                <c:pt idx="204">
                  <c:v>40.46</c:v>
                </c:pt>
                <c:pt idx="205">
                  <c:v>39.729999999999997</c:v>
                </c:pt>
                <c:pt idx="206">
                  <c:v>38.39</c:v>
                </c:pt>
                <c:pt idx="207">
                  <c:v>39.340000000000003</c:v>
                </c:pt>
                <c:pt idx="208">
                  <c:v>37.270000000000003</c:v>
                </c:pt>
                <c:pt idx="209">
                  <c:v>35.94</c:v>
                </c:pt>
                <c:pt idx="210">
                  <c:v>35.64</c:v>
                </c:pt>
                <c:pt idx="211">
                  <c:v>36.6</c:v>
                </c:pt>
                <c:pt idx="212">
                  <c:v>37.44</c:v>
                </c:pt>
                <c:pt idx="213">
                  <c:v>38.97</c:v>
                </c:pt>
                <c:pt idx="214">
                  <c:v>38.56</c:v>
                </c:pt>
                <c:pt idx="215">
                  <c:v>36.97</c:v>
                </c:pt>
                <c:pt idx="216">
                  <c:v>40.049999999999997</c:v>
                </c:pt>
                <c:pt idx="217">
                  <c:v>41.18</c:v>
                </c:pt>
                <c:pt idx="218">
                  <c:v>41.23</c:v>
                </c:pt>
                <c:pt idx="219">
                  <c:v>40.9</c:v>
                </c:pt>
                <c:pt idx="220">
                  <c:v>39.93</c:v>
                </c:pt>
                <c:pt idx="221">
                  <c:v>41.14</c:v>
                </c:pt>
                <c:pt idx="222">
                  <c:v>41.24</c:v>
                </c:pt>
                <c:pt idx="223">
                  <c:v>41.64</c:v>
                </c:pt>
                <c:pt idx="224">
                  <c:v>41.57</c:v>
                </c:pt>
                <c:pt idx="225">
                  <c:v>41.99</c:v>
                </c:pt>
                <c:pt idx="226">
                  <c:v>42.91</c:v>
                </c:pt>
                <c:pt idx="227">
                  <c:v>44.71</c:v>
                </c:pt>
                <c:pt idx="228">
                  <c:v>45.58</c:v>
                </c:pt>
                <c:pt idx="229">
                  <c:v>45.2</c:v>
                </c:pt>
                <c:pt idx="230">
                  <c:v>44.54</c:v>
                </c:pt>
                <c:pt idx="231">
                  <c:v>45.23</c:v>
                </c:pt>
                <c:pt idx="232">
                  <c:v>45.65</c:v>
                </c:pt>
                <c:pt idx="233">
                  <c:v>46.23</c:v>
                </c:pt>
                <c:pt idx="234">
                  <c:v>45.72</c:v>
                </c:pt>
                <c:pt idx="235">
                  <c:v>45.64</c:v>
                </c:pt>
                <c:pt idx="236">
                  <c:v>45.48</c:v>
                </c:pt>
                <c:pt idx="237">
                  <c:v>46.76</c:v>
                </c:pt>
                <c:pt idx="238">
                  <c:v>46.59</c:v>
                </c:pt>
                <c:pt idx="239">
                  <c:v>47.02</c:v>
                </c:pt>
                <c:pt idx="240">
                  <c:v>47.58</c:v>
                </c:pt>
                <c:pt idx="241">
                  <c:v>47.86</c:v>
                </c:pt>
                <c:pt idx="242">
                  <c:v>48.34</c:v>
                </c:pt>
                <c:pt idx="243">
                  <c:v>49.04</c:v>
                </c:pt>
                <c:pt idx="244">
                  <c:v>47.79</c:v>
                </c:pt>
                <c:pt idx="245">
                  <c:v>47.02</c:v>
                </c:pt>
                <c:pt idx="246">
                  <c:v>47.94</c:v>
                </c:pt>
                <c:pt idx="247">
                  <c:v>48.18</c:v>
                </c:pt>
                <c:pt idx="248">
                  <c:v>47.5</c:v>
                </c:pt>
                <c:pt idx="249">
                  <c:v>47.85</c:v>
                </c:pt>
                <c:pt idx="250">
                  <c:v>48.24</c:v>
                </c:pt>
                <c:pt idx="251">
                  <c:v>48.35</c:v>
                </c:pt>
                <c:pt idx="252">
                  <c:v>47.47</c:v>
                </c:pt>
                <c:pt idx="253">
                  <c:v>49.78</c:v>
                </c:pt>
                <c:pt idx="254">
                  <c:v>50.45</c:v>
                </c:pt>
                <c:pt idx="255">
                  <c:v>50.63</c:v>
                </c:pt>
                <c:pt idx="256">
                  <c:v>52.14</c:v>
                </c:pt>
                <c:pt idx="257">
                  <c:v>52.15</c:v>
                </c:pt>
                <c:pt idx="258">
                  <c:v>53.08</c:v>
                </c:pt>
                <c:pt idx="259">
                  <c:v>52.81</c:v>
                </c:pt>
                <c:pt idx="260">
                  <c:v>53.47</c:v>
                </c:pt>
                <c:pt idx="261">
                  <c:v>52.25</c:v>
                </c:pt>
                <c:pt idx="262">
                  <c:v>52.87</c:v>
                </c:pt>
                <c:pt idx="263">
                  <c:v>53.16</c:v>
                </c:pt>
                <c:pt idx="264">
                  <c:v>53</c:v>
                </c:pt>
                <c:pt idx="265">
                  <c:v>52.28</c:v>
                </c:pt>
                <c:pt idx="266">
                  <c:v>52.78</c:v>
                </c:pt>
                <c:pt idx="267">
                  <c:v>52.61</c:v>
                </c:pt>
                <c:pt idx="268">
                  <c:v>52.81</c:v>
                </c:pt>
                <c:pt idx="269">
                  <c:v>52.26</c:v>
                </c:pt>
                <c:pt idx="270">
                  <c:v>52.16</c:v>
                </c:pt>
                <c:pt idx="271">
                  <c:v>53.55</c:v>
                </c:pt>
                <c:pt idx="272">
                  <c:v>54.77</c:v>
                </c:pt>
                <c:pt idx="273">
                  <c:v>55.67</c:v>
                </c:pt>
                <c:pt idx="274">
                  <c:v>56.19</c:v>
                </c:pt>
                <c:pt idx="275">
                  <c:v>56.8</c:v>
                </c:pt>
                <c:pt idx="276">
                  <c:v>57.95</c:v>
                </c:pt>
                <c:pt idx="277">
                  <c:v>58.34</c:v>
                </c:pt>
                <c:pt idx="278">
                  <c:v>58.69</c:v>
                </c:pt>
                <c:pt idx="279">
                  <c:v>58.22</c:v>
                </c:pt>
                <c:pt idx="280">
                  <c:v>59.5</c:v>
                </c:pt>
                <c:pt idx="281">
                  <c:v>60.07</c:v>
                </c:pt>
                <c:pt idx="282">
                  <c:v>61.09</c:v>
                </c:pt>
                <c:pt idx="283">
                  <c:v>60.4</c:v>
                </c:pt>
                <c:pt idx="284">
                  <c:v>59.12</c:v>
                </c:pt>
                <c:pt idx="285">
                  <c:v>61.67</c:v>
                </c:pt>
                <c:pt idx="286">
                  <c:v>61.66</c:v>
                </c:pt>
                <c:pt idx="287">
                  <c:v>63.21</c:v>
                </c:pt>
                <c:pt idx="288">
                  <c:v>63.43</c:v>
                </c:pt>
                <c:pt idx="289">
                  <c:v>61.55</c:v>
                </c:pt>
                <c:pt idx="290">
                  <c:v>60.54</c:v>
                </c:pt>
                <c:pt idx="291">
                  <c:v>59.7</c:v>
                </c:pt>
                <c:pt idx="292">
                  <c:v>61.33</c:v>
                </c:pt>
                <c:pt idx="293">
                  <c:v>63.81</c:v>
                </c:pt>
                <c:pt idx="294">
                  <c:v>66.08</c:v>
                </c:pt>
                <c:pt idx="295">
                  <c:v>65.03</c:v>
                </c:pt>
                <c:pt idx="296">
                  <c:v>64.02</c:v>
                </c:pt>
                <c:pt idx="297">
                  <c:v>64.45</c:v>
                </c:pt>
                <c:pt idx="298">
                  <c:v>66.02</c:v>
                </c:pt>
                <c:pt idx="299">
                  <c:v>65.59</c:v>
                </c:pt>
                <c:pt idx="300">
                  <c:v>65.36</c:v>
                </c:pt>
                <c:pt idx="301">
                  <c:v>64.819999999999993</c:v>
                </c:pt>
                <c:pt idx="302">
                  <c:v>64.55</c:v>
                </c:pt>
                <c:pt idx="303">
                  <c:v>59.95</c:v>
                </c:pt>
                <c:pt idx="304">
                  <c:v>61.43</c:v>
                </c:pt>
                <c:pt idx="305">
                  <c:v>61.48</c:v>
                </c:pt>
                <c:pt idx="306">
                  <c:v>57.75</c:v>
                </c:pt>
                <c:pt idx="307">
                  <c:v>61.12</c:v>
                </c:pt>
                <c:pt idx="308">
                  <c:v>58.47</c:v>
                </c:pt>
                <c:pt idx="309">
                  <c:v>60.93</c:v>
                </c:pt>
                <c:pt idx="310">
                  <c:v>61.49</c:v>
                </c:pt>
                <c:pt idx="311">
                  <c:v>60.55</c:v>
                </c:pt>
                <c:pt idx="312">
                  <c:v>59.19</c:v>
                </c:pt>
                <c:pt idx="313">
                  <c:v>61.41</c:v>
                </c:pt>
                <c:pt idx="314">
                  <c:v>58.73</c:v>
                </c:pt>
                <c:pt idx="315">
                  <c:v>59.34</c:v>
                </c:pt>
                <c:pt idx="316">
                  <c:v>59.77</c:v>
                </c:pt>
                <c:pt idx="317">
                  <c:v>59.61</c:v>
                </c:pt>
                <c:pt idx="318">
                  <c:v>59.29</c:v>
                </c:pt>
                <c:pt idx="319">
                  <c:v>59.7</c:v>
                </c:pt>
                <c:pt idx="320">
                  <c:v>60.2</c:v>
                </c:pt>
                <c:pt idx="321">
                  <c:v>63.15</c:v>
                </c:pt>
                <c:pt idx="322">
                  <c:v>63.42</c:v>
                </c:pt>
                <c:pt idx="323">
                  <c:v>63.16</c:v>
                </c:pt>
                <c:pt idx="324">
                  <c:v>63.33</c:v>
                </c:pt>
                <c:pt idx="325">
                  <c:v>62.61</c:v>
                </c:pt>
                <c:pt idx="326">
                  <c:v>61.34</c:v>
                </c:pt>
                <c:pt idx="327">
                  <c:v>61.45</c:v>
                </c:pt>
                <c:pt idx="328">
                  <c:v>62.18</c:v>
                </c:pt>
                <c:pt idx="329">
                  <c:v>62.02</c:v>
                </c:pt>
                <c:pt idx="330">
                  <c:v>63.03</c:v>
                </c:pt>
                <c:pt idx="331">
                  <c:v>63.81</c:v>
                </c:pt>
                <c:pt idx="332">
                  <c:v>65</c:v>
                </c:pt>
                <c:pt idx="333">
                  <c:v>63.5</c:v>
                </c:pt>
                <c:pt idx="334">
                  <c:v>64.459999999999994</c:v>
                </c:pt>
                <c:pt idx="335">
                  <c:v>65.72</c:v>
                </c:pt>
                <c:pt idx="336">
                  <c:v>65.63</c:v>
                </c:pt>
                <c:pt idx="337">
                  <c:v>64.73</c:v>
                </c:pt>
                <c:pt idx="338">
                  <c:v>64.959999999999994</c:v>
                </c:pt>
                <c:pt idx="339">
                  <c:v>64.92</c:v>
                </c:pt>
                <c:pt idx="340">
                  <c:v>65.31</c:v>
                </c:pt>
                <c:pt idx="341">
                  <c:v>65.959999999999994</c:v>
                </c:pt>
                <c:pt idx="342">
                  <c:v>63.82</c:v>
                </c:pt>
                <c:pt idx="343">
                  <c:v>65.319999999999993</c:v>
                </c:pt>
                <c:pt idx="344">
                  <c:v>66.239999999999995</c:v>
                </c:pt>
                <c:pt idx="345">
                  <c:v>65.489999999999995</c:v>
                </c:pt>
                <c:pt idx="346">
                  <c:v>63.28</c:v>
                </c:pt>
                <c:pt idx="347">
                  <c:v>61.95</c:v>
                </c:pt>
                <c:pt idx="348">
                  <c:v>63.61</c:v>
                </c:pt>
                <c:pt idx="349">
                  <c:v>66.13</c:v>
                </c:pt>
                <c:pt idx="350">
                  <c:v>66.27</c:v>
                </c:pt>
                <c:pt idx="351">
                  <c:v>66.41</c:v>
                </c:pt>
                <c:pt idx="352">
                  <c:v>66.87</c:v>
                </c:pt>
                <c:pt idx="353">
                  <c:v>66.31</c:v>
                </c:pt>
                <c:pt idx="354">
                  <c:v>67.8</c:v>
                </c:pt>
                <c:pt idx="355">
                  <c:v>68.790000000000006</c:v>
                </c:pt>
                <c:pt idx="356">
                  <c:v>68.81</c:v>
                </c:pt>
                <c:pt idx="357">
                  <c:v>69.569999999999993</c:v>
                </c:pt>
                <c:pt idx="358">
                  <c:v>69.209999999999994</c:v>
                </c:pt>
                <c:pt idx="359">
                  <c:v>70.11</c:v>
                </c:pt>
                <c:pt idx="360">
                  <c:v>69.900000000000006</c:v>
                </c:pt>
                <c:pt idx="361">
                  <c:v>70.34</c:v>
                </c:pt>
                <c:pt idx="362">
                  <c:v>71</c:v>
                </c:pt>
                <c:pt idx="363">
                  <c:v>70.94</c:v>
                </c:pt>
                <c:pt idx="364">
                  <c:v>72.06</c:v>
                </c:pt>
                <c:pt idx="365">
                  <c:v>72.03</c:v>
                </c:pt>
                <c:pt idx="366">
                  <c:v>71.06</c:v>
                </c:pt>
                <c:pt idx="367">
                  <c:v>71.64</c:v>
                </c:pt>
                <c:pt idx="368">
                  <c:v>73.64</c:v>
                </c:pt>
                <c:pt idx="369">
                  <c:v>73.150000000000006</c:v>
                </c:pt>
                <c:pt idx="370">
                  <c:v>73.11</c:v>
                </c:pt>
                <c:pt idx="371">
                  <c:v>73.31</c:v>
                </c:pt>
                <c:pt idx="372">
                  <c:v>74.209999999999994</c:v>
                </c:pt>
                <c:pt idx="373">
                  <c:v>72.98</c:v>
                </c:pt>
                <c:pt idx="374">
                  <c:v>73.14</c:v>
                </c:pt>
                <c:pt idx="375">
                  <c:v>73.52</c:v>
                </c:pt>
                <c:pt idx="376">
                  <c:v>75.33</c:v>
                </c:pt>
                <c:pt idx="377">
                  <c:v>75.37</c:v>
                </c:pt>
                <c:pt idx="378">
                  <c:v>73.62</c:v>
                </c:pt>
                <c:pt idx="379">
                  <c:v>72.22</c:v>
                </c:pt>
                <c:pt idx="380">
                  <c:v>72.98</c:v>
                </c:pt>
                <c:pt idx="381">
                  <c:v>74.56</c:v>
                </c:pt>
                <c:pt idx="382">
                  <c:v>74.209999999999994</c:v>
                </c:pt>
                <c:pt idx="383">
                  <c:v>75.239999999999995</c:v>
                </c:pt>
                <c:pt idx="384">
                  <c:v>73.06</c:v>
                </c:pt>
                <c:pt idx="385">
                  <c:v>71.67</c:v>
                </c:pt>
                <c:pt idx="386">
                  <c:v>71.760000000000005</c:v>
                </c:pt>
                <c:pt idx="387">
                  <c:v>66.45</c:v>
                </c:pt>
                <c:pt idx="388">
                  <c:v>67.319999999999993</c:v>
                </c:pt>
                <c:pt idx="389">
                  <c:v>70.260000000000005</c:v>
                </c:pt>
                <c:pt idx="390">
                  <c:v>72.150000000000006</c:v>
                </c:pt>
                <c:pt idx="391">
                  <c:v>72.239999999999995</c:v>
                </c:pt>
                <c:pt idx="392">
                  <c:v>72.150000000000006</c:v>
                </c:pt>
                <c:pt idx="393">
                  <c:v>71.680000000000007</c:v>
                </c:pt>
                <c:pt idx="394">
                  <c:v>72.37</c:v>
                </c:pt>
                <c:pt idx="395">
                  <c:v>73.62</c:v>
                </c:pt>
                <c:pt idx="396">
                  <c:v>73.930000000000007</c:v>
                </c:pt>
                <c:pt idx="397">
                  <c:v>71.31</c:v>
                </c:pt>
                <c:pt idx="398">
                  <c:v>70.64</c:v>
                </c:pt>
                <c:pt idx="399">
                  <c:v>68.19</c:v>
                </c:pt>
                <c:pt idx="400">
                  <c:v>69.099999999999994</c:v>
                </c:pt>
                <c:pt idx="401">
                  <c:v>68.260000000000005</c:v>
                </c:pt>
                <c:pt idx="402">
                  <c:v>66.56</c:v>
                </c:pt>
                <c:pt idx="403">
                  <c:v>68.33</c:v>
                </c:pt>
                <c:pt idx="404">
                  <c:v>69.3</c:v>
                </c:pt>
                <c:pt idx="405">
                  <c:v>69.12</c:v>
                </c:pt>
                <c:pt idx="406">
                  <c:v>68.36</c:v>
                </c:pt>
                <c:pt idx="407">
                  <c:v>67.44</c:v>
                </c:pt>
                <c:pt idx="408">
                  <c:v>66.5</c:v>
                </c:pt>
                <c:pt idx="409">
                  <c:v>65.36</c:v>
                </c:pt>
                <c:pt idx="410">
                  <c:v>63.69</c:v>
                </c:pt>
                <c:pt idx="411">
                  <c:v>62.25</c:v>
                </c:pt>
                <c:pt idx="412">
                  <c:v>65.650000000000006</c:v>
                </c:pt>
                <c:pt idx="413">
                  <c:v>67.5</c:v>
                </c:pt>
                <c:pt idx="414">
                  <c:v>68.540000000000006</c:v>
                </c:pt>
                <c:pt idx="415">
                  <c:v>67.42</c:v>
                </c:pt>
                <c:pt idx="416">
                  <c:v>68.84</c:v>
                </c:pt>
                <c:pt idx="417">
                  <c:v>69.28</c:v>
                </c:pt>
                <c:pt idx="418">
                  <c:v>68.430000000000007</c:v>
                </c:pt>
                <c:pt idx="419">
                  <c:v>68.63</c:v>
                </c:pt>
                <c:pt idx="420">
                  <c:v>70.069999999999993</c:v>
                </c:pt>
                <c:pt idx="421">
                  <c:v>69.34</c:v>
                </c:pt>
                <c:pt idx="422">
                  <c:v>68.489999999999995</c:v>
                </c:pt>
                <c:pt idx="423">
                  <c:v>69.36</c:v>
                </c:pt>
                <c:pt idx="424">
                  <c:v>68.260000000000005</c:v>
                </c:pt>
                <c:pt idx="425">
                  <c:v>69.819999999999993</c:v>
                </c:pt>
                <c:pt idx="426">
                  <c:v>70.540000000000006</c:v>
                </c:pt>
                <c:pt idx="427">
                  <c:v>70.53</c:v>
                </c:pt>
                <c:pt idx="428">
                  <c:v>72.59</c:v>
                </c:pt>
                <c:pt idx="429">
                  <c:v>72.69</c:v>
                </c:pt>
                <c:pt idx="430">
                  <c:v>72.09</c:v>
                </c:pt>
                <c:pt idx="431">
                  <c:v>70.41</c:v>
                </c:pt>
                <c:pt idx="432">
                  <c:v>70.510000000000005</c:v>
                </c:pt>
                <c:pt idx="433">
                  <c:v>72.37</c:v>
                </c:pt>
                <c:pt idx="434">
                  <c:v>73.430000000000007</c:v>
                </c:pt>
                <c:pt idx="435">
                  <c:v>74.180000000000007</c:v>
                </c:pt>
                <c:pt idx="436">
                  <c:v>75.540000000000006</c:v>
                </c:pt>
                <c:pt idx="437">
                  <c:v>75.44</c:v>
                </c:pt>
                <c:pt idx="438">
                  <c:v>75.06</c:v>
                </c:pt>
                <c:pt idx="439">
                  <c:v>75.22</c:v>
                </c:pt>
                <c:pt idx="440">
                  <c:v>76.010000000000005</c:v>
                </c:pt>
                <c:pt idx="441">
                  <c:v>77.680000000000007</c:v>
                </c:pt>
                <c:pt idx="442">
                  <c:v>79.17</c:v>
                </c:pt>
                <c:pt idx="443">
                  <c:v>77.66</c:v>
                </c:pt>
                <c:pt idx="444">
                  <c:v>78.459999999999994</c:v>
                </c:pt>
                <c:pt idx="445">
                  <c:v>79.55</c:v>
                </c:pt>
                <c:pt idx="446">
                  <c:v>80.64</c:v>
                </c:pt>
                <c:pt idx="447">
                  <c:v>80.75</c:v>
                </c:pt>
                <c:pt idx="448">
                  <c:v>80.67</c:v>
                </c:pt>
                <c:pt idx="449">
                  <c:v>81.430000000000007</c:v>
                </c:pt>
                <c:pt idx="450">
                  <c:v>82.39</c:v>
                </c:pt>
                <c:pt idx="451">
                  <c:v>82.62</c:v>
                </c:pt>
                <c:pt idx="452">
                  <c:v>83.19</c:v>
                </c:pt>
                <c:pt idx="453">
                  <c:v>84.4</c:v>
                </c:pt>
                <c:pt idx="454">
                  <c:v>82.64</c:v>
                </c:pt>
                <c:pt idx="455">
                  <c:v>84.53</c:v>
                </c:pt>
                <c:pt idx="456">
                  <c:v>84.64</c:v>
                </c:pt>
                <c:pt idx="457">
                  <c:v>85.64</c:v>
                </c:pt>
                <c:pt idx="458">
                  <c:v>82.66</c:v>
                </c:pt>
                <c:pt idx="459">
                  <c:v>82.78</c:v>
                </c:pt>
                <c:pt idx="460">
                  <c:v>83.5</c:v>
                </c:pt>
                <c:pt idx="461">
                  <c:v>84.08</c:v>
                </c:pt>
                <c:pt idx="462">
                  <c:v>83.91</c:v>
                </c:pt>
                <c:pt idx="463">
                  <c:v>80.819999999999993</c:v>
                </c:pt>
                <c:pt idx="464">
                  <c:v>78.88</c:v>
                </c:pt>
                <c:pt idx="465">
                  <c:v>81.25</c:v>
                </c:pt>
                <c:pt idx="466">
                  <c:v>81.96</c:v>
                </c:pt>
                <c:pt idx="467">
                  <c:v>84.12</c:v>
                </c:pt>
                <c:pt idx="468">
                  <c:v>81.23</c:v>
                </c:pt>
                <c:pt idx="469">
                  <c:v>81.47</c:v>
                </c:pt>
                <c:pt idx="470">
                  <c:v>80.87</c:v>
                </c:pt>
                <c:pt idx="471">
                  <c:v>80.849999999999994</c:v>
                </c:pt>
                <c:pt idx="472">
                  <c:v>80.760000000000005</c:v>
                </c:pt>
                <c:pt idx="473">
                  <c:v>78.319999999999993</c:v>
                </c:pt>
                <c:pt idx="474">
                  <c:v>78.92</c:v>
                </c:pt>
                <c:pt idx="475">
                  <c:v>76.11</c:v>
                </c:pt>
                <c:pt idx="476">
                  <c:v>76.739999999999995</c:v>
                </c:pt>
                <c:pt idx="477">
                  <c:v>78.319999999999993</c:v>
                </c:pt>
                <c:pt idx="478">
                  <c:v>78.319999999999993</c:v>
                </c:pt>
                <c:pt idx="479">
                  <c:v>69.88</c:v>
                </c:pt>
                <c:pt idx="480">
                  <c:v>66.14</c:v>
                </c:pt>
                <c:pt idx="481">
                  <c:v>65.44</c:v>
                </c:pt>
                <c:pt idx="482">
                  <c:v>66.599999999999994</c:v>
                </c:pt>
                <c:pt idx="483">
                  <c:v>66.39</c:v>
                </c:pt>
                <c:pt idx="484">
                  <c:v>69.62</c:v>
                </c:pt>
                <c:pt idx="485">
                  <c:v>71.94</c:v>
                </c:pt>
                <c:pt idx="486">
                  <c:v>72.430000000000007</c:v>
                </c:pt>
                <c:pt idx="487">
                  <c:v>70.87</c:v>
                </c:pt>
                <c:pt idx="488">
                  <c:v>71.709999999999994</c:v>
                </c:pt>
                <c:pt idx="489">
                  <c:v>71.19</c:v>
                </c:pt>
                <c:pt idx="490">
                  <c:v>70.569999999999993</c:v>
                </c:pt>
                <c:pt idx="491">
                  <c:v>70.89</c:v>
                </c:pt>
                <c:pt idx="492">
                  <c:v>72.34</c:v>
                </c:pt>
                <c:pt idx="493">
                  <c:v>70.930000000000007</c:v>
                </c:pt>
                <c:pt idx="494">
                  <c:v>68.69</c:v>
                </c:pt>
                <c:pt idx="495">
                  <c:v>71.099999999999994</c:v>
                </c:pt>
                <c:pt idx="496">
                  <c:v>72.819999999999993</c:v>
                </c:pt>
                <c:pt idx="497">
                  <c:v>73.89</c:v>
                </c:pt>
                <c:pt idx="498">
                  <c:v>75.489999999999995</c:v>
                </c:pt>
                <c:pt idx="499">
                  <c:v>76.010000000000005</c:v>
                </c:pt>
                <c:pt idx="500">
                  <c:v>76.58</c:v>
                </c:pt>
                <c:pt idx="501">
                  <c:v>76.83</c:v>
                </c:pt>
                <c:pt idx="502">
                  <c:v>75.33</c:v>
                </c:pt>
                <c:pt idx="503">
                  <c:v>75.989999999999995</c:v>
                </c:pt>
                <c:pt idx="504">
                  <c:v>77</c:v>
                </c:pt>
                <c:pt idx="505">
                  <c:v>77.83</c:v>
                </c:pt>
                <c:pt idx="506">
                  <c:v>79.47</c:v>
                </c:pt>
                <c:pt idx="507">
                  <c:v>79</c:v>
                </c:pt>
                <c:pt idx="508">
                  <c:v>78.11</c:v>
                </c:pt>
                <c:pt idx="509">
                  <c:v>81.17</c:v>
                </c:pt>
                <c:pt idx="510">
                  <c:v>82.51</c:v>
                </c:pt>
                <c:pt idx="511">
                  <c:v>81.97</c:v>
                </c:pt>
                <c:pt idx="512">
                  <c:v>83.82</c:v>
                </c:pt>
                <c:pt idx="513">
                  <c:v>85.42</c:v>
                </c:pt>
                <c:pt idx="514">
                  <c:v>86.84</c:v>
                </c:pt>
                <c:pt idx="515">
                  <c:v>86.29</c:v>
                </c:pt>
                <c:pt idx="516">
                  <c:v>85.16</c:v>
                </c:pt>
                <c:pt idx="517">
                  <c:v>84.48</c:v>
                </c:pt>
                <c:pt idx="518">
                  <c:v>86.61</c:v>
                </c:pt>
                <c:pt idx="519">
                  <c:v>88.33</c:v>
                </c:pt>
                <c:pt idx="520">
                  <c:v>87.61</c:v>
                </c:pt>
                <c:pt idx="521">
                  <c:v>87.67</c:v>
                </c:pt>
                <c:pt idx="522">
                  <c:v>89.16</c:v>
                </c:pt>
                <c:pt idx="523">
                  <c:v>88.22</c:v>
                </c:pt>
                <c:pt idx="524">
                  <c:v>88.16</c:v>
                </c:pt>
                <c:pt idx="525">
                  <c:v>90.17</c:v>
                </c:pt>
                <c:pt idx="526">
                  <c:v>92.27</c:v>
                </c:pt>
                <c:pt idx="527">
                  <c:v>91.25</c:v>
                </c:pt>
                <c:pt idx="528">
                  <c:v>89.32</c:v>
                </c:pt>
                <c:pt idx="529">
                  <c:v>89.57</c:v>
                </c:pt>
                <c:pt idx="530">
                  <c:v>89.83</c:v>
                </c:pt>
                <c:pt idx="531">
                  <c:v>93.1</c:v>
                </c:pt>
                <c:pt idx="532">
                  <c:v>95.52</c:v>
                </c:pt>
                <c:pt idx="533">
                  <c:v>92.07</c:v>
                </c:pt>
                <c:pt idx="534">
                  <c:v>93.83</c:v>
                </c:pt>
                <c:pt idx="535">
                  <c:v>91.78</c:v>
                </c:pt>
                <c:pt idx="536">
                  <c:v>91.26</c:v>
                </c:pt>
                <c:pt idx="537">
                  <c:v>92.11</c:v>
                </c:pt>
                <c:pt idx="538">
                  <c:v>92.14</c:v>
                </c:pt>
                <c:pt idx="539">
                  <c:v>92.77</c:v>
                </c:pt>
                <c:pt idx="540">
                  <c:v>91.68</c:v>
                </c:pt>
                <c:pt idx="541">
                  <c:v>96.13</c:v>
                </c:pt>
                <c:pt idx="542">
                  <c:v>103.66</c:v>
                </c:pt>
                <c:pt idx="543">
                  <c:v>110.74</c:v>
                </c:pt>
                <c:pt idx="544">
                  <c:v>107.69</c:v>
                </c:pt>
                <c:pt idx="545">
                  <c:v>115.77</c:v>
                </c:pt>
                <c:pt idx="546">
                  <c:v>119.26</c:v>
                </c:pt>
                <c:pt idx="547">
                  <c:v>123.64</c:v>
                </c:pt>
                <c:pt idx="548">
                  <c:v>108.81</c:v>
                </c:pt>
                <c:pt idx="549">
                  <c:v>105.93</c:v>
                </c:pt>
                <c:pt idx="550">
                  <c:v>109.31</c:v>
                </c:pt>
                <c:pt idx="551">
                  <c:v>103.22</c:v>
                </c:pt>
                <c:pt idx="552">
                  <c:v>96.42</c:v>
                </c:pt>
                <c:pt idx="553">
                  <c:v>94.85</c:v>
                </c:pt>
                <c:pt idx="554">
                  <c:v>102.97</c:v>
                </c:pt>
                <c:pt idx="555">
                  <c:v>104.69</c:v>
                </c:pt>
                <c:pt idx="556">
                  <c:v>112.14</c:v>
                </c:pt>
                <c:pt idx="557">
                  <c:v>111.03</c:v>
                </c:pt>
                <c:pt idx="558">
                  <c:v>114.89</c:v>
                </c:pt>
                <c:pt idx="559">
                  <c:v>114.2</c:v>
                </c:pt>
                <c:pt idx="560">
                  <c:v>116.2</c:v>
                </c:pt>
                <c:pt idx="561">
                  <c:v>107.55</c:v>
                </c:pt>
                <c:pt idx="562">
                  <c:v>104.25</c:v>
                </c:pt>
                <c:pt idx="563">
                  <c:v>107.81</c:v>
                </c:pt>
                <c:pt idx="564">
                  <c:v>100.53</c:v>
                </c:pt>
                <c:pt idx="565">
                  <c:v>99.32</c:v>
                </c:pt>
                <c:pt idx="566">
                  <c:v>103.29</c:v>
                </c:pt>
                <c:pt idx="567">
                  <c:v>101.98</c:v>
                </c:pt>
                <c:pt idx="568">
                  <c:v>96.39</c:v>
                </c:pt>
                <c:pt idx="569">
                  <c:v>96.05</c:v>
                </c:pt>
                <c:pt idx="570">
                  <c:v>98.35</c:v>
                </c:pt>
                <c:pt idx="571">
                  <c:v>94.22</c:v>
                </c:pt>
                <c:pt idx="572">
                  <c:v>100.52</c:v>
                </c:pt>
                <c:pt idx="573">
                  <c:v>104.26</c:v>
                </c:pt>
                <c:pt idx="574">
                  <c:v>106.84</c:v>
                </c:pt>
                <c:pt idx="575">
                  <c:v>108.24</c:v>
                </c:pt>
                <c:pt idx="576">
                  <c:v>102.54</c:v>
                </c:pt>
                <c:pt idx="577">
                  <c:v>102.56</c:v>
                </c:pt>
                <c:pt idx="578">
                  <c:v>103.89</c:v>
                </c:pt>
                <c:pt idx="579">
                  <c:v>102.86</c:v>
                </c:pt>
                <c:pt idx="580">
                  <c:v>99.6</c:v>
                </c:pt>
                <c:pt idx="581">
                  <c:v>102.62</c:v>
                </c:pt>
                <c:pt idx="582">
                  <c:v>101.96</c:v>
                </c:pt>
                <c:pt idx="583">
                  <c:v>105.47</c:v>
                </c:pt>
                <c:pt idx="584">
                  <c:v>104.59</c:v>
                </c:pt>
                <c:pt idx="585">
                  <c:v>105.18</c:v>
                </c:pt>
                <c:pt idx="586">
                  <c:v>102.53</c:v>
                </c:pt>
                <c:pt idx="587">
                  <c:v>107.84</c:v>
                </c:pt>
                <c:pt idx="588">
                  <c:v>108.17</c:v>
                </c:pt>
                <c:pt idx="589">
                  <c:v>109.72</c:v>
                </c:pt>
                <c:pt idx="590">
                  <c:v>103.08</c:v>
                </c:pt>
                <c:pt idx="591">
                  <c:v>99.74</c:v>
                </c:pt>
                <c:pt idx="592">
                  <c:v>105.5</c:v>
                </c:pt>
                <c:pt idx="593">
                  <c:v>106.15</c:v>
                </c:pt>
                <c:pt idx="594">
                  <c:v>110.52</c:v>
                </c:pt>
                <c:pt idx="595">
                  <c:v>114.07</c:v>
                </c:pt>
                <c:pt idx="596">
                  <c:v>112.31</c:v>
                </c:pt>
                <c:pt idx="597">
                  <c:v>109.67</c:v>
                </c:pt>
                <c:pt idx="598">
                  <c:v>112.21</c:v>
                </c:pt>
                <c:pt idx="599">
                  <c:v>112.63</c:v>
                </c:pt>
                <c:pt idx="600">
                  <c:v>110.32</c:v>
                </c:pt>
                <c:pt idx="601">
                  <c:v>112.55</c:v>
                </c:pt>
                <c:pt idx="602">
                  <c:v>112.88</c:v>
                </c:pt>
                <c:pt idx="603">
                  <c:v>116.19</c:v>
                </c:pt>
                <c:pt idx="604">
                  <c:v>114.96</c:v>
                </c:pt>
                <c:pt idx="605">
                  <c:v>114.38</c:v>
                </c:pt>
                <c:pt idx="606">
                  <c:v>115.26</c:v>
                </c:pt>
                <c:pt idx="607">
                  <c:v>116.88</c:v>
                </c:pt>
                <c:pt idx="608">
                  <c:v>118.97</c:v>
                </c:pt>
                <c:pt idx="609">
                  <c:v>118.41</c:v>
                </c:pt>
                <c:pt idx="610">
                  <c:v>119.55</c:v>
                </c:pt>
                <c:pt idx="611">
                  <c:v>121.94</c:v>
                </c:pt>
                <c:pt idx="612">
                  <c:v>121.52</c:v>
                </c:pt>
                <c:pt idx="613">
                  <c:v>120.73</c:v>
                </c:pt>
                <c:pt idx="614">
                  <c:v>120.92</c:v>
                </c:pt>
                <c:pt idx="615">
                  <c:v>118.92</c:v>
                </c:pt>
                <c:pt idx="616">
                  <c:v>115.32</c:v>
                </c:pt>
                <c:pt idx="617">
                  <c:v>117.56</c:v>
                </c:pt>
                <c:pt idx="618">
                  <c:v>109.56</c:v>
                </c:pt>
                <c:pt idx="619">
                  <c:v>110.49</c:v>
                </c:pt>
                <c:pt idx="620">
                  <c:v>106.22</c:v>
                </c:pt>
                <c:pt idx="621">
                  <c:v>105.75</c:v>
                </c:pt>
                <c:pt idx="622">
                  <c:v>109.07</c:v>
                </c:pt>
                <c:pt idx="623">
                  <c:v>111.44</c:v>
                </c:pt>
                <c:pt idx="624">
                  <c:v>113.66</c:v>
                </c:pt>
                <c:pt idx="625">
                  <c:v>111.65</c:v>
                </c:pt>
                <c:pt idx="626">
                  <c:v>107.76</c:v>
                </c:pt>
                <c:pt idx="627">
                  <c:v>110.3</c:v>
                </c:pt>
                <c:pt idx="628">
                  <c:v>101.55</c:v>
                </c:pt>
                <c:pt idx="629">
                  <c:v>100.31</c:v>
                </c:pt>
                <c:pt idx="630">
                  <c:v>104.62</c:v>
                </c:pt>
                <c:pt idx="631">
                  <c:v>106.78</c:v>
                </c:pt>
                <c:pt idx="632">
                  <c:v>106.09</c:v>
                </c:pt>
                <c:pt idx="633">
                  <c:v>97.69</c:v>
                </c:pt>
                <c:pt idx="634">
                  <c:v>98.44</c:v>
                </c:pt>
                <c:pt idx="635">
                  <c:v>97.79</c:v>
                </c:pt>
                <c:pt idx="636">
                  <c:v>99.59</c:v>
                </c:pt>
                <c:pt idx="637">
                  <c:v>104.48</c:v>
                </c:pt>
                <c:pt idx="638">
                  <c:v>106.12</c:v>
                </c:pt>
                <c:pt idx="639">
                  <c:v>104.45</c:v>
                </c:pt>
                <c:pt idx="640">
                  <c:v>98.44</c:v>
                </c:pt>
                <c:pt idx="641">
                  <c:v>97.71</c:v>
                </c:pt>
                <c:pt idx="642">
                  <c:v>99.83</c:v>
                </c:pt>
                <c:pt idx="643">
                  <c:v>97.74</c:v>
                </c:pt>
                <c:pt idx="644">
                  <c:v>100.03</c:v>
                </c:pt>
                <c:pt idx="645">
                  <c:v>99.11</c:v>
                </c:pt>
                <c:pt idx="646">
                  <c:v>101.31</c:v>
                </c:pt>
                <c:pt idx="647">
                  <c:v>96.59</c:v>
                </c:pt>
                <c:pt idx="648">
                  <c:v>97.14</c:v>
                </c:pt>
                <c:pt idx="649">
                  <c:v>93.25</c:v>
                </c:pt>
                <c:pt idx="650">
                  <c:v>91.29</c:v>
                </c:pt>
                <c:pt idx="651">
                  <c:v>91.77</c:v>
                </c:pt>
                <c:pt idx="652">
                  <c:v>93.52</c:v>
                </c:pt>
                <c:pt idx="653">
                  <c:v>93.18</c:v>
                </c:pt>
                <c:pt idx="654">
                  <c:v>94.68</c:v>
                </c:pt>
                <c:pt idx="655">
                  <c:v>97.02</c:v>
                </c:pt>
                <c:pt idx="656">
                  <c:v>94.86</c:v>
                </c:pt>
                <c:pt idx="657">
                  <c:v>92.24</c:v>
                </c:pt>
                <c:pt idx="658">
                  <c:v>89.23</c:v>
                </c:pt>
                <c:pt idx="659">
                  <c:v>90.85</c:v>
                </c:pt>
                <c:pt idx="660">
                  <c:v>93.2</c:v>
                </c:pt>
                <c:pt idx="661">
                  <c:v>93.55</c:v>
                </c:pt>
                <c:pt idx="662">
                  <c:v>93.42</c:v>
                </c:pt>
                <c:pt idx="663">
                  <c:v>96.46</c:v>
                </c:pt>
                <c:pt idx="664">
                  <c:v>95.52</c:v>
                </c:pt>
                <c:pt idx="665">
                  <c:v>93.33</c:v>
                </c:pt>
                <c:pt idx="666">
                  <c:v>93.63</c:v>
                </c:pt>
                <c:pt idx="667">
                  <c:v>97.4</c:v>
                </c:pt>
                <c:pt idx="668">
                  <c:v>92.08</c:v>
                </c:pt>
                <c:pt idx="669">
                  <c:v>90.09</c:v>
                </c:pt>
                <c:pt idx="670">
                  <c:v>87.09</c:v>
                </c:pt>
                <c:pt idx="671">
                  <c:v>87.29</c:v>
                </c:pt>
                <c:pt idx="672">
                  <c:v>87.35</c:v>
                </c:pt>
                <c:pt idx="673">
                  <c:v>82.5</c:v>
                </c:pt>
                <c:pt idx="674">
                  <c:v>84.04</c:v>
                </c:pt>
                <c:pt idx="675">
                  <c:v>87.27</c:v>
                </c:pt>
                <c:pt idx="676">
                  <c:v>88.18</c:v>
                </c:pt>
                <c:pt idx="677">
                  <c:v>87.84</c:v>
                </c:pt>
                <c:pt idx="678">
                  <c:v>88.88</c:v>
                </c:pt>
                <c:pt idx="679">
                  <c:v>85.72</c:v>
                </c:pt>
                <c:pt idx="680">
                  <c:v>85.57</c:v>
                </c:pt>
                <c:pt idx="681">
                  <c:v>86.15</c:v>
                </c:pt>
                <c:pt idx="682">
                  <c:v>84.69</c:v>
                </c:pt>
                <c:pt idx="683">
                  <c:v>83.38</c:v>
                </c:pt>
                <c:pt idx="684">
                  <c:v>84.02</c:v>
                </c:pt>
                <c:pt idx="685">
                  <c:v>79.069999999999993</c:v>
                </c:pt>
                <c:pt idx="686">
                  <c:v>77.17</c:v>
                </c:pt>
                <c:pt idx="687">
                  <c:v>78.91</c:v>
                </c:pt>
                <c:pt idx="688">
                  <c:v>82.61</c:v>
                </c:pt>
                <c:pt idx="689">
                  <c:v>81.78</c:v>
                </c:pt>
                <c:pt idx="690">
                  <c:v>79.91</c:v>
                </c:pt>
                <c:pt idx="691">
                  <c:v>84.05</c:v>
                </c:pt>
                <c:pt idx="692">
                  <c:v>86.87</c:v>
                </c:pt>
                <c:pt idx="693">
                  <c:v>88.22</c:v>
                </c:pt>
                <c:pt idx="694">
                  <c:v>88.9</c:v>
                </c:pt>
                <c:pt idx="695">
                  <c:v>93.07</c:v>
                </c:pt>
                <c:pt idx="696">
                  <c:v>89.75</c:v>
                </c:pt>
                <c:pt idx="697">
                  <c:v>87.83</c:v>
                </c:pt>
                <c:pt idx="698">
                  <c:v>89.59</c:v>
                </c:pt>
                <c:pt idx="699">
                  <c:v>86.1</c:v>
                </c:pt>
                <c:pt idx="700">
                  <c:v>86</c:v>
                </c:pt>
                <c:pt idx="701">
                  <c:v>83.29</c:v>
                </c:pt>
                <c:pt idx="702">
                  <c:v>86</c:v>
                </c:pt>
                <c:pt idx="703">
                  <c:v>86.02</c:v>
                </c:pt>
                <c:pt idx="704">
                  <c:v>85.47</c:v>
                </c:pt>
                <c:pt idx="705">
                  <c:v>86.12</c:v>
                </c:pt>
                <c:pt idx="706">
                  <c:v>86.93</c:v>
                </c:pt>
                <c:pt idx="707">
                  <c:v>89.39</c:v>
                </c:pt>
                <c:pt idx="708">
                  <c:v>89.06</c:v>
                </c:pt>
                <c:pt idx="709">
                  <c:v>87.85</c:v>
                </c:pt>
                <c:pt idx="710">
                  <c:v>86.54</c:v>
                </c:pt>
                <c:pt idx="711">
                  <c:v>88.36</c:v>
                </c:pt>
                <c:pt idx="712">
                  <c:v>90.06</c:v>
                </c:pt>
                <c:pt idx="713">
                  <c:v>88.14</c:v>
                </c:pt>
                <c:pt idx="714">
                  <c:v>92.58</c:v>
                </c:pt>
                <c:pt idx="715">
                  <c:v>91.8</c:v>
                </c:pt>
                <c:pt idx="716">
                  <c:v>88.8</c:v>
                </c:pt>
                <c:pt idx="717">
                  <c:v>85.79</c:v>
                </c:pt>
                <c:pt idx="718">
                  <c:v>86.52</c:v>
                </c:pt>
                <c:pt idx="719">
                  <c:v>85.85</c:v>
                </c:pt>
                <c:pt idx="720">
                  <c:v>86.87</c:v>
                </c:pt>
                <c:pt idx="721">
                  <c:v>85.62</c:v>
                </c:pt>
                <c:pt idx="722">
                  <c:v>81.69</c:v>
                </c:pt>
                <c:pt idx="723">
                  <c:v>80.069999999999993</c:v>
                </c:pt>
                <c:pt idx="724">
                  <c:v>79.739999999999995</c:v>
                </c:pt>
                <c:pt idx="725">
                  <c:v>80.83</c:v>
                </c:pt>
                <c:pt idx="726">
                  <c:v>77.930000000000007</c:v>
                </c:pt>
                <c:pt idx="727">
                  <c:v>76.45</c:v>
                </c:pt>
                <c:pt idx="728">
                  <c:v>77.099999999999994</c:v>
                </c:pt>
                <c:pt idx="729">
                  <c:v>77.959999999999994</c:v>
                </c:pt>
                <c:pt idx="730">
                  <c:v>80.48</c:v>
                </c:pt>
                <c:pt idx="731">
                  <c:v>81.06</c:v>
                </c:pt>
                <c:pt idx="732">
                  <c:v>79.86</c:v>
                </c:pt>
                <c:pt idx="733">
                  <c:v>76.83</c:v>
                </c:pt>
                <c:pt idx="734">
                  <c:v>74.209999999999994</c:v>
                </c:pt>
                <c:pt idx="735">
                  <c:v>71.930000000000007</c:v>
                </c:pt>
                <c:pt idx="736">
                  <c:v>71.3</c:v>
                </c:pt>
                <c:pt idx="737">
                  <c:v>71.05</c:v>
                </c:pt>
                <c:pt idx="738">
                  <c:v>72.959999999999994</c:v>
                </c:pt>
                <c:pt idx="739">
                  <c:v>75.44</c:v>
                </c:pt>
                <c:pt idx="740">
                  <c:v>77.14</c:v>
                </c:pt>
                <c:pt idx="741">
                  <c:v>75.89</c:v>
                </c:pt>
                <c:pt idx="742">
                  <c:v>74.19</c:v>
                </c:pt>
                <c:pt idx="743">
                  <c:v>75.05</c:v>
                </c:pt>
                <c:pt idx="744">
                  <c:v>75.92</c:v>
                </c:pt>
                <c:pt idx="745">
                  <c:v>78.17</c:v>
                </c:pt>
                <c:pt idx="746">
                  <c:v>77.680000000000007</c:v>
                </c:pt>
                <c:pt idx="747">
                  <c:v>79.569999999999993</c:v>
                </c:pt>
                <c:pt idx="748">
                  <c:v>79.569999999999993</c:v>
                </c:pt>
                <c:pt idx="749">
                  <c:v>79.45</c:v>
                </c:pt>
                <c:pt idx="750">
                  <c:v>78.89</c:v>
                </c:pt>
                <c:pt idx="751">
                  <c:v>78.430000000000007</c:v>
                </c:pt>
                <c:pt idx="752">
                  <c:v>80.16</c:v>
                </c:pt>
                <c:pt idx="753">
                  <c:v>76.87</c:v>
                </c:pt>
                <c:pt idx="754">
                  <c:v>72.819999999999993</c:v>
                </c:pt>
                <c:pt idx="755">
                  <c:v>73.61</c:v>
                </c:pt>
                <c:pt idx="756">
                  <c:v>73.77</c:v>
                </c:pt>
                <c:pt idx="757">
                  <c:v>74.69</c:v>
                </c:pt>
                <c:pt idx="758">
                  <c:v>75.11</c:v>
                </c:pt>
                <c:pt idx="759">
                  <c:v>77.459999999999994</c:v>
                </c:pt>
                <c:pt idx="760">
                  <c:v>78.319999999999993</c:v>
                </c:pt>
                <c:pt idx="761">
                  <c:v>79.900000000000006</c:v>
                </c:pt>
                <c:pt idx="762">
                  <c:v>80.25</c:v>
                </c:pt>
                <c:pt idx="763">
                  <c:v>79.53</c:v>
                </c:pt>
                <c:pt idx="764">
                  <c:v>80.31</c:v>
                </c:pt>
                <c:pt idx="765">
                  <c:v>81.27</c:v>
                </c:pt>
                <c:pt idx="766">
                  <c:v>81.62</c:v>
                </c:pt>
                <c:pt idx="767">
                  <c:v>81.62</c:v>
                </c:pt>
                <c:pt idx="768">
                  <c:v>81.62</c:v>
                </c:pt>
                <c:pt idx="769">
                  <c:v>81.62</c:v>
                </c:pt>
                <c:pt idx="770">
                  <c:v>81.62</c:v>
                </c:pt>
                <c:pt idx="771">
                  <c:v>81.62</c:v>
                </c:pt>
                <c:pt idx="772">
                  <c:v>81.62</c:v>
                </c:pt>
                <c:pt idx="773">
                  <c:v>81.62</c:v>
                </c:pt>
                <c:pt idx="774">
                  <c:v>81.62</c:v>
                </c:pt>
                <c:pt idx="775">
                  <c:v>81.62</c:v>
                </c:pt>
                <c:pt idx="776">
                  <c:v>81.62</c:v>
                </c:pt>
                <c:pt idx="777">
                  <c:v>81.62</c:v>
                </c:pt>
                <c:pt idx="778">
                  <c:v>81.62</c:v>
                </c:pt>
                <c:pt idx="779">
                  <c:v>81.62</c:v>
                </c:pt>
                <c:pt idx="780">
                  <c:v>81.62</c:v>
                </c:pt>
                <c:pt idx="781">
                  <c:v>81.62</c:v>
                </c:pt>
                <c:pt idx="782">
                  <c:v>79.08</c:v>
                </c:pt>
                <c:pt idx="783">
                  <c:v>78.569999999999993</c:v>
                </c:pt>
                <c:pt idx="784">
                  <c:v>78.45</c:v>
                </c:pt>
                <c:pt idx="785">
                  <c:v>76.31</c:v>
                </c:pt>
                <c:pt idx="786">
                  <c:v>76.28</c:v>
                </c:pt>
                <c:pt idx="787">
                  <c:v>73.95</c:v>
                </c:pt>
                <c:pt idx="788">
                  <c:v>75.260000000000005</c:v>
                </c:pt>
                <c:pt idx="789">
                  <c:v>76.19</c:v>
                </c:pt>
                <c:pt idx="790">
                  <c:v>75.569999999999993</c:v>
                </c:pt>
                <c:pt idx="791">
                  <c:v>76.88</c:v>
                </c:pt>
                <c:pt idx="792">
                  <c:v>77.569999999999993</c:v>
                </c:pt>
                <c:pt idx="793">
                  <c:v>78.05</c:v>
                </c:pt>
                <c:pt idx="794">
                  <c:v>79.62</c:v>
                </c:pt>
                <c:pt idx="795">
                  <c:v>80.39</c:v>
                </c:pt>
                <c:pt idx="796">
                  <c:v>77.45</c:v>
                </c:pt>
                <c:pt idx="797">
                  <c:v>76.56</c:v>
                </c:pt>
                <c:pt idx="798">
                  <c:v>75.599999999999994</c:v>
                </c:pt>
                <c:pt idx="799">
                  <c:v>76.55</c:v>
                </c:pt>
                <c:pt idx="800">
                  <c:v>74.680000000000007</c:v>
                </c:pt>
                <c:pt idx="801">
                  <c:v>71.180000000000007</c:v>
                </c:pt>
                <c:pt idx="802">
                  <c:v>67.38</c:v>
                </c:pt>
                <c:pt idx="803">
                  <c:v>68.150000000000006</c:v>
                </c:pt>
                <c:pt idx="804">
                  <c:v>66.61</c:v>
                </c:pt>
                <c:pt idx="805" formatCode="General">
                  <c:v>67.56</c:v>
                </c:pt>
                <c:pt idx="806" formatCode="General">
                  <c:v>69.400000000000006</c:v>
                </c:pt>
                <c:pt idx="807" formatCode="General">
                  <c:v>70.709999999999994</c:v>
                </c:pt>
                <c:pt idx="808">
                  <c:v>69.77</c:v>
                </c:pt>
                <c:pt idx="809">
                  <c:v>69.22</c:v>
                </c:pt>
                <c:pt idx="810">
                  <c:v>72.87</c:v>
                </c:pt>
                <c:pt idx="811">
                  <c:v>73.12</c:v>
                </c:pt>
                <c:pt idx="812">
                  <c:v>72.95</c:v>
                </c:pt>
                <c:pt idx="813">
                  <c:v>74.319999999999993</c:v>
                </c:pt>
                <c:pt idx="814">
                  <c:v>75.680000000000007</c:v>
                </c:pt>
                <c:pt idx="815">
                  <c:v>80.400000000000006</c:v>
                </c:pt>
                <c:pt idx="816">
                  <c:v>80.7</c:v>
                </c:pt>
                <c:pt idx="817">
                  <c:v>80.69</c:v>
                </c:pt>
                <c:pt idx="818">
                  <c:v>80.7</c:v>
                </c:pt>
                <c:pt idx="819">
                  <c:v>79.790000000000006</c:v>
                </c:pt>
                <c:pt idx="820" formatCode="General">
                  <c:v>81.540000000000006</c:v>
                </c:pt>
                <c:pt idx="821" formatCode="General">
                  <c:v>83.26</c:v>
                </c:pt>
                <c:pt idx="822" formatCode="General">
                  <c:v>82.16</c:v>
                </c:pt>
                <c:pt idx="823" formatCode="General">
                  <c:v>82.58</c:v>
                </c:pt>
                <c:pt idx="824" formatCode="General">
                  <c:v>80.930000000000007</c:v>
                </c:pt>
                <c:pt idx="825" formatCode="General">
                  <c:v>80.849999999999994</c:v>
                </c:pt>
                <c:pt idx="826" formatCode="General">
                  <c:v>79.180000000000007</c:v>
                </c:pt>
                <c:pt idx="827" formatCode="General">
                  <c:v>77.27</c:v>
                </c:pt>
                <c:pt idx="828" formatCode="General">
                  <c:v>77.86</c:v>
                </c:pt>
                <c:pt idx="829" formatCode="General">
                  <c:v>78.64</c:v>
                </c:pt>
                <c:pt idx="830" formatCode="General">
                  <c:v>77.05</c:v>
                </c:pt>
                <c:pt idx="831" formatCode="General">
                  <c:v>74.33</c:v>
                </c:pt>
                <c:pt idx="832" formatCode="General">
                  <c:v>74.77</c:v>
                </c:pt>
                <c:pt idx="833" formatCode="General">
                  <c:v>76.78</c:v>
                </c:pt>
                <c:pt idx="834" formatCode="General">
                  <c:v>75.650000000000006</c:v>
                </c:pt>
                <c:pt idx="835" formatCode="General">
                  <c:v>71.709999999999994</c:v>
                </c:pt>
                <c:pt idx="836" formatCode="General">
                  <c:v>68.62</c:v>
                </c:pt>
                <c:pt idx="837" formatCode="General">
                  <c:v>68.52</c:v>
                </c:pt>
                <c:pt idx="838" formatCode="General">
                  <c:v>71.319999999999993</c:v>
                </c:pt>
                <c:pt idx="839" formatCode="General">
                  <c:v>73.13</c:v>
                </c:pt>
                <c:pt idx="840" formatCode="General">
                  <c:v>73.680000000000007</c:v>
                </c:pt>
                <c:pt idx="841" formatCode="General">
                  <c:v>72.53</c:v>
                </c:pt>
                <c:pt idx="842" formatCode="General">
                  <c:v>70.81</c:v>
                </c:pt>
                <c:pt idx="843" formatCode="General">
                  <c:v>70.02</c:v>
                </c:pt>
                <c:pt idx="844" formatCode="General">
                  <c:v>71.069999999999993</c:v>
                </c:pt>
                <c:pt idx="845" formatCode="General">
                  <c:v>70.849999999999994</c:v>
                </c:pt>
                <c:pt idx="846" formatCode="General">
                  <c:v>72.78</c:v>
                </c:pt>
                <c:pt idx="847" formatCode="General">
                  <c:v>71.819999999999993</c:v>
                </c:pt>
                <c:pt idx="848" formatCode="General">
                  <c:v>71.569999999999993</c:v>
                </c:pt>
                <c:pt idx="849" formatCode="General">
                  <c:v>71.81</c:v>
                </c:pt>
                <c:pt idx="850" formatCode="General">
                  <c:v>72.87</c:v>
                </c:pt>
                <c:pt idx="851" formatCode="General">
                  <c:v>74.37</c:v>
                </c:pt>
                <c:pt idx="852" formatCode="General">
                  <c:v>71.680000000000007</c:v>
                </c:pt>
                <c:pt idx="853" formatCode="General">
                  <c:v>72.349999999999994</c:v>
                </c:pt>
                <c:pt idx="854" formatCode="General">
                  <c:v>69.45</c:v>
                </c:pt>
                <c:pt idx="855" formatCode="General">
                  <c:v>68.11</c:v>
                </c:pt>
                <c:pt idx="856" formatCode="General">
                  <c:v>70.09</c:v>
                </c:pt>
                <c:pt idx="857" formatCode="General">
                  <c:v>71.760000000000005</c:v>
                </c:pt>
                <c:pt idx="858" formatCode="General">
                  <c:v>72.14</c:v>
                </c:pt>
                <c:pt idx="859" formatCode="General">
                  <c:v>71.709999999999994</c:v>
                </c:pt>
                <c:pt idx="860" formatCode="General">
                  <c:v>72.52</c:v>
                </c:pt>
                <c:pt idx="861" formatCode="General">
                  <c:v>71.28</c:v>
                </c:pt>
                <c:pt idx="862" formatCode="General">
                  <c:v>70.16</c:v>
                </c:pt>
                <c:pt idx="863" formatCode="General">
                  <c:v>67.08</c:v>
                </c:pt>
                <c:pt idx="864" formatCode="General">
                  <c:v>69.39</c:v>
                </c:pt>
                <c:pt idx="865" formatCode="General">
                  <c:v>68.22</c:v>
                </c:pt>
                <c:pt idx="866" formatCode="General">
                  <c:v>70.61</c:v>
                </c:pt>
                <c:pt idx="867" formatCode="General">
                  <c:v>71.81</c:v>
                </c:pt>
                <c:pt idx="868" formatCode="General">
                  <c:v>70.94</c:v>
                </c:pt>
                <c:pt idx="869" formatCode="General">
                  <c:v>72.55</c:v>
                </c:pt>
                <c:pt idx="870" formatCode="General">
                  <c:v>69.22</c:v>
                </c:pt>
                <c:pt idx="871" formatCode="General">
                  <c:v>68.91</c:v>
                </c:pt>
                <c:pt idx="872" formatCode="General">
                  <c:v>69.09</c:v>
                </c:pt>
                <c:pt idx="873" formatCode="General">
                  <c:v>67.680000000000007</c:v>
                </c:pt>
                <c:pt idx="874" formatCode="General">
                  <c:v>69.540000000000006</c:v>
                </c:pt>
                <c:pt idx="875" formatCode="General">
                  <c:v>69.849999999999994</c:v>
                </c:pt>
                <c:pt idx="876" formatCode="General">
                  <c:v>70.66</c:v>
                </c:pt>
                <c:pt idx="877" formatCode="General">
                  <c:v>69.709999999999994</c:v>
                </c:pt>
                <c:pt idx="878" formatCode="General">
                  <c:v>71.78</c:v>
                </c:pt>
                <c:pt idx="879" formatCode="General">
                  <c:v>71.760000000000005</c:v>
                </c:pt>
                <c:pt idx="880" formatCode="General">
                  <c:v>73.91</c:v>
                </c:pt>
                <c:pt idx="881" formatCode="General">
                  <c:v>73.05</c:v>
                </c:pt>
                <c:pt idx="882" formatCode="General">
                  <c:v>74.87</c:v>
                </c:pt>
                <c:pt idx="883" formatCode="General">
                  <c:v>75.77</c:v>
                </c:pt>
                <c:pt idx="884" formatCode="General">
                  <c:v>76.86</c:v>
                </c:pt>
                <c:pt idx="885" formatCode="General">
                  <c:v>75.44</c:v>
                </c:pt>
                <c:pt idx="886" formatCode="General">
                  <c:v>74.17</c:v>
                </c:pt>
                <c:pt idx="887" formatCode="General">
                  <c:v>79.760000000000005</c:v>
                </c:pt>
                <c:pt idx="888" formatCode="General">
                  <c:v>79.11</c:v>
                </c:pt>
                <c:pt idx="889" formatCode="General">
                  <c:v>80.17</c:v>
                </c:pt>
                <c:pt idx="890" formatCode="General">
                  <c:v>80.55</c:v>
                </c:pt>
                <c:pt idx="891" formatCode="General">
                  <c:v>81.8</c:v>
                </c:pt>
                <c:pt idx="892" formatCode="General">
                  <c:v>79.760000000000005</c:v>
                </c:pt>
                <c:pt idx="893" formatCode="General">
                  <c:v>80.17</c:v>
                </c:pt>
                <c:pt idx="894" formatCode="General">
                  <c:v>81.8</c:v>
                </c:pt>
                <c:pt idx="895" formatCode="General">
                  <c:v>79.5</c:v>
                </c:pt>
                <c:pt idx="896" formatCode="General">
                  <c:v>82.76</c:v>
                </c:pt>
                <c:pt idx="897" formatCode="General">
                  <c:v>82.94</c:v>
                </c:pt>
                <c:pt idx="898" formatCode="General">
                  <c:v>82.81</c:v>
                </c:pt>
                <c:pt idx="899" formatCode="General">
                  <c:v>82.5</c:v>
                </c:pt>
                <c:pt idx="900" formatCode="General">
                  <c:v>79.400000000000006</c:v>
                </c:pt>
                <c:pt idx="901" formatCode="General">
                  <c:v>81.25</c:v>
                </c:pt>
                <c:pt idx="902" formatCode="General">
                  <c:v>82.94</c:v>
                </c:pt>
                <c:pt idx="903" formatCode="General">
                  <c:v>84.35</c:v>
                </c:pt>
                <c:pt idx="904" formatCode="General">
                  <c:v>82.81</c:v>
                </c:pt>
                <c:pt idx="905" formatCode="General">
                  <c:v>83.17</c:v>
                </c:pt>
                <c:pt idx="906" formatCode="General">
                  <c:v>82.5</c:v>
                </c:pt>
                <c:pt idx="907" formatCode="General">
                  <c:v>81.06</c:v>
                </c:pt>
                <c:pt idx="908" formatCode="General">
                  <c:v>79.400000000000006</c:v>
                </c:pt>
                <c:pt idx="909" formatCode="General">
                  <c:v>80.430000000000007</c:v>
                </c:pt>
                <c:pt idx="910" formatCode="General">
                  <c:v>81.25</c:v>
                </c:pt>
                <c:pt idx="911" formatCode="General">
                  <c:v>80.709999999999994</c:v>
                </c:pt>
                <c:pt idx="912" formatCode="General">
                  <c:v>80.25</c:v>
                </c:pt>
                <c:pt idx="913" formatCode="General">
                  <c:v>78.91</c:v>
                </c:pt>
                <c:pt idx="914" formatCode="General">
                  <c:v>79.52</c:v>
                </c:pt>
                <c:pt idx="915" formatCode="General">
                  <c:v>80.47</c:v>
                </c:pt>
                <c:pt idx="916" formatCode="General">
                  <c:v>80.650000000000006</c:v>
                </c:pt>
                <c:pt idx="917" formatCode="General">
                  <c:v>81.14</c:v>
                </c:pt>
                <c:pt idx="918" formatCode="General">
                  <c:v>81.64</c:v>
                </c:pt>
                <c:pt idx="919" formatCode="General">
                  <c:v>83.55</c:v>
                </c:pt>
                <c:pt idx="920" formatCode="General">
                  <c:v>85.52</c:v>
                </c:pt>
                <c:pt idx="921" formatCode="General">
                  <c:v>86.74</c:v>
                </c:pt>
                <c:pt idx="922" formatCode="General">
                  <c:v>87.55</c:v>
                </c:pt>
                <c:pt idx="923" formatCode="General">
                  <c:v>86.87</c:v>
                </c:pt>
                <c:pt idx="924" formatCode="General">
                  <c:v>87.51</c:v>
                </c:pt>
                <c:pt idx="925" formatCode="General">
                  <c:v>87.3</c:v>
                </c:pt>
                <c:pt idx="926" formatCode="General">
                  <c:v>88.87</c:v>
                </c:pt>
                <c:pt idx="927" formatCode="General">
                  <c:v>88.59</c:v>
                </c:pt>
                <c:pt idx="928" formatCode="General">
                  <c:v>90.13</c:v>
                </c:pt>
                <c:pt idx="929" formatCode="General">
                  <c:v>90.83</c:v>
                </c:pt>
                <c:pt idx="930" formatCode="General">
                  <c:v>91.47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CC3-411C-B98B-11BE315861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889141496"/>
        <c:axId val="889139576"/>
      </c:lineChart>
      <c:catAx>
        <c:axId val="889141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9139576"/>
        <c:crosses val="autoZero"/>
        <c:auto val="1"/>
        <c:lblAlgn val="ctr"/>
        <c:lblOffset val="100"/>
        <c:noMultiLvlLbl val="1"/>
      </c:catAx>
      <c:valAx>
        <c:axId val="889139576"/>
        <c:scaling>
          <c:orientation val="minMax"/>
          <c:max val="220"/>
          <c:min val="9"/>
        </c:scaling>
        <c:delete val="0"/>
        <c:axPos val="l"/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91414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0602028364875442"/>
          <c:y val="0.18076287959125478"/>
          <c:w val="0.15871966662061979"/>
          <c:h val="7.319504710577411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es-MX" sz="1400" b="0" i="0" u="none" strike="noStrike" kern="1200" cap="none" spc="0" normalizeH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Precio del Combustible Sostenible de Aviación (SAF) vs Jet Fuel regular</a:t>
            </a:r>
          </a:p>
          <a:p>
            <a:pPr>
              <a:defRPr/>
            </a:pPr>
            <a:r>
              <a:rPr lang="es-MX" sz="1400" b="0" i="0" u="none" strike="noStrike" kern="1200" cap="none" spc="0" normalizeH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US$/Barril, 18 de septiembre </a:t>
            </a:r>
          </a:p>
        </c:rich>
      </c:tx>
      <c:layout>
        <c:manualLayout>
          <c:xMode val="edge"/>
          <c:yMode val="edge"/>
          <c:x val="0.21459973753280839"/>
          <c:y val="3.455789337808182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'SAF_Jet Fuel'!$C$3</c:f>
              <c:strCache>
                <c:ptCount val="1"/>
                <c:pt idx="0">
                  <c:v>Jet Fuel </c:v>
                </c:pt>
              </c:strCache>
            </c:strRef>
          </c:tx>
          <c:spPr>
            <a:ln w="3810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657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4F7-4DFD-AA28-0803DF04E94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accen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'SAF_Jet Fuel'!$B$4:$B$661</c:f>
              <c:numCache>
                <c:formatCode>m/d/yyyy</c:formatCode>
                <c:ptCount val="658"/>
                <c:pt idx="0">
                  <c:v>44200</c:v>
                </c:pt>
                <c:pt idx="1">
                  <c:v>44201</c:v>
                </c:pt>
                <c:pt idx="2">
                  <c:v>44202</c:v>
                </c:pt>
                <c:pt idx="3">
                  <c:v>44203</c:v>
                </c:pt>
                <c:pt idx="4">
                  <c:v>44204</c:v>
                </c:pt>
                <c:pt idx="5">
                  <c:v>44207</c:v>
                </c:pt>
                <c:pt idx="6">
                  <c:v>44208</c:v>
                </c:pt>
                <c:pt idx="7">
                  <c:v>44209</c:v>
                </c:pt>
                <c:pt idx="8">
                  <c:v>44210</c:v>
                </c:pt>
                <c:pt idx="9">
                  <c:v>44211</c:v>
                </c:pt>
                <c:pt idx="10">
                  <c:v>44215</c:v>
                </c:pt>
                <c:pt idx="11">
                  <c:v>44216</c:v>
                </c:pt>
                <c:pt idx="12">
                  <c:v>44217</c:v>
                </c:pt>
                <c:pt idx="13">
                  <c:v>44218</c:v>
                </c:pt>
                <c:pt idx="14">
                  <c:v>44221</c:v>
                </c:pt>
                <c:pt idx="15">
                  <c:v>44222</c:v>
                </c:pt>
                <c:pt idx="16">
                  <c:v>44223</c:v>
                </c:pt>
                <c:pt idx="17">
                  <c:v>44224</c:v>
                </c:pt>
                <c:pt idx="18">
                  <c:v>44225</c:v>
                </c:pt>
                <c:pt idx="19">
                  <c:v>44228</c:v>
                </c:pt>
                <c:pt idx="20">
                  <c:v>44229</c:v>
                </c:pt>
                <c:pt idx="21">
                  <c:v>44230</c:v>
                </c:pt>
                <c:pt idx="22">
                  <c:v>44231</c:v>
                </c:pt>
                <c:pt idx="23">
                  <c:v>44232</c:v>
                </c:pt>
                <c:pt idx="24">
                  <c:v>44235</c:v>
                </c:pt>
                <c:pt idx="25">
                  <c:v>44236</c:v>
                </c:pt>
                <c:pt idx="26">
                  <c:v>44237</c:v>
                </c:pt>
                <c:pt idx="27">
                  <c:v>44238</c:v>
                </c:pt>
                <c:pt idx="28">
                  <c:v>44239</c:v>
                </c:pt>
                <c:pt idx="29">
                  <c:v>44243</c:v>
                </c:pt>
                <c:pt idx="30">
                  <c:v>44244</c:v>
                </c:pt>
                <c:pt idx="31">
                  <c:v>44245</c:v>
                </c:pt>
                <c:pt idx="32">
                  <c:v>44246</c:v>
                </c:pt>
                <c:pt idx="33">
                  <c:v>44249</c:v>
                </c:pt>
                <c:pt idx="34">
                  <c:v>44250</c:v>
                </c:pt>
                <c:pt idx="35">
                  <c:v>44251</c:v>
                </c:pt>
                <c:pt idx="36">
                  <c:v>44252</c:v>
                </c:pt>
                <c:pt idx="37">
                  <c:v>44253</c:v>
                </c:pt>
                <c:pt idx="38">
                  <c:v>44256</c:v>
                </c:pt>
                <c:pt idx="39">
                  <c:v>44257</c:v>
                </c:pt>
                <c:pt idx="40">
                  <c:v>44258</c:v>
                </c:pt>
                <c:pt idx="41">
                  <c:v>44259</c:v>
                </c:pt>
                <c:pt idx="42">
                  <c:v>44260</c:v>
                </c:pt>
                <c:pt idx="43">
                  <c:v>44263</c:v>
                </c:pt>
                <c:pt idx="44">
                  <c:v>44264</c:v>
                </c:pt>
                <c:pt idx="45">
                  <c:v>44265</c:v>
                </c:pt>
                <c:pt idx="46">
                  <c:v>44266</c:v>
                </c:pt>
                <c:pt idx="47">
                  <c:v>44267</c:v>
                </c:pt>
                <c:pt idx="48">
                  <c:v>44270</c:v>
                </c:pt>
                <c:pt idx="49">
                  <c:v>44271</c:v>
                </c:pt>
                <c:pt idx="50">
                  <c:v>44272</c:v>
                </c:pt>
                <c:pt idx="51">
                  <c:v>44273</c:v>
                </c:pt>
                <c:pt idx="52">
                  <c:v>44274</c:v>
                </c:pt>
                <c:pt idx="53">
                  <c:v>44277</c:v>
                </c:pt>
                <c:pt idx="54">
                  <c:v>44278</c:v>
                </c:pt>
                <c:pt idx="55">
                  <c:v>44279</c:v>
                </c:pt>
                <c:pt idx="56">
                  <c:v>44280</c:v>
                </c:pt>
                <c:pt idx="57">
                  <c:v>44281</c:v>
                </c:pt>
                <c:pt idx="58">
                  <c:v>44284</c:v>
                </c:pt>
                <c:pt idx="59">
                  <c:v>44285</c:v>
                </c:pt>
                <c:pt idx="60">
                  <c:v>44286</c:v>
                </c:pt>
                <c:pt idx="61">
                  <c:v>44287</c:v>
                </c:pt>
                <c:pt idx="62">
                  <c:v>44292</c:v>
                </c:pt>
                <c:pt idx="63">
                  <c:v>44293</c:v>
                </c:pt>
                <c:pt idx="64">
                  <c:v>44294</c:v>
                </c:pt>
                <c:pt idx="65">
                  <c:v>44295</c:v>
                </c:pt>
                <c:pt idx="66">
                  <c:v>44298</c:v>
                </c:pt>
                <c:pt idx="67">
                  <c:v>44299</c:v>
                </c:pt>
                <c:pt idx="68">
                  <c:v>44300</c:v>
                </c:pt>
                <c:pt idx="69">
                  <c:v>44301</c:v>
                </c:pt>
                <c:pt idx="70">
                  <c:v>44302</c:v>
                </c:pt>
                <c:pt idx="71">
                  <c:v>44305</c:v>
                </c:pt>
                <c:pt idx="72">
                  <c:v>44306</c:v>
                </c:pt>
                <c:pt idx="73">
                  <c:v>44307</c:v>
                </c:pt>
                <c:pt idx="74">
                  <c:v>44308</c:v>
                </c:pt>
                <c:pt idx="75">
                  <c:v>44309</c:v>
                </c:pt>
                <c:pt idx="76">
                  <c:v>44312</c:v>
                </c:pt>
                <c:pt idx="77">
                  <c:v>44313</c:v>
                </c:pt>
                <c:pt idx="78">
                  <c:v>44314</c:v>
                </c:pt>
                <c:pt idx="79">
                  <c:v>44315</c:v>
                </c:pt>
                <c:pt idx="80">
                  <c:v>44316</c:v>
                </c:pt>
                <c:pt idx="81">
                  <c:v>44320</c:v>
                </c:pt>
                <c:pt idx="82">
                  <c:v>44321</c:v>
                </c:pt>
                <c:pt idx="83">
                  <c:v>44322</c:v>
                </c:pt>
                <c:pt idx="84">
                  <c:v>44323</c:v>
                </c:pt>
                <c:pt idx="85">
                  <c:v>44326</c:v>
                </c:pt>
                <c:pt idx="86">
                  <c:v>44327</c:v>
                </c:pt>
                <c:pt idx="87">
                  <c:v>44328</c:v>
                </c:pt>
                <c:pt idx="88">
                  <c:v>44330</c:v>
                </c:pt>
                <c:pt idx="89">
                  <c:v>44333</c:v>
                </c:pt>
                <c:pt idx="90">
                  <c:v>44334</c:v>
                </c:pt>
                <c:pt idx="91">
                  <c:v>44335</c:v>
                </c:pt>
                <c:pt idx="92">
                  <c:v>44336</c:v>
                </c:pt>
                <c:pt idx="93">
                  <c:v>44337</c:v>
                </c:pt>
                <c:pt idx="94">
                  <c:v>44340</c:v>
                </c:pt>
                <c:pt idx="95">
                  <c:v>44341</c:v>
                </c:pt>
                <c:pt idx="96">
                  <c:v>44343</c:v>
                </c:pt>
                <c:pt idx="97">
                  <c:v>44344</c:v>
                </c:pt>
                <c:pt idx="98">
                  <c:v>44348</c:v>
                </c:pt>
                <c:pt idx="99">
                  <c:v>44349</c:v>
                </c:pt>
                <c:pt idx="100">
                  <c:v>44350</c:v>
                </c:pt>
                <c:pt idx="101">
                  <c:v>44351</c:v>
                </c:pt>
                <c:pt idx="102">
                  <c:v>44354</c:v>
                </c:pt>
                <c:pt idx="103">
                  <c:v>44355</c:v>
                </c:pt>
                <c:pt idx="104">
                  <c:v>44356</c:v>
                </c:pt>
                <c:pt idx="105">
                  <c:v>44357</c:v>
                </c:pt>
                <c:pt idx="106">
                  <c:v>44358</c:v>
                </c:pt>
                <c:pt idx="107">
                  <c:v>44361</c:v>
                </c:pt>
                <c:pt idx="108">
                  <c:v>44362</c:v>
                </c:pt>
                <c:pt idx="109">
                  <c:v>44363</c:v>
                </c:pt>
                <c:pt idx="110">
                  <c:v>44364</c:v>
                </c:pt>
                <c:pt idx="111">
                  <c:v>44365</c:v>
                </c:pt>
                <c:pt idx="112">
                  <c:v>44368</c:v>
                </c:pt>
                <c:pt idx="113">
                  <c:v>44369</c:v>
                </c:pt>
                <c:pt idx="114">
                  <c:v>44370</c:v>
                </c:pt>
                <c:pt idx="115">
                  <c:v>44371</c:v>
                </c:pt>
                <c:pt idx="116">
                  <c:v>44372</c:v>
                </c:pt>
                <c:pt idx="117">
                  <c:v>44375</c:v>
                </c:pt>
                <c:pt idx="118">
                  <c:v>44376</c:v>
                </c:pt>
                <c:pt idx="119">
                  <c:v>44377</c:v>
                </c:pt>
                <c:pt idx="120">
                  <c:v>44378</c:v>
                </c:pt>
                <c:pt idx="121">
                  <c:v>44379</c:v>
                </c:pt>
                <c:pt idx="122">
                  <c:v>44383</c:v>
                </c:pt>
                <c:pt idx="123">
                  <c:v>44384</c:v>
                </c:pt>
                <c:pt idx="124">
                  <c:v>44385</c:v>
                </c:pt>
                <c:pt idx="125">
                  <c:v>44386</c:v>
                </c:pt>
                <c:pt idx="126">
                  <c:v>44389</c:v>
                </c:pt>
                <c:pt idx="127">
                  <c:v>44390</c:v>
                </c:pt>
                <c:pt idx="128">
                  <c:v>44391</c:v>
                </c:pt>
                <c:pt idx="129">
                  <c:v>44392</c:v>
                </c:pt>
                <c:pt idx="130">
                  <c:v>44393</c:v>
                </c:pt>
                <c:pt idx="131">
                  <c:v>44396</c:v>
                </c:pt>
                <c:pt idx="132">
                  <c:v>44398</c:v>
                </c:pt>
                <c:pt idx="133">
                  <c:v>44399</c:v>
                </c:pt>
                <c:pt idx="134">
                  <c:v>44400</c:v>
                </c:pt>
                <c:pt idx="135">
                  <c:v>44403</c:v>
                </c:pt>
                <c:pt idx="136">
                  <c:v>44404</c:v>
                </c:pt>
                <c:pt idx="137">
                  <c:v>44405</c:v>
                </c:pt>
                <c:pt idx="138">
                  <c:v>44406</c:v>
                </c:pt>
                <c:pt idx="139">
                  <c:v>44407</c:v>
                </c:pt>
                <c:pt idx="140">
                  <c:v>44410</c:v>
                </c:pt>
                <c:pt idx="141">
                  <c:v>44411</c:v>
                </c:pt>
                <c:pt idx="142">
                  <c:v>44412</c:v>
                </c:pt>
                <c:pt idx="143">
                  <c:v>44413</c:v>
                </c:pt>
                <c:pt idx="144">
                  <c:v>44414</c:v>
                </c:pt>
                <c:pt idx="145">
                  <c:v>44418</c:v>
                </c:pt>
                <c:pt idx="146">
                  <c:v>44419</c:v>
                </c:pt>
                <c:pt idx="147">
                  <c:v>44420</c:v>
                </c:pt>
                <c:pt idx="148">
                  <c:v>44421</c:v>
                </c:pt>
                <c:pt idx="149">
                  <c:v>44424</c:v>
                </c:pt>
                <c:pt idx="150">
                  <c:v>44425</c:v>
                </c:pt>
                <c:pt idx="151">
                  <c:v>44426</c:v>
                </c:pt>
                <c:pt idx="152">
                  <c:v>44427</c:v>
                </c:pt>
                <c:pt idx="153">
                  <c:v>44428</c:v>
                </c:pt>
                <c:pt idx="154">
                  <c:v>44431</c:v>
                </c:pt>
                <c:pt idx="155">
                  <c:v>44432</c:v>
                </c:pt>
                <c:pt idx="156">
                  <c:v>44433</c:v>
                </c:pt>
                <c:pt idx="157">
                  <c:v>44434</c:v>
                </c:pt>
                <c:pt idx="158">
                  <c:v>44435</c:v>
                </c:pt>
                <c:pt idx="159">
                  <c:v>44439</c:v>
                </c:pt>
                <c:pt idx="160">
                  <c:v>44440</c:v>
                </c:pt>
                <c:pt idx="161">
                  <c:v>44441</c:v>
                </c:pt>
                <c:pt idx="162">
                  <c:v>44442</c:v>
                </c:pt>
                <c:pt idx="163">
                  <c:v>44446</c:v>
                </c:pt>
                <c:pt idx="164">
                  <c:v>44447</c:v>
                </c:pt>
                <c:pt idx="165">
                  <c:v>44448</c:v>
                </c:pt>
                <c:pt idx="166">
                  <c:v>44449</c:v>
                </c:pt>
                <c:pt idx="167">
                  <c:v>44452</c:v>
                </c:pt>
                <c:pt idx="168">
                  <c:v>44453</c:v>
                </c:pt>
                <c:pt idx="169">
                  <c:v>44454</c:v>
                </c:pt>
                <c:pt idx="170">
                  <c:v>44455</c:v>
                </c:pt>
                <c:pt idx="171">
                  <c:v>44456</c:v>
                </c:pt>
                <c:pt idx="172">
                  <c:v>44459</c:v>
                </c:pt>
                <c:pt idx="173">
                  <c:v>44460</c:v>
                </c:pt>
                <c:pt idx="174">
                  <c:v>44461</c:v>
                </c:pt>
                <c:pt idx="175">
                  <c:v>44462</c:v>
                </c:pt>
                <c:pt idx="176">
                  <c:v>44463</c:v>
                </c:pt>
                <c:pt idx="177">
                  <c:v>44466</c:v>
                </c:pt>
                <c:pt idx="178">
                  <c:v>44467</c:v>
                </c:pt>
                <c:pt idx="179">
                  <c:v>44468</c:v>
                </c:pt>
                <c:pt idx="180">
                  <c:v>44469</c:v>
                </c:pt>
                <c:pt idx="181">
                  <c:v>44470</c:v>
                </c:pt>
                <c:pt idx="182">
                  <c:v>44473</c:v>
                </c:pt>
                <c:pt idx="183">
                  <c:v>44474</c:v>
                </c:pt>
                <c:pt idx="184">
                  <c:v>44475</c:v>
                </c:pt>
                <c:pt idx="185">
                  <c:v>44476</c:v>
                </c:pt>
                <c:pt idx="186">
                  <c:v>44477</c:v>
                </c:pt>
                <c:pt idx="187">
                  <c:v>44480</c:v>
                </c:pt>
                <c:pt idx="188">
                  <c:v>44481</c:v>
                </c:pt>
                <c:pt idx="189">
                  <c:v>44482</c:v>
                </c:pt>
                <c:pt idx="190">
                  <c:v>44483</c:v>
                </c:pt>
                <c:pt idx="191">
                  <c:v>44484</c:v>
                </c:pt>
                <c:pt idx="192">
                  <c:v>44487</c:v>
                </c:pt>
                <c:pt idx="193">
                  <c:v>44488</c:v>
                </c:pt>
                <c:pt idx="194">
                  <c:v>44489</c:v>
                </c:pt>
                <c:pt idx="195">
                  <c:v>44490</c:v>
                </c:pt>
                <c:pt idx="196">
                  <c:v>44491</c:v>
                </c:pt>
                <c:pt idx="197">
                  <c:v>44494</c:v>
                </c:pt>
                <c:pt idx="198">
                  <c:v>44495</c:v>
                </c:pt>
                <c:pt idx="199">
                  <c:v>44496</c:v>
                </c:pt>
                <c:pt idx="200">
                  <c:v>44497</c:v>
                </c:pt>
                <c:pt idx="201">
                  <c:v>44498</c:v>
                </c:pt>
                <c:pt idx="202">
                  <c:v>44501</c:v>
                </c:pt>
                <c:pt idx="203">
                  <c:v>44502</c:v>
                </c:pt>
                <c:pt idx="204">
                  <c:v>44503</c:v>
                </c:pt>
                <c:pt idx="205">
                  <c:v>44505</c:v>
                </c:pt>
                <c:pt idx="206">
                  <c:v>44508</c:v>
                </c:pt>
                <c:pt idx="207">
                  <c:v>44509</c:v>
                </c:pt>
                <c:pt idx="208">
                  <c:v>44510</c:v>
                </c:pt>
                <c:pt idx="209">
                  <c:v>44511</c:v>
                </c:pt>
                <c:pt idx="210">
                  <c:v>44512</c:v>
                </c:pt>
                <c:pt idx="211">
                  <c:v>44515</c:v>
                </c:pt>
                <c:pt idx="212">
                  <c:v>44516</c:v>
                </c:pt>
                <c:pt idx="213">
                  <c:v>44517</c:v>
                </c:pt>
                <c:pt idx="214">
                  <c:v>44518</c:v>
                </c:pt>
                <c:pt idx="215">
                  <c:v>44519</c:v>
                </c:pt>
                <c:pt idx="216">
                  <c:v>44522</c:v>
                </c:pt>
                <c:pt idx="217">
                  <c:v>44523</c:v>
                </c:pt>
                <c:pt idx="218">
                  <c:v>44524</c:v>
                </c:pt>
                <c:pt idx="219">
                  <c:v>44531</c:v>
                </c:pt>
                <c:pt idx="220">
                  <c:v>44532</c:v>
                </c:pt>
                <c:pt idx="221">
                  <c:v>44533</c:v>
                </c:pt>
                <c:pt idx="222">
                  <c:v>44536</c:v>
                </c:pt>
                <c:pt idx="223">
                  <c:v>44537</c:v>
                </c:pt>
                <c:pt idx="224">
                  <c:v>44538</c:v>
                </c:pt>
                <c:pt idx="225">
                  <c:v>44539</c:v>
                </c:pt>
                <c:pt idx="226">
                  <c:v>44540</c:v>
                </c:pt>
                <c:pt idx="227">
                  <c:v>44543</c:v>
                </c:pt>
                <c:pt idx="228">
                  <c:v>44544</c:v>
                </c:pt>
                <c:pt idx="229">
                  <c:v>44545</c:v>
                </c:pt>
                <c:pt idx="230">
                  <c:v>44546</c:v>
                </c:pt>
                <c:pt idx="231">
                  <c:v>44547</c:v>
                </c:pt>
                <c:pt idx="232">
                  <c:v>44550</c:v>
                </c:pt>
                <c:pt idx="233">
                  <c:v>44551</c:v>
                </c:pt>
                <c:pt idx="234">
                  <c:v>44552</c:v>
                </c:pt>
                <c:pt idx="235">
                  <c:v>44553</c:v>
                </c:pt>
                <c:pt idx="236">
                  <c:v>44559</c:v>
                </c:pt>
                <c:pt idx="237">
                  <c:v>44560</c:v>
                </c:pt>
                <c:pt idx="238">
                  <c:v>44565</c:v>
                </c:pt>
                <c:pt idx="239">
                  <c:v>44566</c:v>
                </c:pt>
                <c:pt idx="240">
                  <c:v>44567</c:v>
                </c:pt>
                <c:pt idx="241">
                  <c:v>44568</c:v>
                </c:pt>
                <c:pt idx="242">
                  <c:v>44571</c:v>
                </c:pt>
                <c:pt idx="243">
                  <c:v>44572</c:v>
                </c:pt>
                <c:pt idx="244">
                  <c:v>44573</c:v>
                </c:pt>
                <c:pt idx="245">
                  <c:v>44574</c:v>
                </c:pt>
                <c:pt idx="246">
                  <c:v>44575</c:v>
                </c:pt>
                <c:pt idx="247">
                  <c:v>44579</c:v>
                </c:pt>
                <c:pt idx="248">
                  <c:v>44580</c:v>
                </c:pt>
                <c:pt idx="249">
                  <c:v>44581</c:v>
                </c:pt>
                <c:pt idx="250">
                  <c:v>44582</c:v>
                </c:pt>
                <c:pt idx="251">
                  <c:v>44585</c:v>
                </c:pt>
                <c:pt idx="252">
                  <c:v>44586</c:v>
                </c:pt>
                <c:pt idx="253">
                  <c:v>44587</c:v>
                </c:pt>
                <c:pt idx="254">
                  <c:v>44588</c:v>
                </c:pt>
                <c:pt idx="255">
                  <c:v>44589</c:v>
                </c:pt>
                <c:pt idx="256">
                  <c:v>44592</c:v>
                </c:pt>
                <c:pt idx="257">
                  <c:v>44593</c:v>
                </c:pt>
                <c:pt idx="258">
                  <c:v>44594</c:v>
                </c:pt>
                <c:pt idx="259">
                  <c:v>44595</c:v>
                </c:pt>
                <c:pt idx="260">
                  <c:v>44596</c:v>
                </c:pt>
                <c:pt idx="261">
                  <c:v>44599</c:v>
                </c:pt>
                <c:pt idx="262">
                  <c:v>44600</c:v>
                </c:pt>
                <c:pt idx="263">
                  <c:v>44601</c:v>
                </c:pt>
                <c:pt idx="264">
                  <c:v>44602</c:v>
                </c:pt>
                <c:pt idx="265">
                  <c:v>44603</c:v>
                </c:pt>
                <c:pt idx="266">
                  <c:v>44606</c:v>
                </c:pt>
                <c:pt idx="267">
                  <c:v>44607</c:v>
                </c:pt>
                <c:pt idx="268">
                  <c:v>44608</c:v>
                </c:pt>
                <c:pt idx="269">
                  <c:v>44609</c:v>
                </c:pt>
                <c:pt idx="270">
                  <c:v>44610</c:v>
                </c:pt>
                <c:pt idx="271">
                  <c:v>44614</c:v>
                </c:pt>
                <c:pt idx="272">
                  <c:v>44615</c:v>
                </c:pt>
                <c:pt idx="273">
                  <c:v>44616</c:v>
                </c:pt>
                <c:pt idx="274">
                  <c:v>44617</c:v>
                </c:pt>
                <c:pt idx="275">
                  <c:v>44620</c:v>
                </c:pt>
                <c:pt idx="276">
                  <c:v>44621</c:v>
                </c:pt>
                <c:pt idx="277">
                  <c:v>44622</c:v>
                </c:pt>
                <c:pt idx="278">
                  <c:v>44623</c:v>
                </c:pt>
                <c:pt idx="279">
                  <c:v>44624</c:v>
                </c:pt>
                <c:pt idx="280">
                  <c:v>44627</c:v>
                </c:pt>
                <c:pt idx="281">
                  <c:v>44628</c:v>
                </c:pt>
                <c:pt idx="282">
                  <c:v>44629</c:v>
                </c:pt>
                <c:pt idx="283">
                  <c:v>44630</c:v>
                </c:pt>
                <c:pt idx="284">
                  <c:v>44631</c:v>
                </c:pt>
                <c:pt idx="285">
                  <c:v>44634</c:v>
                </c:pt>
                <c:pt idx="286">
                  <c:v>44635</c:v>
                </c:pt>
                <c:pt idx="287">
                  <c:v>44636</c:v>
                </c:pt>
                <c:pt idx="288">
                  <c:v>44637</c:v>
                </c:pt>
                <c:pt idx="289">
                  <c:v>44638</c:v>
                </c:pt>
                <c:pt idx="290">
                  <c:v>44641</c:v>
                </c:pt>
                <c:pt idx="291">
                  <c:v>44642</c:v>
                </c:pt>
                <c:pt idx="292">
                  <c:v>44643</c:v>
                </c:pt>
                <c:pt idx="293">
                  <c:v>44644</c:v>
                </c:pt>
                <c:pt idx="294">
                  <c:v>44645</c:v>
                </c:pt>
                <c:pt idx="295">
                  <c:v>44648</c:v>
                </c:pt>
                <c:pt idx="296">
                  <c:v>44649</c:v>
                </c:pt>
                <c:pt idx="297">
                  <c:v>44650</c:v>
                </c:pt>
                <c:pt idx="298">
                  <c:v>44651</c:v>
                </c:pt>
                <c:pt idx="299">
                  <c:v>44652</c:v>
                </c:pt>
                <c:pt idx="300">
                  <c:v>44655</c:v>
                </c:pt>
                <c:pt idx="301">
                  <c:v>44656</c:v>
                </c:pt>
                <c:pt idx="302">
                  <c:v>44657</c:v>
                </c:pt>
                <c:pt idx="303">
                  <c:v>44658</c:v>
                </c:pt>
                <c:pt idx="304">
                  <c:v>44659</c:v>
                </c:pt>
                <c:pt idx="305">
                  <c:v>44662</c:v>
                </c:pt>
                <c:pt idx="306">
                  <c:v>44663</c:v>
                </c:pt>
                <c:pt idx="307">
                  <c:v>44664</c:v>
                </c:pt>
                <c:pt idx="308">
                  <c:v>44665</c:v>
                </c:pt>
                <c:pt idx="309">
                  <c:v>44670</c:v>
                </c:pt>
                <c:pt idx="310">
                  <c:v>44671</c:v>
                </c:pt>
                <c:pt idx="311">
                  <c:v>44672</c:v>
                </c:pt>
                <c:pt idx="312">
                  <c:v>44673</c:v>
                </c:pt>
                <c:pt idx="313">
                  <c:v>44676</c:v>
                </c:pt>
                <c:pt idx="314">
                  <c:v>44677</c:v>
                </c:pt>
                <c:pt idx="315">
                  <c:v>44678</c:v>
                </c:pt>
                <c:pt idx="316">
                  <c:v>44679</c:v>
                </c:pt>
                <c:pt idx="317">
                  <c:v>44680</c:v>
                </c:pt>
                <c:pt idx="318">
                  <c:v>44684</c:v>
                </c:pt>
                <c:pt idx="319">
                  <c:v>44685</c:v>
                </c:pt>
                <c:pt idx="320">
                  <c:v>44686</c:v>
                </c:pt>
                <c:pt idx="321">
                  <c:v>44687</c:v>
                </c:pt>
                <c:pt idx="322">
                  <c:v>44690</c:v>
                </c:pt>
                <c:pt idx="323">
                  <c:v>44691</c:v>
                </c:pt>
                <c:pt idx="324">
                  <c:v>44692</c:v>
                </c:pt>
                <c:pt idx="325">
                  <c:v>44693</c:v>
                </c:pt>
                <c:pt idx="326">
                  <c:v>44694</c:v>
                </c:pt>
                <c:pt idx="327">
                  <c:v>44697</c:v>
                </c:pt>
                <c:pt idx="328">
                  <c:v>44698</c:v>
                </c:pt>
                <c:pt idx="329">
                  <c:v>44699</c:v>
                </c:pt>
                <c:pt idx="330">
                  <c:v>44700</c:v>
                </c:pt>
                <c:pt idx="331">
                  <c:v>44701</c:v>
                </c:pt>
                <c:pt idx="332">
                  <c:v>44704</c:v>
                </c:pt>
                <c:pt idx="333">
                  <c:v>44705</c:v>
                </c:pt>
                <c:pt idx="334">
                  <c:v>44706</c:v>
                </c:pt>
                <c:pt idx="335">
                  <c:v>44707</c:v>
                </c:pt>
                <c:pt idx="336">
                  <c:v>44708</c:v>
                </c:pt>
                <c:pt idx="337">
                  <c:v>44712</c:v>
                </c:pt>
                <c:pt idx="338">
                  <c:v>44713</c:v>
                </c:pt>
                <c:pt idx="339">
                  <c:v>44715</c:v>
                </c:pt>
                <c:pt idx="340">
                  <c:v>44718</c:v>
                </c:pt>
                <c:pt idx="341">
                  <c:v>44719</c:v>
                </c:pt>
                <c:pt idx="342">
                  <c:v>44720</c:v>
                </c:pt>
                <c:pt idx="343">
                  <c:v>44721</c:v>
                </c:pt>
                <c:pt idx="344">
                  <c:v>44722</c:v>
                </c:pt>
                <c:pt idx="345">
                  <c:v>44725</c:v>
                </c:pt>
                <c:pt idx="346">
                  <c:v>44726</c:v>
                </c:pt>
                <c:pt idx="347">
                  <c:v>44727</c:v>
                </c:pt>
                <c:pt idx="348">
                  <c:v>44728</c:v>
                </c:pt>
                <c:pt idx="349">
                  <c:v>44729</c:v>
                </c:pt>
                <c:pt idx="350">
                  <c:v>44733</c:v>
                </c:pt>
                <c:pt idx="351">
                  <c:v>44734</c:v>
                </c:pt>
                <c:pt idx="352">
                  <c:v>44735</c:v>
                </c:pt>
                <c:pt idx="353">
                  <c:v>44736</c:v>
                </c:pt>
                <c:pt idx="354">
                  <c:v>44739</c:v>
                </c:pt>
                <c:pt idx="355">
                  <c:v>44740</c:v>
                </c:pt>
                <c:pt idx="356">
                  <c:v>44741</c:v>
                </c:pt>
                <c:pt idx="357">
                  <c:v>44742</c:v>
                </c:pt>
                <c:pt idx="358">
                  <c:v>44743</c:v>
                </c:pt>
                <c:pt idx="359">
                  <c:v>44747</c:v>
                </c:pt>
                <c:pt idx="360">
                  <c:v>44748</c:v>
                </c:pt>
                <c:pt idx="361">
                  <c:v>44749</c:v>
                </c:pt>
                <c:pt idx="362">
                  <c:v>44750</c:v>
                </c:pt>
                <c:pt idx="363">
                  <c:v>44753</c:v>
                </c:pt>
                <c:pt idx="364">
                  <c:v>44754</c:v>
                </c:pt>
                <c:pt idx="365">
                  <c:v>44755</c:v>
                </c:pt>
                <c:pt idx="366">
                  <c:v>44756</c:v>
                </c:pt>
                <c:pt idx="367">
                  <c:v>44757</c:v>
                </c:pt>
                <c:pt idx="368">
                  <c:v>44760</c:v>
                </c:pt>
                <c:pt idx="369">
                  <c:v>44761</c:v>
                </c:pt>
                <c:pt idx="370">
                  <c:v>44762</c:v>
                </c:pt>
                <c:pt idx="371">
                  <c:v>44763</c:v>
                </c:pt>
                <c:pt idx="372">
                  <c:v>44764</c:v>
                </c:pt>
                <c:pt idx="373">
                  <c:v>44767</c:v>
                </c:pt>
                <c:pt idx="374">
                  <c:v>44768</c:v>
                </c:pt>
                <c:pt idx="375">
                  <c:v>44769</c:v>
                </c:pt>
                <c:pt idx="376">
                  <c:v>44770</c:v>
                </c:pt>
                <c:pt idx="377">
                  <c:v>44771</c:v>
                </c:pt>
                <c:pt idx="378">
                  <c:v>44774</c:v>
                </c:pt>
                <c:pt idx="379">
                  <c:v>44775</c:v>
                </c:pt>
                <c:pt idx="380">
                  <c:v>44776</c:v>
                </c:pt>
                <c:pt idx="381">
                  <c:v>44777</c:v>
                </c:pt>
                <c:pt idx="382">
                  <c:v>44778</c:v>
                </c:pt>
                <c:pt idx="383">
                  <c:v>44781</c:v>
                </c:pt>
                <c:pt idx="384">
                  <c:v>44782</c:v>
                </c:pt>
                <c:pt idx="385">
                  <c:v>44783</c:v>
                </c:pt>
                <c:pt idx="386">
                  <c:v>44784</c:v>
                </c:pt>
                <c:pt idx="387">
                  <c:v>44785</c:v>
                </c:pt>
                <c:pt idx="388">
                  <c:v>44788</c:v>
                </c:pt>
                <c:pt idx="389">
                  <c:v>44789</c:v>
                </c:pt>
                <c:pt idx="390">
                  <c:v>44790</c:v>
                </c:pt>
                <c:pt idx="391">
                  <c:v>44791</c:v>
                </c:pt>
                <c:pt idx="392">
                  <c:v>44792</c:v>
                </c:pt>
                <c:pt idx="393">
                  <c:v>44795</c:v>
                </c:pt>
                <c:pt idx="394">
                  <c:v>44796</c:v>
                </c:pt>
                <c:pt idx="395">
                  <c:v>44797</c:v>
                </c:pt>
                <c:pt idx="396">
                  <c:v>44798</c:v>
                </c:pt>
                <c:pt idx="397">
                  <c:v>44799</c:v>
                </c:pt>
                <c:pt idx="398">
                  <c:v>44803</c:v>
                </c:pt>
                <c:pt idx="399">
                  <c:v>44804</c:v>
                </c:pt>
                <c:pt idx="400">
                  <c:v>44805</c:v>
                </c:pt>
                <c:pt idx="401">
                  <c:v>44806</c:v>
                </c:pt>
                <c:pt idx="402">
                  <c:v>44810</c:v>
                </c:pt>
                <c:pt idx="403">
                  <c:v>44811</c:v>
                </c:pt>
                <c:pt idx="404">
                  <c:v>44812</c:v>
                </c:pt>
                <c:pt idx="405">
                  <c:v>44813</c:v>
                </c:pt>
                <c:pt idx="406">
                  <c:v>44816</c:v>
                </c:pt>
                <c:pt idx="407">
                  <c:v>44817</c:v>
                </c:pt>
                <c:pt idx="408">
                  <c:v>44818</c:v>
                </c:pt>
                <c:pt idx="409">
                  <c:v>44819</c:v>
                </c:pt>
                <c:pt idx="410">
                  <c:v>44820</c:v>
                </c:pt>
                <c:pt idx="411">
                  <c:v>44823</c:v>
                </c:pt>
                <c:pt idx="412">
                  <c:v>44824</c:v>
                </c:pt>
                <c:pt idx="413">
                  <c:v>44825</c:v>
                </c:pt>
                <c:pt idx="414">
                  <c:v>44826</c:v>
                </c:pt>
                <c:pt idx="415">
                  <c:v>44827</c:v>
                </c:pt>
                <c:pt idx="416">
                  <c:v>44830</c:v>
                </c:pt>
                <c:pt idx="417">
                  <c:v>44831</c:v>
                </c:pt>
                <c:pt idx="418">
                  <c:v>44832</c:v>
                </c:pt>
                <c:pt idx="419">
                  <c:v>44833</c:v>
                </c:pt>
                <c:pt idx="420">
                  <c:v>44834</c:v>
                </c:pt>
                <c:pt idx="421">
                  <c:v>44837</c:v>
                </c:pt>
                <c:pt idx="422">
                  <c:v>44838</c:v>
                </c:pt>
                <c:pt idx="423">
                  <c:v>44839</c:v>
                </c:pt>
                <c:pt idx="424">
                  <c:v>44840</c:v>
                </c:pt>
                <c:pt idx="425">
                  <c:v>44841</c:v>
                </c:pt>
                <c:pt idx="426">
                  <c:v>44845</c:v>
                </c:pt>
                <c:pt idx="427">
                  <c:v>44846</c:v>
                </c:pt>
                <c:pt idx="428">
                  <c:v>44847</c:v>
                </c:pt>
                <c:pt idx="429">
                  <c:v>44848</c:v>
                </c:pt>
                <c:pt idx="430">
                  <c:v>44851</c:v>
                </c:pt>
                <c:pt idx="431">
                  <c:v>44852</c:v>
                </c:pt>
                <c:pt idx="432">
                  <c:v>44853</c:v>
                </c:pt>
                <c:pt idx="433">
                  <c:v>44854</c:v>
                </c:pt>
                <c:pt idx="434">
                  <c:v>44855</c:v>
                </c:pt>
                <c:pt idx="435">
                  <c:v>44858</c:v>
                </c:pt>
                <c:pt idx="436">
                  <c:v>44859</c:v>
                </c:pt>
                <c:pt idx="437">
                  <c:v>44860</c:v>
                </c:pt>
                <c:pt idx="438">
                  <c:v>44861</c:v>
                </c:pt>
                <c:pt idx="439">
                  <c:v>44862</c:v>
                </c:pt>
                <c:pt idx="440">
                  <c:v>44865</c:v>
                </c:pt>
                <c:pt idx="441">
                  <c:v>44866</c:v>
                </c:pt>
                <c:pt idx="442">
                  <c:v>44867</c:v>
                </c:pt>
                <c:pt idx="443">
                  <c:v>44868</c:v>
                </c:pt>
                <c:pt idx="444">
                  <c:v>44869</c:v>
                </c:pt>
                <c:pt idx="445">
                  <c:v>44872</c:v>
                </c:pt>
                <c:pt idx="446">
                  <c:v>44873</c:v>
                </c:pt>
                <c:pt idx="447">
                  <c:v>44874</c:v>
                </c:pt>
                <c:pt idx="448">
                  <c:v>44875</c:v>
                </c:pt>
                <c:pt idx="449">
                  <c:v>44879</c:v>
                </c:pt>
                <c:pt idx="450">
                  <c:v>44880</c:v>
                </c:pt>
                <c:pt idx="451">
                  <c:v>44881</c:v>
                </c:pt>
                <c:pt idx="452">
                  <c:v>44882</c:v>
                </c:pt>
                <c:pt idx="453">
                  <c:v>44883</c:v>
                </c:pt>
                <c:pt idx="454">
                  <c:v>44886</c:v>
                </c:pt>
                <c:pt idx="455">
                  <c:v>44887</c:v>
                </c:pt>
                <c:pt idx="456">
                  <c:v>44888</c:v>
                </c:pt>
                <c:pt idx="457">
                  <c:v>44893</c:v>
                </c:pt>
                <c:pt idx="458" formatCode="dd/mm/yyyy;@">
                  <c:v>44894</c:v>
                </c:pt>
                <c:pt idx="459" formatCode="dd/mm/yyyy;@">
                  <c:v>44895</c:v>
                </c:pt>
                <c:pt idx="460" formatCode="dd/mm/yyyy;@">
                  <c:v>44896</c:v>
                </c:pt>
                <c:pt idx="461" formatCode="dd/mm/yyyy;@">
                  <c:v>44897</c:v>
                </c:pt>
                <c:pt idx="462" formatCode="dd/mm/yyyy;@">
                  <c:v>44900</c:v>
                </c:pt>
                <c:pt idx="463" formatCode="dd/mm/yyyy;@">
                  <c:v>44901</c:v>
                </c:pt>
                <c:pt idx="464" formatCode="dd/mm/yyyy;@">
                  <c:v>44902</c:v>
                </c:pt>
                <c:pt idx="465" formatCode="dd/mm/yyyy;@">
                  <c:v>44903</c:v>
                </c:pt>
                <c:pt idx="466" formatCode="dd/mm/yyyy;@">
                  <c:v>44904</c:v>
                </c:pt>
                <c:pt idx="467" formatCode="dd/mm/yyyy;@">
                  <c:v>44907</c:v>
                </c:pt>
                <c:pt idx="468" formatCode="dd/mm/yyyy;@">
                  <c:v>44908</c:v>
                </c:pt>
                <c:pt idx="469" formatCode="dd/mm/yyyy;@">
                  <c:v>44909</c:v>
                </c:pt>
                <c:pt idx="470" formatCode="dd/mm/yyyy;@">
                  <c:v>44910</c:v>
                </c:pt>
                <c:pt idx="471" formatCode="dd/mm/yyyy;@">
                  <c:v>44911</c:v>
                </c:pt>
                <c:pt idx="472" formatCode="dd/mm/yyyy;@">
                  <c:v>44914</c:v>
                </c:pt>
                <c:pt idx="473" formatCode="dd/mm/yyyy;@">
                  <c:v>44915</c:v>
                </c:pt>
                <c:pt idx="474" formatCode="dd/mm/yyyy;@">
                  <c:v>44916</c:v>
                </c:pt>
                <c:pt idx="475" formatCode="dd/mm/yyyy;@">
                  <c:v>44917</c:v>
                </c:pt>
                <c:pt idx="476" formatCode="dd/mm/yyyy;@">
                  <c:v>44918</c:v>
                </c:pt>
                <c:pt idx="477" formatCode="dd/mm/yyyy;@">
                  <c:v>44922</c:v>
                </c:pt>
                <c:pt idx="478" formatCode="dd/mm/yyyy;@">
                  <c:v>44923</c:v>
                </c:pt>
                <c:pt idx="479" formatCode="dd/mm/yyyy;@">
                  <c:v>44924</c:v>
                </c:pt>
                <c:pt idx="480" formatCode="dd/mm/yyyy;@">
                  <c:v>44925</c:v>
                </c:pt>
                <c:pt idx="481" formatCode="dd/mm/yyyy;@">
                  <c:v>44929</c:v>
                </c:pt>
                <c:pt idx="482" formatCode="dd/mm/yyyy;@">
                  <c:v>44930</c:v>
                </c:pt>
                <c:pt idx="483" formatCode="dd/mm/yyyy;@">
                  <c:v>44931</c:v>
                </c:pt>
                <c:pt idx="484" formatCode="dd/mm/yyyy;@">
                  <c:v>44932</c:v>
                </c:pt>
                <c:pt idx="485" formatCode="dd/mm/yyyy;@">
                  <c:v>44935</c:v>
                </c:pt>
                <c:pt idx="486" formatCode="dd/mm/yyyy;@">
                  <c:v>44936</c:v>
                </c:pt>
                <c:pt idx="487" formatCode="dd/mm/yyyy;@">
                  <c:v>44937</c:v>
                </c:pt>
                <c:pt idx="488" formatCode="dd/mm/yyyy;@">
                  <c:v>44938</c:v>
                </c:pt>
                <c:pt idx="489" formatCode="dd/mm/yyyy;@">
                  <c:v>44939</c:v>
                </c:pt>
                <c:pt idx="490" formatCode="dd/mm/yyyy;@">
                  <c:v>44943</c:v>
                </c:pt>
                <c:pt idx="491" formatCode="dd/mm/yyyy;@">
                  <c:v>44944</c:v>
                </c:pt>
                <c:pt idx="492" formatCode="dd/mm/yyyy;@">
                  <c:v>44945</c:v>
                </c:pt>
                <c:pt idx="493" formatCode="dd/mm/yyyy;@">
                  <c:v>44946</c:v>
                </c:pt>
                <c:pt idx="494" formatCode="dd/mm/yyyy;@">
                  <c:v>44949</c:v>
                </c:pt>
                <c:pt idx="495">
                  <c:v>44950</c:v>
                </c:pt>
                <c:pt idx="496">
                  <c:v>44951</c:v>
                </c:pt>
                <c:pt idx="497">
                  <c:v>44952</c:v>
                </c:pt>
                <c:pt idx="498">
                  <c:v>44953</c:v>
                </c:pt>
                <c:pt idx="499">
                  <c:v>44956</c:v>
                </c:pt>
                <c:pt idx="500">
                  <c:v>44957</c:v>
                </c:pt>
                <c:pt idx="501">
                  <c:v>44958</c:v>
                </c:pt>
                <c:pt idx="502">
                  <c:v>44959</c:v>
                </c:pt>
                <c:pt idx="503">
                  <c:v>44960</c:v>
                </c:pt>
                <c:pt idx="504">
                  <c:v>44963</c:v>
                </c:pt>
                <c:pt idx="505">
                  <c:v>44964</c:v>
                </c:pt>
                <c:pt idx="506">
                  <c:v>44965</c:v>
                </c:pt>
                <c:pt idx="507">
                  <c:v>44966</c:v>
                </c:pt>
                <c:pt idx="508">
                  <c:v>44967</c:v>
                </c:pt>
                <c:pt idx="509">
                  <c:v>44970</c:v>
                </c:pt>
                <c:pt idx="510">
                  <c:v>44971</c:v>
                </c:pt>
                <c:pt idx="511">
                  <c:v>44972</c:v>
                </c:pt>
                <c:pt idx="512">
                  <c:v>44973</c:v>
                </c:pt>
                <c:pt idx="513">
                  <c:v>44974</c:v>
                </c:pt>
                <c:pt idx="514">
                  <c:v>44978</c:v>
                </c:pt>
                <c:pt idx="515">
                  <c:v>44979</c:v>
                </c:pt>
                <c:pt idx="516">
                  <c:v>44980</c:v>
                </c:pt>
                <c:pt idx="517">
                  <c:v>44984</c:v>
                </c:pt>
                <c:pt idx="518">
                  <c:v>44985</c:v>
                </c:pt>
                <c:pt idx="519">
                  <c:v>44986</c:v>
                </c:pt>
                <c:pt idx="520">
                  <c:v>44987</c:v>
                </c:pt>
                <c:pt idx="521">
                  <c:v>44988</c:v>
                </c:pt>
                <c:pt idx="522">
                  <c:v>44991</c:v>
                </c:pt>
                <c:pt idx="523">
                  <c:v>44992</c:v>
                </c:pt>
                <c:pt idx="524">
                  <c:v>44993</c:v>
                </c:pt>
                <c:pt idx="525">
                  <c:v>44994</c:v>
                </c:pt>
                <c:pt idx="526">
                  <c:v>44995</c:v>
                </c:pt>
                <c:pt idx="527">
                  <c:v>44998</c:v>
                </c:pt>
                <c:pt idx="528">
                  <c:v>44999</c:v>
                </c:pt>
                <c:pt idx="529">
                  <c:v>45000</c:v>
                </c:pt>
                <c:pt idx="530">
                  <c:v>45001</c:v>
                </c:pt>
                <c:pt idx="531">
                  <c:v>45002</c:v>
                </c:pt>
                <c:pt idx="532">
                  <c:v>45005</c:v>
                </c:pt>
                <c:pt idx="533">
                  <c:v>45006</c:v>
                </c:pt>
                <c:pt idx="534">
                  <c:v>45007</c:v>
                </c:pt>
                <c:pt idx="535">
                  <c:v>45008</c:v>
                </c:pt>
                <c:pt idx="536">
                  <c:v>45009</c:v>
                </c:pt>
                <c:pt idx="537">
                  <c:v>45012</c:v>
                </c:pt>
                <c:pt idx="538">
                  <c:v>45013</c:v>
                </c:pt>
                <c:pt idx="539">
                  <c:v>45014</c:v>
                </c:pt>
                <c:pt idx="540">
                  <c:v>45015</c:v>
                </c:pt>
                <c:pt idx="541">
                  <c:v>45016</c:v>
                </c:pt>
                <c:pt idx="542">
                  <c:v>45019</c:v>
                </c:pt>
                <c:pt idx="543">
                  <c:v>45020</c:v>
                </c:pt>
                <c:pt idx="544">
                  <c:v>45021</c:v>
                </c:pt>
                <c:pt idx="545">
                  <c:v>45022</c:v>
                </c:pt>
                <c:pt idx="546">
                  <c:v>45026</c:v>
                </c:pt>
                <c:pt idx="547">
                  <c:v>45027</c:v>
                </c:pt>
                <c:pt idx="548">
                  <c:v>45028</c:v>
                </c:pt>
                <c:pt idx="549">
                  <c:v>45029</c:v>
                </c:pt>
                <c:pt idx="550">
                  <c:v>45030</c:v>
                </c:pt>
                <c:pt idx="551">
                  <c:v>45033</c:v>
                </c:pt>
                <c:pt idx="552">
                  <c:v>45034</c:v>
                </c:pt>
                <c:pt idx="553">
                  <c:v>45035</c:v>
                </c:pt>
                <c:pt idx="554">
                  <c:v>45036</c:v>
                </c:pt>
                <c:pt idx="555">
                  <c:v>45037</c:v>
                </c:pt>
                <c:pt idx="556">
                  <c:v>45040</c:v>
                </c:pt>
                <c:pt idx="557">
                  <c:v>45041</c:v>
                </c:pt>
                <c:pt idx="558">
                  <c:v>45042</c:v>
                </c:pt>
                <c:pt idx="559">
                  <c:v>45043</c:v>
                </c:pt>
                <c:pt idx="560">
                  <c:v>45044</c:v>
                </c:pt>
                <c:pt idx="561">
                  <c:v>45045</c:v>
                </c:pt>
                <c:pt idx="562">
                  <c:v>45046</c:v>
                </c:pt>
                <c:pt idx="563">
                  <c:v>45047</c:v>
                </c:pt>
                <c:pt idx="564">
                  <c:v>45048</c:v>
                </c:pt>
                <c:pt idx="565">
                  <c:v>45049</c:v>
                </c:pt>
                <c:pt idx="566">
                  <c:v>45054</c:v>
                </c:pt>
                <c:pt idx="567">
                  <c:v>45055</c:v>
                </c:pt>
                <c:pt idx="568">
                  <c:v>45056</c:v>
                </c:pt>
                <c:pt idx="569">
                  <c:v>45057</c:v>
                </c:pt>
                <c:pt idx="570">
                  <c:v>45058</c:v>
                </c:pt>
                <c:pt idx="571">
                  <c:v>45061</c:v>
                </c:pt>
                <c:pt idx="572">
                  <c:v>45062</c:v>
                </c:pt>
                <c:pt idx="573">
                  <c:v>45063</c:v>
                </c:pt>
                <c:pt idx="574">
                  <c:v>45064</c:v>
                </c:pt>
                <c:pt idx="575">
                  <c:v>45065</c:v>
                </c:pt>
                <c:pt idx="576">
                  <c:v>45068</c:v>
                </c:pt>
                <c:pt idx="577">
                  <c:v>45069</c:v>
                </c:pt>
                <c:pt idx="578">
                  <c:v>45070</c:v>
                </c:pt>
                <c:pt idx="579">
                  <c:v>45071</c:v>
                </c:pt>
                <c:pt idx="580">
                  <c:v>45072</c:v>
                </c:pt>
                <c:pt idx="581">
                  <c:v>45076</c:v>
                </c:pt>
                <c:pt idx="582">
                  <c:v>45077</c:v>
                </c:pt>
                <c:pt idx="583">
                  <c:v>45078</c:v>
                </c:pt>
                <c:pt idx="584">
                  <c:v>45079</c:v>
                </c:pt>
                <c:pt idx="585">
                  <c:v>45082</c:v>
                </c:pt>
                <c:pt idx="586">
                  <c:v>45083</c:v>
                </c:pt>
                <c:pt idx="587">
                  <c:v>45084</c:v>
                </c:pt>
                <c:pt idx="588">
                  <c:v>45085</c:v>
                </c:pt>
                <c:pt idx="589">
                  <c:v>45086</c:v>
                </c:pt>
                <c:pt idx="590">
                  <c:v>45089</c:v>
                </c:pt>
                <c:pt idx="591">
                  <c:v>45090</c:v>
                </c:pt>
                <c:pt idx="592">
                  <c:v>45091</c:v>
                </c:pt>
                <c:pt idx="593">
                  <c:v>45092</c:v>
                </c:pt>
                <c:pt idx="594">
                  <c:v>45093</c:v>
                </c:pt>
                <c:pt idx="595">
                  <c:v>45097</c:v>
                </c:pt>
                <c:pt idx="596">
                  <c:v>45098</c:v>
                </c:pt>
                <c:pt idx="597">
                  <c:v>45099</c:v>
                </c:pt>
                <c:pt idx="598">
                  <c:v>45100</c:v>
                </c:pt>
                <c:pt idx="599">
                  <c:v>45103</c:v>
                </c:pt>
                <c:pt idx="600">
                  <c:v>45104</c:v>
                </c:pt>
                <c:pt idx="601">
                  <c:v>45105</c:v>
                </c:pt>
                <c:pt idx="602">
                  <c:v>45106</c:v>
                </c:pt>
                <c:pt idx="603">
                  <c:v>45107</c:v>
                </c:pt>
                <c:pt idx="604">
                  <c:v>45110</c:v>
                </c:pt>
                <c:pt idx="605">
                  <c:v>45112</c:v>
                </c:pt>
                <c:pt idx="606">
                  <c:v>45113</c:v>
                </c:pt>
                <c:pt idx="607">
                  <c:v>45114</c:v>
                </c:pt>
                <c:pt idx="608">
                  <c:v>45117</c:v>
                </c:pt>
                <c:pt idx="609">
                  <c:v>45118</c:v>
                </c:pt>
                <c:pt idx="610">
                  <c:v>45119</c:v>
                </c:pt>
                <c:pt idx="611">
                  <c:v>45120</c:v>
                </c:pt>
                <c:pt idx="612">
                  <c:v>45121</c:v>
                </c:pt>
                <c:pt idx="613">
                  <c:v>45124</c:v>
                </c:pt>
                <c:pt idx="614">
                  <c:v>45125</c:v>
                </c:pt>
                <c:pt idx="615">
                  <c:v>45126</c:v>
                </c:pt>
                <c:pt idx="616">
                  <c:v>45127</c:v>
                </c:pt>
                <c:pt idx="617">
                  <c:v>45128</c:v>
                </c:pt>
                <c:pt idx="618">
                  <c:v>45131</c:v>
                </c:pt>
                <c:pt idx="619">
                  <c:v>45132</c:v>
                </c:pt>
                <c:pt idx="620">
                  <c:v>45133</c:v>
                </c:pt>
                <c:pt idx="621">
                  <c:v>45134</c:v>
                </c:pt>
                <c:pt idx="622">
                  <c:v>45135</c:v>
                </c:pt>
                <c:pt idx="623">
                  <c:v>45138</c:v>
                </c:pt>
                <c:pt idx="624">
                  <c:v>45139</c:v>
                </c:pt>
                <c:pt idx="625">
                  <c:v>45140</c:v>
                </c:pt>
                <c:pt idx="626">
                  <c:v>45141</c:v>
                </c:pt>
                <c:pt idx="627">
                  <c:v>45142</c:v>
                </c:pt>
                <c:pt idx="628">
                  <c:v>45145</c:v>
                </c:pt>
                <c:pt idx="629">
                  <c:v>45146</c:v>
                </c:pt>
                <c:pt idx="630">
                  <c:v>45147</c:v>
                </c:pt>
                <c:pt idx="631">
                  <c:v>45148</c:v>
                </c:pt>
                <c:pt idx="632">
                  <c:v>45149</c:v>
                </c:pt>
                <c:pt idx="633">
                  <c:v>45152</c:v>
                </c:pt>
                <c:pt idx="634">
                  <c:v>45153</c:v>
                </c:pt>
                <c:pt idx="635">
                  <c:v>45154</c:v>
                </c:pt>
                <c:pt idx="636">
                  <c:v>45155</c:v>
                </c:pt>
                <c:pt idx="637">
                  <c:v>45156</c:v>
                </c:pt>
                <c:pt idx="638">
                  <c:v>45159</c:v>
                </c:pt>
                <c:pt idx="639">
                  <c:v>45160</c:v>
                </c:pt>
                <c:pt idx="640">
                  <c:v>45161</c:v>
                </c:pt>
                <c:pt idx="641">
                  <c:v>45162</c:v>
                </c:pt>
                <c:pt idx="642">
                  <c:v>45163</c:v>
                </c:pt>
                <c:pt idx="643">
                  <c:v>45166</c:v>
                </c:pt>
                <c:pt idx="644">
                  <c:v>45167</c:v>
                </c:pt>
                <c:pt idx="645">
                  <c:v>45168</c:v>
                </c:pt>
                <c:pt idx="646">
                  <c:v>45169</c:v>
                </c:pt>
                <c:pt idx="647">
                  <c:v>45170</c:v>
                </c:pt>
                <c:pt idx="648">
                  <c:v>45174</c:v>
                </c:pt>
                <c:pt idx="649">
                  <c:v>45175</c:v>
                </c:pt>
                <c:pt idx="650">
                  <c:v>45176</c:v>
                </c:pt>
                <c:pt idx="651">
                  <c:v>45177</c:v>
                </c:pt>
                <c:pt idx="652">
                  <c:v>45180</c:v>
                </c:pt>
                <c:pt idx="653">
                  <c:v>45181</c:v>
                </c:pt>
                <c:pt idx="654">
                  <c:v>45182</c:v>
                </c:pt>
                <c:pt idx="655">
                  <c:v>45183</c:v>
                </c:pt>
                <c:pt idx="656">
                  <c:v>45184</c:v>
                </c:pt>
                <c:pt idx="657">
                  <c:v>45187</c:v>
                </c:pt>
              </c:numCache>
            </c:numRef>
          </c:cat>
          <c:val>
            <c:numRef>
              <c:f>'SAF_Jet Fuel'!$C$4:$C$661</c:f>
              <c:numCache>
                <c:formatCode>_-* #,##0.0_-;\-* #,##0.0_-;_-* "-"??_-;_-@_-</c:formatCode>
                <c:ptCount val="658"/>
                <c:pt idx="0">
                  <c:v>55.104174683785068</c:v>
                </c:pt>
                <c:pt idx="1">
                  <c:v>57.79218320494531</c:v>
                </c:pt>
                <c:pt idx="2">
                  <c:v>57.58218253922967</c:v>
                </c:pt>
                <c:pt idx="3">
                  <c:v>57.960183737517823</c:v>
                </c:pt>
                <c:pt idx="4">
                  <c:v>59.808189595815499</c:v>
                </c:pt>
                <c:pt idx="5">
                  <c:v>59.304187998097952</c:v>
                </c:pt>
                <c:pt idx="6">
                  <c:v>61.446194788397527</c:v>
                </c:pt>
                <c:pt idx="7">
                  <c:v>61.404194655254393</c:v>
                </c:pt>
                <c:pt idx="8">
                  <c:v>61.866196119828821</c:v>
                </c:pt>
                <c:pt idx="9">
                  <c:v>60.186190794103659</c:v>
                </c:pt>
                <c:pt idx="10">
                  <c:v>60.606192125534946</c:v>
                </c:pt>
                <c:pt idx="11">
                  <c:v>60.564191992391812</c:v>
                </c:pt>
                <c:pt idx="12">
                  <c:v>60.648192258678073</c:v>
                </c:pt>
                <c:pt idx="13">
                  <c:v>59.682189196386119</c:v>
                </c:pt>
                <c:pt idx="14">
                  <c:v>61.488194921540654</c:v>
                </c:pt>
                <c:pt idx="15">
                  <c:v>59.178187598668572</c:v>
                </c:pt>
                <c:pt idx="16">
                  <c:v>59.808189595815499</c:v>
                </c:pt>
                <c:pt idx="17">
                  <c:v>59.556188796956718</c:v>
                </c:pt>
                <c:pt idx="18">
                  <c:v>59.514188663813599</c:v>
                </c:pt>
                <c:pt idx="19">
                  <c:v>61.06819359010936</c:v>
                </c:pt>
                <c:pt idx="20">
                  <c:v>62.328197584403227</c:v>
                </c:pt>
                <c:pt idx="21">
                  <c:v>63.210200380408935</c:v>
                </c:pt>
                <c:pt idx="22">
                  <c:v>63.882202510698995</c:v>
                </c:pt>
                <c:pt idx="23">
                  <c:v>64.134203309557762</c:v>
                </c:pt>
                <c:pt idx="24">
                  <c:v>65.814208635282924</c:v>
                </c:pt>
                <c:pt idx="25">
                  <c:v>65.898208901569177</c:v>
                </c:pt>
                <c:pt idx="26">
                  <c:v>65.898208901569177</c:v>
                </c:pt>
                <c:pt idx="27">
                  <c:v>65.268206904422257</c:v>
                </c:pt>
                <c:pt idx="28">
                  <c:v>66.402210499286724</c:v>
                </c:pt>
                <c:pt idx="29">
                  <c:v>68.5442172895863</c:v>
                </c:pt>
                <c:pt idx="30">
                  <c:v>69.678220884450781</c:v>
                </c:pt>
                <c:pt idx="31">
                  <c:v>68.208216224441273</c:v>
                </c:pt>
                <c:pt idx="32">
                  <c:v>67.956215425582499</c:v>
                </c:pt>
                <c:pt idx="33">
                  <c:v>70.182222482168328</c:v>
                </c:pt>
                <c:pt idx="34">
                  <c:v>72.114228606752249</c:v>
                </c:pt>
                <c:pt idx="35">
                  <c:v>73.668233533048024</c:v>
                </c:pt>
                <c:pt idx="36">
                  <c:v>72.61823020446981</c:v>
                </c:pt>
                <c:pt idx="37">
                  <c:v>70.644223946742741</c:v>
                </c:pt>
                <c:pt idx="38">
                  <c:v>69.09021902044698</c:v>
                </c:pt>
                <c:pt idx="39">
                  <c:v>68.71221782215882</c:v>
                </c:pt>
                <c:pt idx="40">
                  <c:v>69.51022035187826</c:v>
                </c:pt>
                <c:pt idx="41">
                  <c:v>72.198228873038516</c:v>
                </c:pt>
                <c:pt idx="42">
                  <c:v>74.298235530194944</c:v>
                </c:pt>
                <c:pt idx="43">
                  <c:v>71.820227674750356</c:v>
                </c:pt>
                <c:pt idx="44">
                  <c:v>71.484226609605315</c:v>
                </c:pt>
                <c:pt idx="45">
                  <c:v>72.324229272467889</c:v>
                </c:pt>
                <c:pt idx="46">
                  <c:v>73.920234331906798</c:v>
                </c:pt>
                <c:pt idx="47">
                  <c:v>73.920234331906798</c:v>
                </c:pt>
                <c:pt idx="48">
                  <c:v>73.416232734189251</c:v>
                </c:pt>
                <c:pt idx="49">
                  <c:v>72.576230071326663</c:v>
                </c:pt>
                <c:pt idx="50">
                  <c:v>70.812224479315262</c:v>
                </c:pt>
                <c:pt idx="51">
                  <c:v>66.318210233000471</c:v>
                </c:pt>
                <c:pt idx="52">
                  <c:v>68.124215958155006</c:v>
                </c:pt>
                <c:pt idx="53">
                  <c:v>68.586217422729433</c:v>
                </c:pt>
                <c:pt idx="54">
                  <c:v>64.680205040418443</c:v>
                </c:pt>
                <c:pt idx="55">
                  <c:v>69.09021902044698</c:v>
                </c:pt>
                <c:pt idx="56">
                  <c:v>66.066209434141697</c:v>
                </c:pt>
                <c:pt idx="57">
                  <c:v>67.368213561578699</c:v>
                </c:pt>
                <c:pt idx="58">
                  <c:v>67.620214360437473</c:v>
                </c:pt>
                <c:pt idx="59">
                  <c:v>66.696211431288631</c:v>
                </c:pt>
                <c:pt idx="60">
                  <c:v>65.98220916785543</c:v>
                </c:pt>
                <c:pt idx="61">
                  <c:v>68.208216224441273</c:v>
                </c:pt>
                <c:pt idx="62">
                  <c:v>67.032212496433658</c:v>
                </c:pt>
                <c:pt idx="63">
                  <c:v>67.368213561578699</c:v>
                </c:pt>
                <c:pt idx="64">
                  <c:v>67.620214360437473</c:v>
                </c:pt>
                <c:pt idx="65">
                  <c:v>75.8102403233476</c:v>
                </c:pt>
                <c:pt idx="66">
                  <c:v>68.166216091298139</c:v>
                </c:pt>
                <c:pt idx="67">
                  <c:v>68.5442172895863</c:v>
                </c:pt>
                <c:pt idx="68">
                  <c:v>71.232225810746542</c:v>
                </c:pt>
                <c:pt idx="69">
                  <c:v>71.820227674750356</c:v>
                </c:pt>
                <c:pt idx="70">
                  <c:v>71.358226210175943</c:v>
                </c:pt>
                <c:pt idx="71">
                  <c:v>71.442226476462196</c:v>
                </c:pt>
                <c:pt idx="72">
                  <c:v>70.644223946742741</c:v>
                </c:pt>
                <c:pt idx="73">
                  <c:v>69.048218887303847</c:v>
                </c:pt>
                <c:pt idx="74">
                  <c:v>69.762221150737034</c:v>
                </c:pt>
                <c:pt idx="75">
                  <c:v>70.140222349025194</c:v>
                </c:pt>
                <c:pt idx="76">
                  <c:v>70.266222748454595</c:v>
                </c:pt>
                <c:pt idx="77">
                  <c:v>71.526226742748449</c:v>
                </c:pt>
                <c:pt idx="78">
                  <c:v>72.408229538754156</c:v>
                </c:pt>
                <c:pt idx="79">
                  <c:v>72.61823020446981</c:v>
                </c:pt>
                <c:pt idx="80">
                  <c:v>70.938224878744649</c:v>
                </c:pt>
                <c:pt idx="81">
                  <c:v>74.004234598193065</c:v>
                </c:pt>
                <c:pt idx="82">
                  <c:v>73.710233666191144</c:v>
                </c:pt>
                <c:pt idx="83">
                  <c:v>73.458232867332384</c:v>
                </c:pt>
                <c:pt idx="84">
                  <c:v>73.500233000475504</c:v>
                </c:pt>
                <c:pt idx="85">
                  <c:v>73.458232867332384</c:v>
                </c:pt>
                <c:pt idx="86">
                  <c:v>74.340235663338092</c:v>
                </c:pt>
                <c:pt idx="87">
                  <c:v>76.020240989063254</c:v>
                </c:pt>
                <c:pt idx="88">
                  <c:v>74.550236329053732</c:v>
                </c:pt>
                <c:pt idx="89">
                  <c:v>74.634236595339985</c:v>
                </c:pt>
                <c:pt idx="90">
                  <c:v>74.424235929624345</c:v>
                </c:pt>
                <c:pt idx="91">
                  <c:v>72.996231402757957</c:v>
                </c:pt>
                <c:pt idx="92">
                  <c:v>70.224222615311447</c:v>
                </c:pt>
                <c:pt idx="93">
                  <c:v>71.358226210175943</c:v>
                </c:pt>
                <c:pt idx="94">
                  <c:v>74.130234997622438</c:v>
                </c:pt>
                <c:pt idx="95">
                  <c:v>73.500233000475504</c:v>
                </c:pt>
                <c:pt idx="96">
                  <c:v>74.466236062767479</c:v>
                </c:pt>
                <c:pt idx="97">
                  <c:v>73.878234198763664</c:v>
                </c:pt>
                <c:pt idx="98">
                  <c:v>75.474239258202559</c:v>
                </c:pt>
                <c:pt idx="99">
                  <c:v>76.566242719923906</c:v>
                </c:pt>
                <c:pt idx="100">
                  <c:v>76.35624205420828</c:v>
                </c:pt>
                <c:pt idx="101">
                  <c:v>76.77624338563956</c:v>
                </c:pt>
                <c:pt idx="102">
                  <c:v>76.818243518782694</c:v>
                </c:pt>
                <c:pt idx="103">
                  <c:v>77.868246847360908</c:v>
                </c:pt>
                <c:pt idx="104">
                  <c:v>76.398242187351386</c:v>
                </c:pt>
                <c:pt idx="105">
                  <c:v>77.322245116500227</c:v>
                </c:pt>
                <c:pt idx="106">
                  <c:v>76.524242586780787</c:v>
                </c:pt>
                <c:pt idx="107">
                  <c:v>77.574245915359</c:v>
                </c:pt>
                <c:pt idx="108">
                  <c:v>77.910246980504041</c:v>
                </c:pt>
                <c:pt idx="109">
                  <c:v>77.028244184498334</c:v>
                </c:pt>
                <c:pt idx="110">
                  <c:v>76.692243119353307</c:v>
                </c:pt>
                <c:pt idx="111">
                  <c:v>78.246248045649068</c:v>
                </c:pt>
                <c:pt idx="112">
                  <c:v>79.75825283880171</c:v>
                </c:pt>
                <c:pt idx="113">
                  <c:v>81.186257365668098</c:v>
                </c:pt>
                <c:pt idx="114">
                  <c:v>81.438258164526871</c:v>
                </c:pt>
                <c:pt idx="115">
                  <c:v>79.92625337137423</c:v>
                </c:pt>
                <c:pt idx="116">
                  <c:v>79.044250575368508</c:v>
                </c:pt>
                <c:pt idx="117">
                  <c:v>78.792249776509735</c:v>
                </c:pt>
                <c:pt idx="118">
                  <c:v>79.128250841654761</c:v>
                </c:pt>
                <c:pt idx="119">
                  <c:v>79.086250708511656</c:v>
                </c:pt>
                <c:pt idx="120">
                  <c:v>79.674252572515442</c:v>
                </c:pt>
                <c:pt idx="121">
                  <c:v>81.228257498811217</c:v>
                </c:pt>
                <c:pt idx="122">
                  <c:v>78.540248977650975</c:v>
                </c:pt>
                <c:pt idx="123">
                  <c:v>77.154244583927721</c:v>
                </c:pt>
                <c:pt idx="124">
                  <c:v>78.876250042796002</c:v>
                </c:pt>
                <c:pt idx="125">
                  <c:v>79.884253238231096</c:v>
                </c:pt>
                <c:pt idx="126">
                  <c:v>80.766256034236804</c:v>
                </c:pt>
                <c:pt idx="127">
                  <c:v>82.068260161673791</c:v>
                </c:pt>
                <c:pt idx="128">
                  <c:v>79.968253504517349</c:v>
                </c:pt>
                <c:pt idx="129">
                  <c:v>78.288248178792202</c:v>
                </c:pt>
                <c:pt idx="130">
                  <c:v>78.330248311935321</c:v>
                </c:pt>
                <c:pt idx="131">
                  <c:v>73.374232601046131</c:v>
                </c:pt>
                <c:pt idx="132">
                  <c:v>77.238244850213974</c:v>
                </c:pt>
                <c:pt idx="133">
                  <c:v>79.212251107941029</c:v>
                </c:pt>
                <c:pt idx="134">
                  <c:v>79.380251640513535</c:v>
                </c:pt>
                <c:pt idx="135">
                  <c:v>80.34625470280551</c:v>
                </c:pt>
                <c:pt idx="136">
                  <c:v>79.75825283880171</c:v>
                </c:pt>
                <c:pt idx="137">
                  <c:v>79.842253105087963</c:v>
                </c:pt>
                <c:pt idx="138">
                  <c:v>81.480258297669977</c:v>
                </c:pt>
                <c:pt idx="139">
                  <c:v>81.31225776509747</c:v>
                </c:pt>
                <c:pt idx="140">
                  <c:v>79.254251241084162</c:v>
                </c:pt>
                <c:pt idx="141">
                  <c:v>78.036247379933428</c:v>
                </c:pt>
                <c:pt idx="142">
                  <c:v>75.138238193057532</c:v>
                </c:pt>
                <c:pt idx="143">
                  <c:v>76.482242453637653</c:v>
                </c:pt>
                <c:pt idx="144">
                  <c:v>75.768240190204466</c:v>
                </c:pt>
                <c:pt idx="145">
                  <c:v>76.272241787922013</c:v>
                </c:pt>
                <c:pt idx="146">
                  <c:v>77.40624538278648</c:v>
                </c:pt>
                <c:pt idx="147">
                  <c:v>77.196244717070854</c:v>
                </c:pt>
                <c:pt idx="148">
                  <c:v>75.852240456490719</c:v>
                </c:pt>
                <c:pt idx="149">
                  <c:v>75.390238991916291</c:v>
                </c:pt>
                <c:pt idx="150">
                  <c:v>74.844237261055625</c:v>
                </c:pt>
                <c:pt idx="151">
                  <c:v>73.164231935330477</c:v>
                </c:pt>
                <c:pt idx="152">
                  <c:v>71.820227674750356</c:v>
                </c:pt>
                <c:pt idx="153">
                  <c:v>69.09021902044698</c:v>
                </c:pt>
                <c:pt idx="154">
                  <c:v>74.298235530194944</c:v>
                </c:pt>
                <c:pt idx="155">
                  <c:v>77.364245249643375</c:v>
                </c:pt>
                <c:pt idx="156">
                  <c:v>78.960250309082255</c:v>
                </c:pt>
                <c:pt idx="157">
                  <c:v>77.364245249643375</c:v>
                </c:pt>
                <c:pt idx="158">
                  <c:v>78.918250175939136</c:v>
                </c:pt>
                <c:pt idx="159">
                  <c:v>80.682255767950537</c:v>
                </c:pt>
                <c:pt idx="160">
                  <c:v>80.09425390394675</c:v>
                </c:pt>
                <c:pt idx="161">
                  <c:v>81.564258563956244</c:v>
                </c:pt>
                <c:pt idx="162">
                  <c:v>81.858259495958151</c:v>
                </c:pt>
                <c:pt idx="163">
                  <c:v>80.09425390394675</c:v>
                </c:pt>
                <c:pt idx="164">
                  <c:v>80.472255102234882</c:v>
                </c:pt>
                <c:pt idx="165">
                  <c:v>79.506252039942936</c:v>
                </c:pt>
                <c:pt idx="166">
                  <c:v>80.72425590109367</c:v>
                </c:pt>
                <c:pt idx="167">
                  <c:v>82.110260294816939</c:v>
                </c:pt>
                <c:pt idx="168">
                  <c:v>82.530261626248219</c:v>
                </c:pt>
                <c:pt idx="169">
                  <c:v>84.630268283404661</c:v>
                </c:pt>
                <c:pt idx="170">
                  <c:v>84.92426921540654</c:v>
                </c:pt>
                <c:pt idx="171">
                  <c:v>84.88226908226342</c:v>
                </c:pt>
                <c:pt idx="172">
                  <c:v>82.824262558250112</c:v>
                </c:pt>
                <c:pt idx="173">
                  <c:v>83.538264821683313</c:v>
                </c:pt>
                <c:pt idx="174">
                  <c:v>84.630268283404661</c:v>
                </c:pt>
                <c:pt idx="175">
                  <c:v>86.226273342843541</c:v>
                </c:pt>
                <c:pt idx="176">
                  <c:v>87.360276937708036</c:v>
                </c:pt>
                <c:pt idx="177">
                  <c:v>88.830281597717558</c:v>
                </c:pt>
                <c:pt idx="178">
                  <c:v>88.41028026628625</c:v>
                </c:pt>
                <c:pt idx="179">
                  <c:v>89.208282796005705</c:v>
                </c:pt>
                <c:pt idx="180">
                  <c:v>92.442293048026627</c:v>
                </c:pt>
                <c:pt idx="181">
                  <c:v>91.056288654303373</c:v>
                </c:pt>
                <c:pt idx="182">
                  <c:v>95.92830409890631</c:v>
                </c:pt>
                <c:pt idx="183">
                  <c:v>95.67630330004755</c:v>
                </c:pt>
                <c:pt idx="184">
                  <c:v>93.240295577746082</c:v>
                </c:pt>
                <c:pt idx="185">
                  <c:v>94.794300504041843</c:v>
                </c:pt>
                <c:pt idx="186">
                  <c:v>95.046301302900602</c:v>
                </c:pt>
                <c:pt idx="187">
                  <c:v>96.978307427484552</c:v>
                </c:pt>
                <c:pt idx="188">
                  <c:v>96.558306096053244</c:v>
                </c:pt>
                <c:pt idx="189">
                  <c:v>97.188308093200192</c:v>
                </c:pt>
                <c:pt idx="190">
                  <c:v>99.162314350927247</c:v>
                </c:pt>
                <c:pt idx="191">
                  <c:v>99.120314217784099</c:v>
                </c:pt>
                <c:pt idx="192">
                  <c:v>96.810306894912031</c:v>
                </c:pt>
                <c:pt idx="193">
                  <c:v>97.524309158345218</c:v>
                </c:pt>
                <c:pt idx="194">
                  <c:v>98.82631328578222</c:v>
                </c:pt>
                <c:pt idx="195">
                  <c:v>97.188308093200192</c:v>
                </c:pt>
                <c:pt idx="196">
                  <c:v>97.10430782691391</c:v>
                </c:pt>
                <c:pt idx="197">
                  <c:v>97.692309690917739</c:v>
                </c:pt>
                <c:pt idx="198">
                  <c:v>98.238311421778405</c:v>
                </c:pt>
                <c:pt idx="199">
                  <c:v>95.382302368045629</c:v>
                </c:pt>
                <c:pt idx="200">
                  <c:v>95.67630330004755</c:v>
                </c:pt>
                <c:pt idx="201">
                  <c:v>95.970304232049457</c:v>
                </c:pt>
                <c:pt idx="202">
                  <c:v>96.642306362339525</c:v>
                </c:pt>
                <c:pt idx="203">
                  <c:v>96.600306229196377</c:v>
                </c:pt>
                <c:pt idx="204">
                  <c:v>93.282295710889215</c:v>
                </c:pt>
                <c:pt idx="205">
                  <c:v>94.626299971469336</c:v>
                </c:pt>
                <c:pt idx="206">
                  <c:v>95.46630263433191</c:v>
                </c:pt>
                <c:pt idx="207">
                  <c:v>97.398308758915817</c:v>
                </c:pt>
                <c:pt idx="208">
                  <c:v>94.836300637184962</c:v>
                </c:pt>
                <c:pt idx="209">
                  <c:v>94.290298906324296</c:v>
                </c:pt>
                <c:pt idx="210">
                  <c:v>92.988294778887294</c:v>
                </c:pt>
                <c:pt idx="211">
                  <c:v>92.820294246314788</c:v>
                </c:pt>
                <c:pt idx="212">
                  <c:v>94.038298107465508</c:v>
                </c:pt>
                <c:pt idx="213">
                  <c:v>91.350289586305266</c:v>
                </c:pt>
                <c:pt idx="214">
                  <c:v>91.854291184022813</c:v>
                </c:pt>
                <c:pt idx="215">
                  <c:v>87.780278269139316</c:v>
                </c:pt>
                <c:pt idx="216">
                  <c:v>89.166282662862585</c:v>
                </c:pt>
                <c:pt idx="217">
                  <c:v>92.190292249167854</c:v>
                </c:pt>
                <c:pt idx="218">
                  <c:v>92.316292648597226</c:v>
                </c:pt>
                <c:pt idx="219">
                  <c:v>78.960250309082255</c:v>
                </c:pt>
                <c:pt idx="220">
                  <c:v>81.060256966238697</c:v>
                </c:pt>
                <c:pt idx="221">
                  <c:v>81.270257631954351</c:v>
                </c:pt>
                <c:pt idx="222">
                  <c:v>85.470270946267249</c:v>
                </c:pt>
                <c:pt idx="223">
                  <c:v>87.696278002853063</c:v>
                </c:pt>
                <c:pt idx="224">
                  <c:v>89.334283195435077</c:v>
                </c:pt>
                <c:pt idx="225">
                  <c:v>88.326279999999997</c:v>
                </c:pt>
                <c:pt idx="226">
                  <c:v>89.250282929148838</c:v>
                </c:pt>
                <c:pt idx="227">
                  <c:v>88.326279999999997</c:v>
                </c:pt>
                <c:pt idx="228">
                  <c:v>87.19227640513553</c:v>
                </c:pt>
                <c:pt idx="229">
                  <c:v>88.116279334284343</c:v>
                </c:pt>
                <c:pt idx="230">
                  <c:v>88.704281198288157</c:v>
                </c:pt>
                <c:pt idx="231">
                  <c:v>87.150276271992396</c:v>
                </c:pt>
                <c:pt idx="232">
                  <c:v>84.840268949120301</c:v>
                </c:pt>
                <c:pt idx="233">
                  <c:v>87.948278801711822</c:v>
                </c:pt>
                <c:pt idx="234">
                  <c:v>89.964285192582011</c:v>
                </c:pt>
                <c:pt idx="235">
                  <c:v>91.224289186875893</c:v>
                </c:pt>
                <c:pt idx="236">
                  <c:v>92.778294113171654</c:v>
                </c:pt>
                <c:pt idx="237">
                  <c:v>92.946294645744175</c:v>
                </c:pt>
                <c:pt idx="238">
                  <c:v>94.374299172610534</c:v>
                </c:pt>
                <c:pt idx="239">
                  <c:v>95.046301302900602</c:v>
                </c:pt>
                <c:pt idx="240">
                  <c:v>97.230308226343311</c:v>
                </c:pt>
                <c:pt idx="241">
                  <c:v>97.818310090347126</c:v>
                </c:pt>
                <c:pt idx="242">
                  <c:v>98.742313019495938</c:v>
                </c:pt>
                <c:pt idx="243">
                  <c:v>102.01832340465999</c:v>
                </c:pt>
                <c:pt idx="244">
                  <c:v>102.64832540180693</c:v>
                </c:pt>
                <c:pt idx="245">
                  <c:v>102.64832540180693</c:v>
                </c:pt>
                <c:pt idx="246">
                  <c:v>104.41233099381836</c:v>
                </c:pt>
                <c:pt idx="247">
                  <c:v>107.43634058012363</c:v>
                </c:pt>
                <c:pt idx="248">
                  <c:v>106.68033818354731</c:v>
                </c:pt>
                <c:pt idx="249">
                  <c:v>104.32833072753209</c:v>
                </c:pt>
                <c:pt idx="250">
                  <c:v>105.79833538754161</c:v>
                </c:pt>
                <c:pt idx="251">
                  <c:v>103.6143284640989</c:v>
                </c:pt>
                <c:pt idx="252">
                  <c:v>103.27832739895388</c:v>
                </c:pt>
                <c:pt idx="253">
                  <c:v>107.6883413789824</c:v>
                </c:pt>
                <c:pt idx="254">
                  <c:v>111.42635322872087</c:v>
                </c:pt>
                <c:pt idx="255">
                  <c:v>108.90634524013313</c:v>
                </c:pt>
                <c:pt idx="256">
                  <c:v>108.36034350927247</c:v>
                </c:pt>
                <c:pt idx="257">
                  <c:v>108.2763432429862</c:v>
                </c:pt>
                <c:pt idx="258">
                  <c:v>108.9903455064194</c:v>
                </c:pt>
                <c:pt idx="259">
                  <c:v>111.38435309557774</c:v>
                </c:pt>
                <c:pt idx="260">
                  <c:v>112.60235695672849</c:v>
                </c:pt>
                <c:pt idx="261">
                  <c:v>114.74436374702805</c:v>
                </c:pt>
                <c:pt idx="262">
                  <c:v>112.72835735615787</c:v>
                </c:pt>
                <c:pt idx="263">
                  <c:v>113.69436041844982</c:v>
                </c:pt>
                <c:pt idx="264">
                  <c:v>112.85435775558724</c:v>
                </c:pt>
                <c:pt idx="265">
                  <c:v>117.60037280076081</c:v>
                </c:pt>
                <c:pt idx="266">
                  <c:v>117.1383713361864</c:v>
                </c:pt>
                <c:pt idx="267">
                  <c:v>112.77035748930099</c:v>
                </c:pt>
                <c:pt idx="268">
                  <c:v>109.62034750356632</c:v>
                </c:pt>
                <c:pt idx="269">
                  <c:v>108.52834404184499</c:v>
                </c:pt>
                <c:pt idx="270">
                  <c:v>109.15834603899192</c:v>
                </c:pt>
                <c:pt idx="271">
                  <c:v>110.33434976699951</c:v>
                </c:pt>
                <c:pt idx="272">
                  <c:v>112.18235562529719</c:v>
                </c:pt>
                <c:pt idx="273">
                  <c:v>114.28236228245363</c:v>
                </c:pt>
                <c:pt idx="274">
                  <c:v>113.0643584213029</c:v>
                </c:pt>
                <c:pt idx="275">
                  <c:v>119.95238025677602</c:v>
                </c:pt>
                <c:pt idx="276">
                  <c:v>127.68040475511174</c:v>
                </c:pt>
                <c:pt idx="277">
                  <c:v>142.08645042320495</c:v>
                </c:pt>
                <c:pt idx="278">
                  <c:v>139.31444163575844</c:v>
                </c:pt>
                <c:pt idx="279">
                  <c:v>150.69647771754637</c:v>
                </c:pt>
                <c:pt idx="280">
                  <c:v>155.90449422729432</c:v>
                </c:pt>
                <c:pt idx="281">
                  <c:v>172.20054588682834</c:v>
                </c:pt>
                <c:pt idx="282">
                  <c:v>134.31642579172609</c:v>
                </c:pt>
                <c:pt idx="283">
                  <c:v>130.91441500713265</c:v>
                </c:pt>
                <c:pt idx="284">
                  <c:v>136.33243218259628</c:v>
                </c:pt>
                <c:pt idx="285">
                  <c:v>128.94040874940561</c:v>
                </c:pt>
                <c:pt idx="286">
                  <c:v>118.69237626248217</c:v>
                </c:pt>
                <c:pt idx="287">
                  <c:v>124.06839330480267</c:v>
                </c:pt>
                <c:pt idx="288">
                  <c:v>138.18043804089396</c:v>
                </c:pt>
                <c:pt idx="289">
                  <c:v>141.62444895863052</c:v>
                </c:pt>
                <c:pt idx="290">
                  <c:v>152.29248277698525</c:v>
                </c:pt>
                <c:pt idx="291">
                  <c:v>150.69647771754637</c:v>
                </c:pt>
                <c:pt idx="292">
                  <c:v>161.36451153590107</c:v>
                </c:pt>
                <c:pt idx="293">
                  <c:v>166.40452751307654</c:v>
                </c:pt>
                <c:pt idx="294">
                  <c:v>160.6505092724679</c:v>
                </c:pt>
                <c:pt idx="295">
                  <c:v>146.20246347123157</c:v>
                </c:pt>
                <c:pt idx="296">
                  <c:v>168.46253403708988</c:v>
                </c:pt>
                <c:pt idx="297">
                  <c:v>168.00053257251545</c:v>
                </c:pt>
                <c:pt idx="298">
                  <c:v>161.07051060389918</c:v>
                </c:pt>
                <c:pt idx="299">
                  <c:v>152.25048264384213</c:v>
                </c:pt>
                <c:pt idx="300">
                  <c:v>160.06250740846409</c:v>
                </c:pt>
                <c:pt idx="301">
                  <c:v>152.41848317641464</c:v>
                </c:pt>
                <c:pt idx="302">
                  <c:v>150.82247811697576</c:v>
                </c:pt>
                <c:pt idx="303">
                  <c:v>141.41444829291487</c:v>
                </c:pt>
                <c:pt idx="304">
                  <c:v>143.0524534854969</c:v>
                </c:pt>
                <c:pt idx="305">
                  <c:v>140.40644509747978</c:v>
                </c:pt>
                <c:pt idx="306">
                  <c:v>147.08446626723727</c:v>
                </c:pt>
                <c:pt idx="307">
                  <c:v>156.40849582501187</c:v>
                </c:pt>
                <c:pt idx="308">
                  <c:v>161.61651233475985</c:v>
                </c:pt>
                <c:pt idx="309">
                  <c:v>159.55850581074654</c:v>
                </c:pt>
                <c:pt idx="310">
                  <c:v>163.92651965763196</c:v>
                </c:pt>
                <c:pt idx="311">
                  <c:v>162.33051459819305</c:v>
                </c:pt>
                <c:pt idx="312">
                  <c:v>163.0025167284831</c:v>
                </c:pt>
                <c:pt idx="313">
                  <c:v>177.53456279600573</c:v>
                </c:pt>
                <c:pt idx="314">
                  <c:v>189.84060180694243</c:v>
                </c:pt>
                <c:pt idx="315">
                  <c:v>201.13863762244412</c:v>
                </c:pt>
                <c:pt idx="316">
                  <c:v>212.7726745030908</c:v>
                </c:pt>
                <c:pt idx="317">
                  <c:v>190.21860300523062</c:v>
                </c:pt>
                <c:pt idx="318">
                  <c:v>176.52655960057061</c:v>
                </c:pt>
                <c:pt idx="319">
                  <c:v>181.69257597717544</c:v>
                </c:pt>
                <c:pt idx="320">
                  <c:v>175.56055653827863</c:v>
                </c:pt>
                <c:pt idx="321">
                  <c:v>174.51055320970042</c:v>
                </c:pt>
                <c:pt idx="322">
                  <c:v>166.3625273799334</c:v>
                </c:pt>
                <c:pt idx="323">
                  <c:v>173.16654894912031</c:v>
                </c:pt>
                <c:pt idx="324">
                  <c:v>171.94854508796956</c:v>
                </c:pt>
                <c:pt idx="325">
                  <c:v>168.37853377080361</c:v>
                </c:pt>
                <c:pt idx="326">
                  <c:v>168.88253536852113</c:v>
                </c:pt>
                <c:pt idx="327">
                  <c:v>160.73450953875414</c:v>
                </c:pt>
                <c:pt idx="328">
                  <c:v>153.09048530670469</c:v>
                </c:pt>
                <c:pt idx="329">
                  <c:v>145.82446227294341</c:v>
                </c:pt>
                <c:pt idx="330">
                  <c:v>149.68847452211125</c:v>
                </c:pt>
                <c:pt idx="331">
                  <c:v>147.16846653352351</c:v>
                </c:pt>
                <c:pt idx="332">
                  <c:v>147.71446826438421</c:v>
                </c:pt>
                <c:pt idx="333">
                  <c:v>152.71248410841656</c:v>
                </c:pt>
                <c:pt idx="334">
                  <c:v>157.12249808844507</c:v>
                </c:pt>
                <c:pt idx="335">
                  <c:v>160.56650900618163</c:v>
                </c:pt>
                <c:pt idx="336">
                  <c:v>161.78451286733238</c:v>
                </c:pt>
                <c:pt idx="337">
                  <c:v>160.23050794103659</c:v>
                </c:pt>
                <c:pt idx="338">
                  <c:v>165.18652365192582</c:v>
                </c:pt>
                <c:pt idx="339">
                  <c:v>172.36854641940087</c:v>
                </c:pt>
                <c:pt idx="340">
                  <c:v>174.38455281027106</c:v>
                </c:pt>
                <c:pt idx="341">
                  <c:v>171.61254402282455</c:v>
                </c:pt>
                <c:pt idx="342">
                  <c:v>171.36054322396575</c:v>
                </c:pt>
                <c:pt idx="343">
                  <c:v>176.94656093200189</c:v>
                </c:pt>
                <c:pt idx="344">
                  <c:v>175.22455547313359</c:v>
                </c:pt>
                <c:pt idx="345">
                  <c:v>171.31854309082263</c:v>
                </c:pt>
                <c:pt idx="346">
                  <c:v>176.44255933428434</c:v>
                </c:pt>
                <c:pt idx="347">
                  <c:v>181.39857504517354</c:v>
                </c:pt>
                <c:pt idx="348">
                  <c:v>184.84258596291014</c:v>
                </c:pt>
                <c:pt idx="349">
                  <c:v>176.8205605325725</c:v>
                </c:pt>
                <c:pt idx="350">
                  <c:v>176.8205605325725</c:v>
                </c:pt>
                <c:pt idx="351">
                  <c:v>176.06455813599618</c:v>
                </c:pt>
                <c:pt idx="352">
                  <c:v>170.77254135996193</c:v>
                </c:pt>
                <c:pt idx="353">
                  <c:v>178.62656625772706</c:v>
                </c:pt>
                <c:pt idx="354">
                  <c:v>173.58655028055156</c:v>
                </c:pt>
                <c:pt idx="355">
                  <c:v>169.6805378982406</c:v>
                </c:pt>
                <c:pt idx="356">
                  <c:v>162.62451553019494</c:v>
                </c:pt>
                <c:pt idx="357">
                  <c:v>157.62649968616262</c:v>
                </c:pt>
                <c:pt idx="358">
                  <c:v>158.71850314788395</c:v>
                </c:pt>
                <c:pt idx="359">
                  <c:v>143.26245415121255</c:v>
                </c:pt>
                <c:pt idx="360">
                  <c:v>136.33243218259628</c:v>
                </c:pt>
                <c:pt idx="361">
                  <c:v>147.00046600095101</c:v>
                </c:pt>
                <c:pt idx="362">
                  <c:v>148.00846919638613</c:v>
                </c:pt>
                <c:pt idx="363">
                  <c:v>151.49448024726581</c:v>
                </c:pt>
                <c:pt idx="364">
                  <c:v>147.75646839752733</c:v>
                </c:pt>
                <c:pt idx="365">
                  <c:v>150.44447691868757</c:v>
                </c:pt>
                <c:pt idx="366">
                  <c:v>148.59647106038989</c:v>
                </c:pt>
                <c:pt idx="367">
                  <c:v>148.76447159296239</c:v>
                </c:pt>
                <c:pt idx="368">
                  <c:v>145.53046134094151</c:v>
                </c:pt>
                <c:pt idx="369">
                  <c:v>144.6904586780789</c:v>
                </c:pt>
                <c:pt idx="370">
                  <c:v>142.96845321921063</c:v>
                </c:pt>
                <c:pt idx="371">
                  <c:v>141.91844989063244</c:v>
                </c:pt>
                <c:pt idx="372">
                  <c:v>140.02844389919164</c:v>
                </c:pt>
                <c:pt idx="373">
                  <c:v>140.40644509747978</c:v>
                </c:pt>
                <c:pt idx="374">
                  <c:v>144.31245747979077</c:v>
                </c:pt>
                <c:pt idx="375">
                  <c:v>150.57047731811696</c:v>
                </c:pt>
                <c:pt idx="376">
                  <c:v>147.88246879695672</c:v>
                </c:pt>
                <c:pt idx="377">
                  <c:v>142.88445295292439</c:v>
                </c:pt>
                <c:pt idx="378">
                  <c:v>136.29043204945316</c:v>
                </c:pt>
                <c:pt idx="379">
                  <c:v>133.5604233951498</c:v>
                </c:pt>
                <c:pt idx="380">
                  <c:v>133.98042472658105</c:v>
                </c:pt>
                <c:pt idx="381">
                  <c:v>128.64640781740371</c:v>
                </c:pt>
                <c:pt idx="382">
                  <c:v>124.65639516880645</c:v>
                </c:pt>
                <c:pt idx="383">
                  <c:v>123.52239157394197</c:v>
                </c:pt>
                <c:pt idx="384">
                  <c:v>129.27640981455062</c:v>
                </c:pt>
                <c:pt idx="385">
                  <c:v>134.94642778887305</c:v>
                </c:pt>
                <c:pt idx="386">
                  <c:v>137.21443497860199</c:v>
                </c:pt>
                <c:pt idx="387">
                  <c:v>136.87843391345694</c:v>
                </c:pt>
                <c:pt idx="388">
                  <c:v>134.82042738944364</c:v>
                </c:pt>
                <c:pt idx="389">
                  <c:v>134.86242752258676</c:v>
                </c:pt>
                <c:pt idx="390">
                  <c:v>139.39844190204471</c:v>
                </c:pt>
                <c:pt idx="391">
                  <c:v>141.41444829291487</c:v>
                </c:pt>
                <c:pt idx="392">
                  <c:v>143.47245481692821</c:v>
                </c:pt>
                <c:pt idx="393">
                  <c:v>146.53846453637658</c:v>
                </c:pt>
                <c:pt idx="394">
                  <c:v>149.26847319067997</c:v>
                </c:pt>
                <c:pt idx="395">
                  <c:v>158.17250141702331</c:v>
                </c:pt>
                <c:pt idx="396">
                  <c:v>155.02249143128864</c:v>
                </c:pt>
                <c:pt idx="397">
                  <c:v>157.62649968616262</c:v>
                </c:pt>
                <c:pt idx="398">
                  <c:v>148.97447225867808</c:v>
                </c:pt>
                <c:pt idx="399">
                  <c:v>143.72445561578695</c:v>
                </c:pt>
                <c:pt idx="400">
                  <c:v>137.34043537803137</c:v>
                </c:pt>
                <c:pt idx="401">
                  <c:v>140.8684465620542</c:v>
                </c:pt>
                <c:pt idx="402">
                  <c:v>138.85244017118401</c:v>
                </c:pt>
                <c:pt idx="403">
                  <c:v>139.35644176890156</c:v>
                </c:pt>
                <c:pt idx="404">
                  <c:v>138.9784405706134</c:v>
                </c:pt>
                <c:pt idx="405">
                  <c:v>140.65844589633858</c:v>
                </c:pt>
                <c:pt idx="406">
                  <c:v>141.96045002377554</c:v>
                </c:pt>
                <c:pt idx="407">
                  <c:v>139.77644310033284</c:v>
                </c:pt>
                <c:pt idx="408">
                  <c:v>132.09041873514028</c:v>
                </c:pt>
                <c:pt idx="409">
                  <c:v>124.65639516880645</c:v>
                </c:pt>
                <c:pt idx="410">
                  <c:v>123.56439170708511</c:v>
                </c:pt>
                <c:pt idx="411">
                  <c:v>128.35240688540179</c:v>
                </c:pt>
                <c:pt idx="412">
                  <c:v>134.06442499286732</c:v>
                </c:pt>
                <c:pt idx="413">
                  <c:v>134.40042605801236</c:v>
                </c:pt>
                <c:pt idx="414">
                  <c:v>136.50043271516881</c:v>
                </c:pt>
                <c:pt idx="415">
                  <c:v>130.70441434141702</c:v>
                </c:pt>
                <c:pt idx="416">
                  <c:v>128.18440635282928</c:v>
                </c:pt>
                <c:pt idx="417">
                  <c:v>136.24843191631001</c:v>
                </c:pt>
                <c:pt idx="418">
                  <c:v>144.60645841179269</c:v>
                </c:pt>
                <c:pt idx="419">
                  <c:v>157.58449955301947</c:v>
                </c:pt>
                <c:pt idx="420">
                  <c:v>147.92446893009983</c:v>
                </c:pt>
                <c:pt idx="421">
                  <c:v>139.52444230147407</c:v>
                </c:pt>
                <c:pt idx="422">
                  <c:v>144.48045801236327</c:v>
                </c:pt>
                <c:pt idx="423">
                  <c:v>152.92248477413219</c:v>
                </c:pt>
                <c:pt idx="424">
                  <c:v>159.72650634331907</c:v>
                </c:pt>
                <c:pt idx="425">
                  <c:v>164.97652298621014</c:v>
                </c:pt>
                <c:pt idx="426">
                  <c:v>152.33448291012837</c:v>
                </c:pt>
                <c:pt idx="427">
                  <c:v>152.16648237755587</c:v>
                </c:pt>
                <c:pt idx="428">
                  <c:v>160.02050727532097</c:v>
                </c:pt>
                <c:pt idx="429">
                  <c:v>153.17448557299096</c:v>
                </c:pt>
                <c:pt idx="430">
                  <c:v>155.8624940941512</c:v>
                </c:pt>
                <c:pt idx="431">
                  <c:v>147.16846653352351</c:v>
                </c:pt>
                <c:pt idx="432">
                  <c:v>143.09445361864002</c:v>
                </c:pt>
                <c:pt idx="433">
                  <c:v>137.84443697574895</c:v>
                </c:pt>
                <c:pt idx="434">
                  <c:v>142.3384512220637</c:v>
                </c:pt>
                <c:pt idx="435">
                  <c:v>157.45849915359011</c:v>
                </c:pt>
                <c:pt idx="436">
                  <c:v>158.08850115073702</c:v>
                </c:pt>
                <c:pt idx="437">
                  <c:v>168.54653430337612</c:v>
                </c:pt>
                <c:pt idx="438">
                  <c:v>172.15854575368519</c:v>
                </c:pt>
                <c:pt idx="439">
                  <c:v>183.33058116975749</c:v>
                </c:pt>
                <c:pt idx="440">
                  <c:v>175.68655693770802</c:v>
                </c:pt>
                <c:pt idx="441">
                  <c:v>138.9784405706134</c:v>
                </c:pt>
                <c:pt idx="442">
                  <c:v>141.5824488254874</c:v>
                </c:pt>
                <c:pt idx="443">
                  <c:v>151.41047998097952</c:v>
                </c:pt>
                <c:pt idx="444">
                  <c:v>151.03247878269138</c:v>
                </c:pt>
                <c:pt idx="445">
                  <c:v>144.85845921065146</c:v>
                </c:pt>
                <c:pt idx="446">
                  <c:v>141.45644842605802</c:v>
                </c:pt>
                <c:pt idx="447">
                  <c:v>133.51842326200665</c:v>
                </c:pt>
                <c:pt idx="448">
                  <c:v>130.03241221112697</c:v>
                </c:pt>
                <c:pt idx="449">
                  <c:v>131.92241820256777</c:v>
                </c:pt>
                <c:pt idx="450">
                  <c:v>136.16443165002377</c:v>
                </c:pt>
                <c:pt idx="451">
                  <c:v>135.74443031859249</c:v>
                </c:pt>
                <c:pt idx="452">
                  <c:v>131.75441766999523</c:v>
                </c:pt>
                <c:pt idx="453">
                  <c:v>132.09041873514028</c:v>
                </c:pt>
                <c:pt idx="454">
                  <c:v>131.25041607227769</c:v>
                </c:pt>
                <c:pt idx="455">
                  <c:v>127.4704040893961</c:v>
                </c:pt>
                <c:pt idx="456">
                  <c:v>120.66638252020923</c:v>
                </c:pt>
                <c:pt idx="457">
                  <c:v>114.24036214931051</c:v>
                </c:pt>
                <c:pt idx="458">
                  <c:v>119.70037945791726</c:v>
                </c:pt>
                <c:pt idx="459">
                  <c:v>123.27039077508321</c:v>
                </c:pt>
                <c:pt idx="460">
                  <c:v>119.74237959106037</c:v>
                </c:pt>
                <c:pt idx="461">
                  <c:v>117.60037280076081</c:v>
                </c:pt>
                <c:pt idx="462">
                  <c:v>110.37634990014264</c:v>
                </c:pt>
                <c:pt idx="463">
                  <c:v>107.52034084640989</c:v>
                </c:pt>
                <c:pt idx="464">
                  <c:v>102.39632460294817</c:v>
                </c:pt>
                <c:pt idx="465">
                  <c:v>111.21635256300523</c:v>
                </c:pt>
                <c:pt idx="466">
                  <c:v>108.69634457441749</c:v>
                </c:pt>
                <c:pt idx="467">
                  <c:v>114.78636388017118</c:v>
                </c:pt>
                <c:pt idx="468">
                  <c:v>120.70838265335236</c:v>
                </c:pt>
                <c:pt idx="469">
                  <c:v>128.10040608654302</c:v>
                </c:pt>
                <c:pt idx="470">
                  <c:v>127.4704040893961</c:v>
                </c:pt>
                <c:pt idx="471">
                  <c:v>121.08638385164052</c:v>
                </c:pt>
                <c:pt idx="472">
                  <c:v>117.68437306704708</c:v>
                </c:pt>
                <c:pt idx="473">
                  <c:v>115.75236694246313</c:v>
                </c:pt>
                <c:pt idx="474">
                  <c:v>122.47238824536375</c:v>
                </c:pt>
                <c:pt idx="475">
                  <c:v>123.27039077508321</c:v>
                </c:pt>
                <c:pt idx="476">
                  <c:v>128.0584059533999</c:v>
                </c:pt>
                <c:pt idx="477">
                  <c:v>138.18043804089396</c:v>
                </c:pt>
                <c:pt idx="478">
                  <c:v>138.93644043747028</c:v>
                </c:pt>
                <c:pt idx="479">
                  <c:v>140.91044669519732</c:v>
                </c:pt>
                <c:pt idx="480">
                  <c:v>139.9864437660485</c:v>
                </c:pt>
                <c:pt idx="481">
                  <c:v>130.4944136757014</c:v>
                </c:pt>
                <c:pt idx="482">
                  <c:v>129.27640981455062</c:v>
                </c:pt>
                <c:pt idx="483">
                  <c:v>129.82241154541131</c:v>
                </c:pt>
                <c:pt idx="484">
                  <c:v>134.0224248597242</c:v>
                </c:pt>
                <c:pt idx="485">
                  <c:v>142.80045268663812</c:v>
                </c:pt>
                <c:pt idx="486">
                  <c:v>139.23044136947215</c:v>
                </c:pt>
                <c:pt idx="487">
                  <c:v>145.78246213980026</c:v>
                </c:pt>
                <c:pt idx="488">
                  <c:v>147.12646640038039</c:v>
                </c:pt>
                <c:pt idx="489">
                  <c:v>160.31450820732286</c:v>
                </c:pt>
                <c:pt idx="490">
                  <c:v>149.81447492154064</c:v>
                </c:pt>
                <c:pt idx="491">
                  <c:v>149.43647372325248</c:v>
                </c:pt>
                <c:pt idx="492">
                  <c:v>151.32647971469331</c:v>
                </c:pt>
                <c:pt idx="493">
                  <c:v>164.47252138849262</c:v>
                </c:pt>
                <c:pt idx="494">
                  <c:v>161.23851113647169</c:v>
                </c:pt>
                <c:pt idx="495">
                  <c:v>156.87049728958627</c:v>
                </c:pt>
                <c:pt idx="496">
                  <c:v>159.43250541131715</c:v>
                </c:pt>
                <c:pt idx="497">
                  <c:v>167.66453150737038</c:v>
                </c:pt>
                <c:pt idx="498">
                  <c:v>159.09650434617214</c:v>
                </c:pt>
                <c:pt idx="499">
                  <c:v>152.46048330955776</c:v>
                </c:pt>
                <c:pt idx="500">
                  <c:v>144.35445761293389</c:v>
                </c:pt>
                <c:pt idx="501">
                  <c:v>124.53039476937707</c:v>
                </c:pt>
                <c:pt idx="502">
                  <c:v>115.62636654303377</c:v>
                </c:pt>
                <c:pt idx="503">
                  <c:v>108.23434310984307</c:v>
                </c:pt>
                <c:pt idx="504">
                  <c:v>112.98035815501663</c:v>
                </c:pt>
                <c:pt idx="505">
                  <c:v>120.91838331906798</c:v>
                </c:pt>
                <c:pt idx="506">
                  <c:v>121.21238425106989</c:v>
                </c:pt>
                <c:pt idx="507">
                  <c:v>117.68437306704708</c:v>
                </c:pt>
                <c:pt idx="508">
                  <c:v>117.43237226818829</c:v>
                </c:pt>
                <c:pt idx="509">
                  <c:v>117.89437373276272</c:v>
                </c:pt>
                <c:pt idx="510">
                  <c:v>119.406378525915</c:v>
                </c:pt>
                <c:pt idx="511">
                  <c:v>113.10635855444602</c:v>
                </c:pt>
                <c:pt idx="512">
                  <c:v>110.37634990014264</c:v>
                </c:pt>
                <c:pt idx="513">
                  <c:v>106.72233831669044</c:v>
                </c:pt>
                <c:pt idx="514">
                  <c:v>109.20034617213504</c:v>
                </c:pt>
                <c:pt idx="515">
                  <c:v>116.17236827389443</c:v>
                </c:pt>
                <c:pt idx="516">
                  <c:v>124.19439370423203</c:v>
                </c:pt>
                <c:pt idx="517">
                  <c:v>128.89840861626246</c:v>
                </c:pt>
                <c:pt idx="518">
                  <c:v>124.86639583452209</c:v>
                </c:pt>
                <c:pt idx="519">
                  <c:v>126.67240155967664</c:v>
                </c:pt>
                <c:pt idx="520">
                  <c:v>122.26238757964812</c:v>
                </c:pt>
                <c:pt idx="521">
                  <c:v>125.45439769852592</c:v>
                </c:pt>
                <c:pt idx="522">
                  <c:v>123.01838997622443</c:v>
                </c:pt>
                <c:pt idx="523">
                  <c:v>118.94437706134093</c:v>
                </c:pt>
                <c:pt idx="524">
                  <c:v>117.60037280076081</c:v>
                </c:pt>
                <c:pt idx="525">
                  <c:v>114.61836334759867</c:v>
                </c:pt>
                <c:pt idx="526">
                  <c:v>116.67636987161198</c:v>
                </c:pt>
                <c:pt idx="527">
                  <c:v>116.46636920589633</c:v>
                </c:pt>
                <c:pt idx="528">
                  <c:v>111.04835203043271</c:v>
                </c:pt>
                <c:pt idx="529">
                  <c:v>106.21833671897288</c:v>
                </c:pt>
                <c:pt idx="530">
                  <c:v>107.77234164526865</c:v>
                </c:pt>
                <c:pt idx="531">
                  <c:v>105.00033285782216</c:v>
                </c:pt>
                <c:pt idx="532">
                  <c:v>104.87433245839276</c:v>
                </c:pt>
                <c:pt idx="533" formatCode="0.0">
                  <c:v>105.08433312410841</c:v>
                </c:pt>
                <c:pt idx="534" formatCode="0.0">
                  <c:v>105.29433378982405</c:v>
                </c:pt>
                <c:pt idx="535" formatCode="0.0">
                  <c:v>104.03432979553018</c:v>
                </c:pt>
                <c:pt idx="536" formatCode="0.0">
                  <c:v>106.17633658582977</c:v>
                </c:pt>
                <c:pt idx="537" formatCode="0.0">
                  <c:v>114.49236294816927</c:v>
                </c:pt>
                <c:pt idx="538" formatCode="0.0">
                  <c:v>113.19035882073227</c:v>
                </c:pt>
                <c:pt idx="539" formatCode="0.0">
                  <c:v>108.23434310984307</c:v>
                </c:pt>
                <c:pt idx="540" formatCode="0.0">
                  <c:v>107.77234164526865</c:v>
                </c:pt>
                <c:pt idx="541" formatCode="0.0">
                  <c:v>106.72233831669044</c:v>
                </c:pt>
                <c:pt idx="542" formatCode="0.0">
                  <c:v>108.06634257727056</c:v>
                </c:pt>
                <c:pt idx="543" formatCode="0.0">
                  <c:v>108.40234364241559</c:v>
                </c:pt>
                <c:pt idx="544" formatCode="0.0">
                  <c:v>108.69634457441749</c:v>
                </c:pt>
                <c:pt idx="545" formatCode="0.0">
                  <c:v>105.71433512125535</c:v>
                </c:pt>
                <c:pt idx="546" formatCode="0.0">
                  <c:v>106.26033685211601</c:v>
                </c:pt>
                <c:pt idx="547" formatCode="0.0">
                  <c:v>105.25233365668092</c:v>
                </c:pt>
                <c:pt idx="548" formatCode="0.0">
                  <c:v>106.3863372515454</c:v>
                </c:pt>
                <c:pt idx="549" formatCode="0.0">
                  <c:v>105.25233365668092</c:v>
                </c:pt>
                <c:pt idx="550" formatCode="0.0">
                  <c:v>101.34632127436994</c:v>
                </c:pt>
                <c:pt idx="551" formatCode="0.0">
                  <c:v>99.2463146172135</c:v>
                </c:pt>
                <c:pt idx="552" formatCode="0.0">
                  <c:v>97.020307560627671</c:v>
                </c:pt>
                <c:pt idx="553" formatCode="0.0">
                  <c:v>96.09630463147883</c:v>
                </c:pt>
                <c:pt idx="554" formatCode="0.0">
                  <c:v>93.786297308606748</c:v>
                </c:pt>
                <c:pt idx="555" formatCode="0.0">
                  <c:v>94.332299039467415</c:v>
                </c:pt>
                <c:pt idx="556" formatCode="0.0">
                  <c:v>95.50830276747503</c:v>
                </c:pt>
                <c:pt idx="557" formatCode="0.0">
                  <c:v>92.442293048026627</c:v>
                </c:pt>
                <c:pt idx="558" formatCode="0.0">
                  <c:v>89.964285192582011</c:v>
                </c:pt>
                <c:pt idx="559" formatCode="0.0">
                  <c:v>89.964285192582011</c:v>
                </c:pt>
                <c:pt idx="560" formatCode="0.0">
                  <c:v>90.678287456015198</c:v>
                </c:pt>
                <c:pt idx="561" formatCode="0.0">
                  <c:v>91.098288787446506</c:v>
                </c:pt>
                <c:pt idx="562" formatCode="0.0">
                  <c:v>88.284279866856849</c:v>
                </c:pt>
                <c:pt idx="563" formatCode="0.0">
                  <c:v>85.848272144555395</c:v>
                </c:pt>
                <c:pt idx="564" formatCode="0.0">
                  <c:v>86.100272943414168</c:v>
                </c:pt>
                <c:pt idx="565" formatCode="0.0">
                  <c:v>90.300286257727038</c:v>
                </c:pt>
                <c:pt idx="566" formatCode="0.0">
                  <c:v>92.946294645744175</c:v>
                </c:pt>
                <c:pt idx="567" formatCode="0.0">
                  <c:v>93.786297308606748</c:v>
                </c:pt>
                <c:pt idx="568" formatCode="0.0">
                  <c:v>94.668300104612456</c:v>
                </c:pt>
                <c:pt idx="569" formatCode="0.0">
                  <c:v>93.030294912030413</c:v>
                </c:pt>
                <c:pt idx="570" formatCode="0.0">
                  <c:v>90.426286657156439</c:v>
                </c:pt>
                <c:pt idx="571" formatCode="0.0">
                  <c:v>93.156295311459814</c:v>
                </c:pt>
                <c:pt idx="572" formatCode="0.0">
                  <c:v>91.686290651450292</c:v>
                </c:pt>
                <c:pt idx="573" formatCode="0.0">
                  <c:v>94.542299705183069</c:v>
                </c:pt>
                <c:pt idx="574" formatCode="0.0">
                  <c:v>93.996297974322388</c:v>
                </c:pt>
                <c:pt idx="575" formatCode="0.0">
                  <c:v>92.14829211602472</c:v>
                </c:pt>
                <c:pt idx="576" formatCode="0.0">
                  <c:v>92.442293048026627</c:v>
                </c:pt>
                <c:pt idx="577" formatCode="0.0">
                  <c:v>91.098288787446506</c:v>
                </c:pt>
                <c:pt idx="578" formatCode="0.0">
                  <c:v>93.450296243461722</c:v>
                </c:pt>
                <c:pt idx="579" formatCode="0.0">
                  <c:v>90.342286390870171</c:v>
                </c:pt>
                <c:pt idx="580" formatCode="0.0">
                  <c:v>91.72829078459344</c:v>
                </c:pt>
                <c:pt idx="581" formatCode="0.0">
                  <c:v>88.62028093200189</c:v>
                </c:pt>
                <c:pt idx="582" formatCode="0.0">
                  <c:v>87.822278402282464</c:v>
                </c:pt>
                <c:pt idx="583" formatCode="0.0">
                  <c:v>90.930288254873986</c:v>
                </c:pt>
                <c:pt idx="584" formatCode="0.0">
                  <c:v>93.198295444602934</c:v>
                </c:pt>
                <c:pt idx="585" formatCode="0.0">
                  <c:v>93.450296243461722</c:v>
                </c:pt>
                <c:pt idx="586" formatCode="0.0">
                  <c:v>93.996297974322388</c:v>
                </c:pt>
                <c:pt idx="587" formatCode="0.0">
                  <c:v>96.978307427484552</c:v>
                </c:pt>
                <c:pt idx="588" formatCode="0.0">
                  <c:v>95.844303832620056</c:v>
                </c:pt>
                <c:pt idx="589" formatCode="0.0">
                  <c:v>94.416299305753682</c:v>
                </c:pt>
                <c:pt idx="590" formatCode="0.0">
                  <c:v>91.182289053732759</c:v>
                </c:pt>
                <c:pt idx="591" formatCode="0.0">
                  <c:v>94.626299971469336</c:v>
                </c:pt>
                <c:pt idx="592" formatCode="0.0">
                  <c:v>91.854291184022813</c:v>
                </c:pt>
                <c:pt idx="593" formatCode="0.0">
                  <c:v>96.390305563480723</c:v>
                </c:pt>
                <c:pt idx="594" formatCode="0.0">
                  <c:v>99.372315016642901</c:v>
                </c:pt>
                <c:pt idx="595" formatCode="0.0">
                  <c:v>95.088301436043736</c:v>
                </c:pt>
                <c:pt idx="596" formatCode="0.0">
                  <c:v>100.46431847836422</c:v>
                </c:pt>
                <c:pt idx="597" formatCode="0.0">
                  <c:v>96.432305696623857</c:v>
                </c:pt>
                <c:pt idx="598" formatCode="0.0">
                  <c:v>92.778294113171654</c:v>
                </c:pt>
                <c:pt idx="599" formatCode="0.0">
                  <c:v>94.626299971469336</c:v>
                </c:pt>
                <c:pt idx="600" formatCode="0.0">
                  <c:v>92.778294113171654</c:v>
                </c:pt>
                <c:pt idx="601" formatCode="0.0">
                  <c:v>92.568293447456014</c:v>
                </c:pt>
                <c:pt idx="602" formatCode="0.0">
                  <c:v>93.072295045173561</c:v>
                </c:pt>
                <c:pt idx="603" formatCode="0.0">
                  <c:v>94.332299039467415</c:v>
                </c:pt>
                <c:pt idx="604" formatCode="0.0">
                  <c:v>92.694293846885387</c:v>
                </c:pt>
                <c:pt idx="605" formatCode="0.0">
                  <c:v>97.188308093200192</c:v>
                </c:pt>
                <c:pt idx="606" formatCode="0.0">
                  <c:v>97.188308093200192</c:v>
                </c:pt>
                <c:pt idx="607" formatCode="0.0">
                  <c:v>99.62431581550166</c:v>
                </c:pt>
                <c:pt idx="608" formatCode="0.0">
                  <c:v>99.582315682358526</c:v>
                </c:pt>
                <c:pt idx="609" formatCode="0.0">
                  <c:v>100.5483187446505</c:v>
                </c:pt>
                <c:pt idx="610" formatCode="0.0">
                  <c:v>101.76632260580124</c:v>
                </c:pt>
                <c:pt idx="611" formatCode="0.0">
                  <c:v>101.47232167379931</c:v>
                </c:pt>
                <c:pt idx="612" formatCode="0.0">
                  <c:v>100.50631861150735</c:v>
                </c:pt>
                <c:pt idx="613" formatCode="0.0">
                  <c:v>100.08631728007609</c:v>
                </c:pt>
                <c:pt idx="614" formatCode="0.0">
                  <c:v>101.30432114122681</c:v>
                </c:pt>
                <c:pt idx="615" formatCode="0.0">
                  <c:v>102.81632593437945</c:v>
                </c:pt>
                <c:pt idx="616" formatCode="0.0">
                  <c:v>104.20233032810269</c:v>
                </c:pt>
                <c:pt idx="617" formatCode="0.0">
                  <c:v>107.22633991440797</c:v>
                </c:pt>
                <c:pt idx="618" formatCode="0.0">
                  <c:v>108.69634457441749</c:v>
                </c:pt>
                <c:pt idx="619" formatCode="0.0">
                  <c:v>109.32634657156443</c:v>
                </c:pt>
                <c:pt idx="620" formatCode="0.0">
                  <c:v>112.0563552258678</c:v>
                </c:pt>
                <c:pt idx="621" formatCode="0.0">
                  <c:v>115.08036481217309</c:v>
                </c:pt>
                <c:pt idx="622" formatCode="0.0">
                  <c:v>118.35637519733714</c:v>
                </c:pt>
                <c:pt idx="623" formatCode="0.0">
                  <c:v>120.12038078934853</c:v>
                </c:pt>
                <c:pt idx="624" formatCode="0.0">
                  <c:v>121.84238624821681</c:v>
                </c:pt>
                <c:pt idx="625" formatCode="0.0">
                  <c:v>120.16238092249168</c:v>
                </c:pt>
                <c:pt idx="626" formatCode="0.0">
                  <c:v>123.31239090822633</c:v>
                </c:pt>
                <c:pt idx="627" formatCode="0.0">
                  <c:v>121.67438571564431</c:v>
                </c:pt>
                <c:pt idx="628" formatCode="0.0">
                  <c:v>120.70838265335236</c:v>
                </c:pt>
                <c:pt idx="629" formatCode="0.0">
                  <c:v>122.59838864479315</c:v>
                </c:pt>
                <c:pt idx="630" formatCode="0.0">
                  <c:v>128.64640781740371</c:v>
                </c:pt>
                <c:pt idx="631" formatCode="0.0">
                  <c:v>126.29440036138848</c:v>
                </c:pt>
                <c:pt idx="632" formatCode="0.0">
                  <c:v>124.69839530194959</c:v>
                </c:pt>
                <c:pt idx="633" formatCode="0.0">
                  <c:v>123.27039077508321</c:v>
                </c:pt>
                <c:pt idx="634" formatCode="0.0">
                  <c:v>121.80038611507369</c:v>
                </c:pt>
                <c:pt idx="635" formatCode="0.0">
                  <c:v>121.04438371849739</c:v>
                </c:pt>
                <c:pt idx="636" formatCode="0.0">
                  <c:v>124.61439503566334</c:v>
                </c:pt>
                <c:pt idx="637" formatCode="0.0">
                  <c:v>130.45241354255825</c:v>
                </c:pt>
                <c:pt idx="638" formatCode="0.0">
                  <c:v>129.52841061340942</c:v>
                </c:pt>
                <c:pt idx="639" formatCode="0.0">
                  <c:v>128.31040675225867</c:v>
                </c:pt>
                <c:pt idx="640" formatCode="0.0">
                  <c:v>126.71440169281978</c:v>
                </c:pt>
                <c:pt idx="641" formatCode="0.0">
                  <c:v>127.97440568711365</c:v>
                </c:pt>
                <c:pt idx="642" formatCode="0.0">
                  <c:v>133.89642446029481</c:v>
                </c:pt>
                <c:pt idx="643" formatCode="0.0">
                  <c:v>129.15040941512126</c:v>
                </c:pt>
                <c:pt idx="644" formatCode="0.0">
                  <c:v>129.78041141226817</c:v>
                </c:pt>
                <c:pt idx="645" formatCode="0.0">
                  <c:v>124.19439370423203</c:v>
                </c:pt>
                <c:pt idx="646" formatCode="0.0">
                  <c:v>126.25240022824535</c:v>
                </c:pt>
                <c:pt idx="647" formatCode="0.0">
                  <c:v>125.24439703281027</c:v>
                </c:pt>
                <c:pt idx="648" formatCode="0.0">
                  <c:v>129.65441101283881</c:v>
                </c:pt>
                <c:pt idx="649" formatCode="0.0">
                  <c:v>125.74839863052782</c:v>
                </c:pt>
                <c:pt idx="650" formatCode="0.0">
                  <c:v>127.09240289110792</c:v>
                </c:pt>
                <c:pt idx="651" formatCode="0.0">
                  <c:v>129.44441034712315</c:v>
                </c:pt>
                <c:pt idx="652" formatCode="0.0">
                  <c:v>132.09041873514028</c:v>
                </c:pt>
                <c:pt idx="653" formatCode="0.0">
                  <c:v>130.6624142082739</c:v>
                </c:pt>
                <c:pt idx="654" formatCode="0.0">
                  <c:v>136.0804313837375</c:v>
                </c:pt>
                <c:pt idx="655" formatCode="0.0">
                  <c:v>137.29843524488825</c:v>
                </c:pt>
                <c:pt idx="656" formatCode="0.0">
                  <c:v>132.04841860199713</c:v>
                </c:pt>
                <c:pt idx="657" formatCode="0.0">
                  <c:v>128.31040675225867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4F7-4DFD-AA28-0803DF04E942}"/>
            </c:ext>
          </c:extLst>
        </c:ser>
        <c:ser>
          <c:idx val="1"/>
          <c:order val="1"/>
          <c:tx>
            <c:strRef>
              <c:f>'SAF_Jet Fuel'!$D$3</c:f>
              <c:strCache>
                <c:ptCount val="1"/>
                <c:pt idx="0">
                  <c:v>U.S. SAF (región de la Costa Este)</c:v>
                </c:pt>
              </c:strCache>
            </c:strRef>
          </c:tx>
          <c:spPr>
            <a:ln w="38100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dLbls>
            <c:dLbl>
              <c:idx val="657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4F7-4DFD-AA28-0803DF04E94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accent6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'SAF_Jet Fuel'!$B$4:$B$661</c:f>
              <c:numCache>
                <c:formatCode>m/d/yyyy</c:formatCode>
                <c:ptCount val="658"/>
                <c:pt idx="0">
                  <c:v>44200</c:v>
                </c:pt>
                <c:pt idx="1">
                  <c:v>44201</c:v>
                </c:pt>
                <c:pt idx="2">
                  <c:v>44202</c:v>
                </c:pt>
                <c:pt idx="3">
                  <c:v>44203</c:v>
                </c:pt>
                <c:pt idx="4">
                  <c:v>44204</c:v>
                </c:pt>
                <c:pt idx="5">
                  <c:v>44207</c:v>
                </c:pt>
                <c:pt idx="6">
                  <c:v>44208</c:v>
                </c:pt>
                <c:pt idx="7">
                  <c:v>44209</c:v>
                </c:pt>
                <c:pt idx="8">
                  <c:v>44210</c:v>
                </c:pt>
                <c:pt idx="9">
                  <c:v>44211</c:v>
                </c:pt>
                <c:pt idx="10">
                  <c:v>44215</c:v>
                </c:pt>
                <c:pt idx="11">
                  <c:v>44216</c:v>
                </c:pt>
                <c:pt idx="12">
                  <c:v>44217</c:v>
                </c:pt>
                <c:pt idx="13">
                  <c:v>44218</c:v>
                </c:pt>
                <c:pt idx="14">
                  <c:v>44221</c:v>
                </c:pt>
                <c:pt idx="15">
                  <c:v>44222</c:v>
                </c:pt>
                <c:pt idx="16">
                  <c:v>44223</c:v>
                </c:pt>
                <c:pt idx="17">
                  <c:v>44224</c:v>
                </c:pt>
                <c:pt idx="18">
                  <c:v>44225</c:v>
                </c:pt>
                <c:pt idx="19">
                  <c:v>44228</c:v>
                </c:pt>
                <c:pt idx="20">
                  <c:v>44229</c:v>
                </c:pt>
                <c:pt idx="21">
                  <c:v>44230</c:v>
                </c:pt>
                <c:pt idx="22">
                  <c:v>44231</c:v>
                </c:pt>
                <c:pt idx="23">
                  <c:v>44232</c:v>
                </c:pt>
                <c:pt idx="24">
                  <c:v>44235</c:v>
                </c:pt>
                <c:pt idx="25">
                  <c:v>44236</c:v>
                </c:pt>
                <c:pt idx="26">
                  <c:v>44237</c:v>
                </c:pt>
                <c:pt idx="27">
                  <c:v>44238</c:v>
                </c:pt>
                <c:pt idx="28">
                  <c:v>44239</c:v>
                </c:pt>
                <c:pt idx="29">
                  <c:v>44243</c:v>
                </c:pt>
                <c:pt idx="30">
                  <c:v>44244</c:v>
                </c:pt>
                <c:pt idx="31">
                  <c:v>44245</c:v>
                </c:pt>
                <c:pt idx="32">
                  <c:v>44246</c:v>
                </c:pt>
                <c:pt idx="33">
                  <c:v>44249</c:v>
                </c:pt>
                <c:pt idx="34">
                  <c:v>44250</c:v>
                </c:pt>
                <c:pt idx="35">
                  <c:v>44251</c:v>
                </c:pt>
                <c:pt idx="36">
                  <c:v>44252</c:v>
                </c:pt>
                <c:pt idx="37">
                  <c:v>44253</c:v>
                </c:pt>
                <c:pt idx="38">
                  <c:v>44256</c:v>
                </c:pt>
                <c:pt idx="39">
                  <c:v>44257</c:v>
                </c:pt>
                <c:pt idx="40">
                  <c:v>44258</c:v>
                </c:pt>
                <c:pt idx="41">
                  <c:v>44259</c:v>
                </c:pt>
                <c:pt idx="42">
                  <c:v>44260</c:v>
                </c:pt>
                <c:pt idx="43">
                  <c:v>44263</c:v>
                </c:pt>
                <c:pt idx="44">
                  <c:v>44264</c:v>
                </c:pt>
                <c:pt idx="45">
                  <c:v>44265</c:v>
                </c:pt>
                <c:pt idx="46">
                  <c:v>44266</c:v>
                </c:pt>
                <c:pt idx="47">
                  <c:v>44267</c:v>
                </c:pt>
                <c:pt idx="48">
                  <c:v>44270</c:v>
                </c:pt>
                <c:pt idx="49">
                  <c:v>44271</c:v>
                </c:pt>
                <c:pt idx="50">
                  <c:v>44272</c:v>
                </c:pt>
                <c:pt idx="51">
                  <c:v>44273</c:v>
                </c:pt>
                <c:pt idx="52">
                  <c:v>44274</c:v>
                </c:pt>
                <c:pt idx="53">
                  <c:v>44277</c:v>
                </c:pt>
                <c:pt idx="54">
                  <c:v>44278</c:v>
                </c:pt>
                <c:pt idx="55">
                  <c:v>44279</c:v>
                </c:pt>
                <c:pt idx="56">
                  <c:v>44280</c:v>
                </c:pt>
                <c:pt idx="57">
                  <c:v>44281</c:v>
                </c:pt>
                <c:pt idx="58">
                  <c:v>44284</c:v>
                </c:pt>
                <c:pt idx="59">
                  <c:v>44285</c:v>
                </c:pt>
                <c:pt idx="60">
                  <c:v>44286</c:v>
                </c:pt>
                <c:pt idx="61">
                  <c:v>44287</c:v>
                </c:pt>
                <c:pt idx="62">
                  <c:v>44292</c:v>
                </c:pt>
                <c:pt idx="63">
                  <c:v>44293</c:v>
                </c:pt>
                <c:pt idx="64">
                  <c:v>44294</c:v>
                </c:pt>
                <c:pt idx="65">
                  <c:v>44295</c:v>
                </c:pt>
                <c:pt idx="66">
                  <c:v>44298</c:v>
                </c:pt>
                <c:pt idx="67">
                  <c:v>44299</c:v>
                </c:pt>
                <c:pt idx="68">
                  <c:v>44300</c:v>
                </c:pt>
                <c:pt idx="69">
                  <c:v>44301</c:v>
                </c:pt>
                <c:pt idx="70">
                  <c:v>44302</c:v>
                </c:pt>
                <c:pt idx="71">
                  <c:v>44305</c:v>
                </c:pt>
                <c:pt idx="72">
                  <c:v>44306</c:v>
                </c:pt>
                <c:pt idx="73">
                  <c:v>44307</c:v>
                </c:pt>
                <c:pt idx="74">
                  <c:v>44308</c:v>
                </c:pt>
                <c:pt idx="75">
                  <c:v>44309</c:v>
                </c:pt>
                <c:pt idx="76">
                  <c:v>44312</c:v>
                </c:pt>
                <c:pt idx="77">
                  <c:v>44313</c:v>
                </c:pt>
                <c:pt idx="78">
                  <c:v>44314</c:v>
                </c:pt>
                <c:pt idx="79">
                  <c:v>44315</c:v>
                </c:pt>
                <c:pt idx="80">
                  <c:v>44316</c:v>
                </c:pt>
                <c:pt idx="81">
                  <c:v>44320</c:v>
                </c:pt>
                <c:pt idx="82">
                  <c:v>44321</c:v>
                </c:pt>
                <c:pt idx="83">
                  <c:v>44322</c:v>
                </c:pt>
                <c:pt idx="84">
                  <c:v>44323</c:v>
                </c:pt>
                <c:pt idx="85">
                  <c:v>44326</c:v>
                </c:pt>
                <c:pt idx="86">
                  <c:v>44327</c:v>
                </c:pt>
                <c:pt idx="87">
                  <c:v>44328</c:v>
                </c:pt>
                <c:pt idx="88">
                  <c:v>44330</c:v>
                </c:pt>
                <c:pt idx="89">
                  <c:v>44333</c:v>
                </c:pt>
                <c:pt idx="90">
                  <c:v>44334</c:v>
                </c:pt>
                <c:pt idx="91">
                  <c:v>44335</c:v>
                </c:pt>
                <c:pt idx="92">
                  <c:v>44336</c:v>
                </c:pt>
                <c:pt idx="93">
                  <c:v>44337</c:v>
                </c:pt>
                <c:pt idx="94">
                  <c:v>44340</c:v>
                </c:pt>
                <c:pt idx="95">
                  <c:v>44341</c:v>
                </c:pt>
                <c:pt idx="96">
                  <c:v>44343</c:v>
                </c:pt>
                <c:pt idx="97">
                  <c:v>44344</c:v>
                </c:pt>
                <c:pt idx="98">
                  <c:v>44348</c:v>
                </c:pt>
                <c:pt idx="99">
                  <c:v>44349</c:v>
                </c:pt>
                <c:pt idx="100">
                  <c:v>44350</c:v>
                </c:pt>
                <c:pt idx="101">
                  <c:v>44351</c:v>
                </c:pt>
                <c:pt idx="102">
                  <c:v>44354</c:v>
                </c:pt>
                <c:pt idx="103">
                  <c:v>44355</c:v>
                </c:pt>
                <c:pt idx="104">
                  <c:v>44356</c:v>
                </c:pt>
                <c:pt idx="105">
                  <c:v>44357</c:v>
                </c:pt>
                <c:pt idx="106">
                  <c:v>44358</c:v>
                </c:pt>
                <c:pt idx="107">
                  <c:v>44361</c:v>
                </c:pt>
                <c:pt idx="108">
                  <c:v>44362</c:v>
                </c:pt>
                <c:pt idx="109">
                  <c:v>44363</c:v>
                </c:pt>
                <c:pt idx="110">
                  <c:v>44364</c:v>
                </c:pt>
                <c:pt idx="111">
                  <c:v>44365</c:v>
                </c:pt>
                <c:pt idx="112">
                  <c:v>44368</c:v>
                </c:pt>
                <c:pt idx="113">
                  <c:v>44369</c:v>
                </c:pt>
                <c:pt idx="114">
                  <c:v>44370</c:v>
                </c:pt>
                <c:pt idx="115">
                  <c:v>44371</c:v>
                </c:pt>
                <c:pt idx="116">
                  <c:v>44372</c:v>
                </c:pt>
                <c:pt idx="117">
                  <c:v>44375</c:v>
                </c:pt>
                <c:pt idx="118">
                  <c:v>44376</c:v>
                </c:pt>
                <c:pt idx="119">
                  <c:v>44377</c:v>
                </c:pt>
                <c:pt idx="120">
                  <c:v>44378</c:v>
                </c:pt>
                <c:pt idx="121">
                  <c:v>44379</c:v>
                </c:pt>
                <c:pt idx="122">
                  <c:v>44383</c:v>
                </c:pt>
                <c:pt idx="123">
                  <c:v>44384</c:v>
                </c:pt>
                <c:pt idx="124">
                  <c:v>44385</c:v>
                </c:pt>
                <c:pt idx="125">
                  <c:v>44386</c:v>
                </c:pt>
                <c:pt idx="126">
                  <c:v>44389</c:v>
                </c:pt>
                <c:pt idx="127">
                  <c:v>44390</c:v>
                </c:pt>
                <c:pt idx="128">
                  <c:v>44391</c:v>
                </c:pt>
                <c:pt idx="129">
                  <c:v>44392</c:v>
                </c:pt>
                <c:pt idx="130">
                  <c:v>44393</c:v>
                </c:pt>
                <c:pt idx="131">
                  <c:v>44396</c:v>
                </c:pt>
                <c:pt idx="132">
                  <c:v>44398</c:v>
                </c:pt>
                <c:pt idx="133">
                  <c:v>44399</c:v>
                </c:pt>
                <c:pt idx="134">
                  <c:v>44400</c:v>
                </c:pt>
                <c:pt idx="135">
                  <c:v>44403</c:v>
                </c:pt>
                <c:pt idx="136">
                  <c:v>44404</c:v>
                </c:pt>
                <c:pt idx="137">
                  <c:v>44405</c:v>
                </c:pt>
                <c:pt idx="138">
                  <c:v>44406</c:v>
                </c:pt>
                <c:pt idx="139">
                  <c:v>44407</c:v>
                </c:pt>
                <c:pt idx="140">
                  <c:v>44410</c:v>
                </c:pt>
                <c:pt idx="141">
                  <c:v>44411</c:v>
                </c:pt>
                <c:pt idx="142">
                  <c:v>44412</c:v>
                </c:pt>
                <c:pt idx="143">
                  <c:v>44413</c:v>
                </c:pt>
                <c:pt idx="144">
                  <c:v>44414</c:v>
                </c:pt>
                <c:pt idx="145">
                  <c:v>44418</c:v>
                </c:pt>
                <c:pt idx="146">
                  <c:v>44419</c:v>
                </c:pt>
                <c:pt idx="147">
                  <c:v>44420</c:v>
                </c:pt>
                <c:pt idx="148">
                  <c:v>44421</c:v>
                </c:pt>
                <c:pt idx="149">
                  <c:v>44424</c:v>
                </c:pt>
                <c:pt idx="150">
                  <c:v>44425</c:v>
                </c:pt>
                <c:pt idx="151">
                  <c:v>44426</c:v>
                </c:pt>
                <c:pt idx="152">
                  <c:v>44427</c:v>
                </c:pt>
                <c:pt idx="153">
                  <c:v>44428</c:v>
                </c:pt>
                <c:pt idx="154">
                  <c:v>44431</c:v>
                </c:pt>
                <c:pt idx="155">
                  <c:v>44432</c:v>
                </c:pt>
                <c:pt idx="156">
                  <c:v>44433</c:v>
                </c:pt>
                <c:pt idx="157">
                  <c:v>44434</c:v>
                </c:pt>
                <c:pt idx="158">
                  <c:v>44435</c:v>
                </c:pt>
                <c:pt idx="159">
                  <c:v>44439</c:v>
                </c:pt>
                <c:pt idx="160">
                  <c:v>44440</c:v>
                </c:pt>
                <c:pt idx="161">
                  <c:v>44441</c:v>
                </c:pt>
                <c:pt idx="162">
                  <c:v>44442</c:v>
                </c:pt>
                <c:pt idx="163">
                  <c:v>44446</c:v>
                </c:pt>
                <c:pt idx="164">
                  <c:v>44447</c:v>
                </c:pt>
                <c:pt idx="165">
                  <c:v>44448</c:v>
                </c:pt>
                <c:pt idx="166">
                  <c:v>44449</c:v>
                </c:pt>
                <c:pt idx="167">
                  <c:v>44452</c:v>
                </c:pt>
                <c:pt idx="168">
                  <c:v>44453</c:v>
                </c:pt>
                <c:pt idx="169">
                  <c:v>44454</c:v>
                </c:pt>
                <c:pt idx="170">
                  <c:v>44455</c:v>
                </c:pt>
                <c:pt idx="171">
                  <c:v>44456</c:v>
                </c:pt>
                <c:pt idx="172">
                  <c:v>44459</c:v>
                </c:pt>
                <c:pt idx="173">
                  <c:v>44460</c:v>
                </c:pt>
                <c:pt idx="174">
                  <c:v>44461</c:v>
                </c:pt>
                <c:pt idx="175">
                  <c:v>44462</c:v>
                </c:pt>
                <c:pt idx="176">
                  <c:v>44463</c:v>
                </c:pt>
                <c:pt idx="177">
                  <c:v>44466</c:v>
                </c:pt>
                <c:pt idx="178">
                  <c:v>44467</c:v>
                </c:pt>
                <c:pt idx="179">
                  <c:v>44468</c:v>
                </c:pt>
                <c:pt idx="180">
                  <c:v>44469</c:v>
                </c:pt>
                <c:pt idx="181">
                  <c:v>44470</c:v>
                </c:pt>
                <c:pt idx="182">
                  <c:v>44473</c:v>
                </c:pt>
                <c:pt idx="183">
                  <c:v>44474</c:v>
                </c:pt>
                <c:pt idx="184">
                  <c:v>44475</c:v>
                </c:pt>
                <c:pt idx="185">
                  <c:v>44476</c:v>
                </c:pt>
                <c:pt idx="186">
                  <c:v>44477</c:v>
                </c:pt>
                <c:pt idx="187">
                  <c:v>44480</c:v>
                </c:pt>
                <c:pt idx="188">
                  <c:v>44481</c:v>
                </c:pt>
                <c:pt idx="189">
                  <c:v>44482</c:v>
                </c:pt>
                <c:pt idx="190">
                  <c:v>44483</c:v>
                </c:pt>
                <c:pt idx="191">
                  <c:v>44484</c:v>
                </c:pt>
                <c:pt idx="192">
                  <c:v>44487</c:v>
                </c:pt>
                <c:pt idx="193">
                  <c:v>44488</c:v>
                </c:pt>
                <c:pt idx="194">
                  <c:v>44489</c:v>
                </c:pt>
                <c:pt idx="195">
                  <c:v>44490</c:v>
                </c:pt>
                <c:pt idx="196">
                  <c:v>44491</c:v>
                </c:pt>
                <c:pt idx="197">
                  <c:v>44494</c:v>
                </c:pt>
                <c:pt idx="198">
                  <c:v>44495</c:v>
                </c:pt>
                <c:pt idx="199">
                  <c:v>44496</c:v>
                </c:pt>
                <c:pt idx="200">
                  <c:v>44497</c:v>
                </c:pt>
                <c:pt idx="201">
                  <c:v>44498</c:v>
                </c:pt>
                <c:pt idx="202">
                  <c:v>44501</c:v>
                </c:pt>
                <c:pt idx="203">
                  <c:v>44502</c:v>
                </c:pt>
                <c:pt idx="204">
                  <c:v>44503</c:v>
                </c:pt>
                <c:pt idx="205">
                  <c:v>44505</c:v>
                </c:pt>
                <c:pt idx="206">
                  <c:v>44508</c:v>
                </c:pt>
                <c:pt idx="207">
                  <c:v>44509</c:v>
                </c:pt>
                <c:pt idx="208">
                  <c:v>44510</c:v>
                </c:pt>
                <c:pt idx="209">
                  <c:v>44511</c:v>
                </c:pt>
                <c:pt idx="210">
                  <c:v>44512</c:v>
                </c:pt>
                <c:pt idx="211">
                  <c:v>44515</c:v>
                </c:pt>
                <c:pt idx="212">
                  <c:v>44516</c:v>
                </c:pt>
                <c:pt idx="213">
                  <c:v>44517</c:v>
                </c:pt>
                <c:pt idx="214">
                  <c:v>44518</c:v>
                </c:pt>
                <c:pt idx="215">
                  <c:v>44519</c:v>
                </c:pt>
                <c:pt idx="216">
                  <c:v>44522</c:v>
                </c:pt>
                <c:pt idx="217">
                  <c:v>44523</c:v>
                </c:pt>
                <c:pt idx="218">
                  <c:v>44524</c:v>
                </c:pt>
                <c:pt idx="219">
                  <c:v>44531</c:v>
                </c:pt>
                <c:pt idx="220">
                  <c:v>44532</c:v>
                </c:pt>
                <c:pt idx="221">
                  <c:v>44533</c:v>
                </c:pt>
                <c:pt idx="222">
                  <c:v>44536</c:v>
                </c:pt>
                <c:pt idx="223">
                  <c:v>44537</c:v>
                </c:pt>
                <c:pt idx="224">
                  <c:v>44538</c:v>
                </c:pt>
                <c:pt idx="225">
                  <c:v>44539</c:v>
                </c:pt>
                <c:pt idx="226">
                  <c:v>44540</c:v>
                </c:pt>
                <c:pt idx="227">
                  <c:v>44543</c:v>
                </c:pt>
                <c:pt idx="228">
                  <c:v>44544</c:v>
                </c:pt>
                <c:pt idx="229">
                  <c:v>44545</c:v>
                </c:pt>
                <c:pt idx="230">
                  <c:v>44546</c:v>
                </c:pt>
                <c:pt idx="231">
                  <c:v>44547</c:v>
                </c:pt>
                <c:pt idx="232">
                  <c:v>44550</c:v>
                </c:pt>
                <c:pt idx="233">
                  <c:v>44551</c:v>
                </c:pt>
                <c:pt idx="234">
                  <c:v>44552</c:v>
                </c:pt>
                <c:pt idx="235">
                  <c:v>44553</c:v>
                </c:pt>
                <c:pt idx="236">
                  <c:v>44559</c:v>
                </c:pt>
                <c:pt idx="237">
                  <c:v>44560</c:v>
                </c:pt>
                <c:pt idx="238">
                  <c:v>44565</c:v>
                </c:pt>
                <c:pt idx="239">
                  <c:v>44566</c:v>
                </c:pt>
                <c:pt idx="240">
                  <c:v>44567</c:v>
                </c:pt>
                <c:pt idx="241">
                  <c:v>44568</c:v>
                </c:pt>
                <c:pt idx="242">
                  <c:v>44571</c:v>
                </c:pt>
                <c:pt idx="243">
                  <c:v>44572</c:v>
                </c:pt>
                <c:pt idx="244">
                  <c:v>44573</c:v>
                </c:pt>
                <c:pt idx="245">
                  <c:v>44574</c:v>
                </c:pt>
                <c:pt idx="246">
                  <c:v>44575</c:v>
                </c:pt>
                <c:pt idx="247">
                  <c:v>44579</c:v>
                </c:pt>
                <c:pt idx="248">
                  <c:v>44580</c:v>
                </c:pt>
                <c:pt idx="249">
                  <c:v>44581</c:v>
                </c:pt>
                <c:pt idx="250">
                  <c:v>44582</c:v>
                </c:pt>
                <c:pt idx="251">
                  <c:v>44585</c:v>
                </c:pt>
                <c:pt idx="252">
                  <c:v>44586</c:v>
                </c:pt>
                <c:pt idx="253">
                  <c:v>44587</c:v>
                </c:pt>
                <c:pt idx="254">
                  <c:v>44588</c:v>
                </c:pt>
                <c:pt idx="255">
                  <c:v>44589</c:v>
                </c:pt>
                <c:pt idx="256">
                  <c:v>44592</c:v>
                </c:pt>
                <c:pt idx="257">
                  <c:v>44593</c:v>
                </c:pt>
                <c:pt idx="258">
                  <c:v>44594</c:v>
                </c:pt>
                <c:pt idx="259">
                  <c:v>44595</c:v>
                </c:pt>
                <c:pt idx="260">
                  <c:v>44596</c:v>
                </c:pt>
                <c:pt idx="261">
                  <c:v>44599</c:v>
                </c:pt>
                <c:pt idx="262">
                  <c:v>44600</c:v>
                </c:pt>
                <c:pt idx="263">
                  <c:v>44601</c:v>
                </c:pt>
                <c:pt idx="264">
                  <c:v>44602</c:v>
                </c:pt>
                <c:pt idx="265">
                  <c:v>44603</c:v>
                </c:pt>
                <c:pt idx="266">
                  <c:v>44606</c:v>
                </c:pt>
                <c:pt idx="267">
                  <c:v>44607</c:v>
                </c:pt>
                <c:pt idx="268">
                  <c:v>44608</c:v>
                </c:pt>
                <c:pt idx="269">
                  <c:v>44609</c:v>
                </c:pt>
                <c:pt idx="270">
                  <c:v>44610</c:v>
                </c:pt>
                <c:pt idx="271">
                  <c:v>44614</c:v>
                </c:pt>
                <c:pt idx="272">
                  <c:v>44615</c:v>
                </c:pt>
                <c:pt idx="273">
                  <c:v>44616</c:v>
                </c:pt>
                <c:pt idx="274">
                  <c:v>44617</c:v>
                </c:pt>
                <c:pt idx="275">
                  <c:v>44620</c:v>
                </c:pt>
                <c:pt idx="276">
                  <c:v>44621</c:v>
                </c:pt>
                <c:pt idx="277">
                  <c:v>44622</c:v>
                </c:pt>
                <c:pt idx="278">
                  <c:v>44623</c:v>
                </c:pt>
                <c:pt idx="279">
                  <c:v>44624</c:v>
                </c:pt>
                <c:pt idx="280">
                  <c:v>44627</c:v>
                </c:pt>
                <c:pt idx="281">
                  <c:v>44628</c:v>
                </c:pt>
                <c:pt idx="282">
                  <c:v>44629</c:v>
                </c:pt>
                <c:pt idx="283">
                  <c:v>44630</c:v>
                </c:pt>
                <c:pt idx="284">
                  <c:v>44631</c:v>
                </c:pt>
                <c:pt idx="285">
                  <c:v>44634</c:v>
                </c:pt>
                <c:pt idx="286">
                  <c:v>44635</c:v>
                </c:pt>
                <c:pt idx="287">
                  <c:v>44636</c:v>
                </c:pt>
                <c:pt idx="288">
                  <c:v>44637</c:v>
                </c:pt>
                <c:pt idx="289">
                  <c:v>44638</c:v>
                </c:pt>
                <c:pt idx="290">
                  <c:v>44641</c:v>
                </c:pt>
                <c:pt idx="291">
                  <c:v>44642</c:v>
                </c:pt>
                <c:pt idx="292">
                  <c:v>44643</c:v>
                </c:pt>
                <c:pt idx="293">
                  <c:v>44644</c:v>
                </c:pt>
                <c:pt idx="294">
                  <c:v>44645</c:v>
                </c:pt>
                <c:pt idx="295">
                  <c:v>44648</c:v>
                </c:pt>
                <c:pt idx="296">
                  <c:v>44649</c:v>
                </c:pt>
                <c:pt idx="297">
                  <c:v>44650</c:v>
                </c:pt>
                <c:pt idx="298">
                  <c:v>44651</c:v>
                </c:pt>
                <c:pt idx="299">
                  <c:v>44652</c:v>
                </c:pt>
                <c:pt idx="300">
                  <c:v>44655</c:v>
                </c:pt>
                <c:pt idx="301">
                  <c:v>44656</c:v>
                </c:pt>
                <c:pt idx="302">
                  <c:v>44657</c:v>
                </c:pt>
                <c:pt idx="303">
                  <c:v>44658</c:v>
                </c:pt>
                <c:pt idx="304">
                  <c:v>44659</c:v>
                </c:pt>
                <c:pt idx="305">
                  <c:v>44662</c:v>
                </c:pt>
                <c:pt idx="306">
                  <c:v>44663</c:v>
                </c:pt>
                <c:pt idx="307">
                  <c:v>44664</c:v>
                </c:pt>
                <c:pt idx="308">
                  <c:v>44665</c:v>
                </c:pt>
                <c:pt idx="309">
                  <c:v>44670</c:v>
                </c:pt>
                <c:pt idx="310">
                  <c:v>44671</c:v>
                </c:pt>
                <c:pt idx="311">
                  <c:v>44672</c:v>
                </c:pt>
                <c:pt idx="312">
                  <c:v>44673</c:v>
                </c:pt>
                <c:pt idx="313">
                  <c:v>44676</c:v>
                </c:pt>
                <c:pt idx="314">
                  <c:v>44677</c:v>
                </c:pt>
                <c:pt idx="315">
                  <c:v>44678</c:v>
                </c:pt>
                <c:pt idx="316">
                  <c:v>44679</c:v>
                </c:pt>
                <c:pt idx="317">
                  <c:v>44680</c:v>
                </c:pt>
                <c:pt idx="318">
                  <c:v>44684</c:v>
                </c:pt>
                <c:pt idx="319">
                  <c:v>44685</c:v>
                </c:pt>
                <c:pt idx="320">
                  <c:v>44686</c:v>
                </c:pt>
                <c:pt idx="321">
                  <c:v>44687</c:v>
                </c:pt>
                <c:pt idx="322">
                  <c:v>44690</c:v>
                </c:pt>
                <c:pt idx="323">
                  <c:v>44691</c:v>
                </c:pt>
                <c:pt idx="324">
                  <c:v>44692</c:v>
                </c:pt>
                <c:pt idx="325">
                  <c:v>44693</c:v>
                </c:pt>
                <c:pt idx="326">
                  <c:v>44694</c:v>
                </c:pt>
                <c:pt idx="327">
                  <c:v>44697</c:v>
                </c:pt>
                <c:pt idx="328">
                  <c:v>44698</c:v>
                </c:pt>
                <c:pt idx="329">
                  <c:v>44699</c:v>
                </c:pt>
                <c:pt idx="330">
                  <c:v>44700</c:v>
                </c:pt>
                <c:pt idx="331">
                  <c:v>44701</c:v>
                </c:pt>
                <c:pt idx="332">
                  <c:v>44704</c:v>
                </c:pt>
                <c:pt idx="333">
                  <c:v>44705</c:v>
                </c:pt>
                <c:pt idx="334">
                  <c:v>44706</c:v>
                </c:pt>
                <c:pt idx="335">
                  <c:v>44707</c:v>
                </c:pt>
                <c:pt idx="336">
                  <c:v>44708</c:v>
                </c:pt>
                <c:pt idx="337">
                  <c:v>44712</c:v>
                </c:pt>
                <c:pt idx="338">
                  <c:v>44713</c:v>
                </c:pt>
                <c:pt idx="339">
                  <c:v>44715</c:v>
                </c:pt>
                <c:pt idx="340">
                  <c:v>44718</c:v>
                </c:pt>
                <c:pt idx="341">
                  <c:v>44719</c:v>
                </c:pt>
                <c:pt idx="342">
                  <c:v>44720</c:v>
                </c:pt>
                <c:pt idx="343">
                  <c:v>44721</c:v>
                </c:pt>
                <c:pt idx="344">
                  <c:v>44722</c:v>
                </c:pt>
                <c:pt idx="345">
                  <c:v>44725</c:v>
                </c:pt>
                <c:pt idx="346">
                  <c:v>44726</c:v>
                </c:pt>
                <c:pt idx="347">
                  <c:v>44727</c:v>
                </c:pt>
                <c:pt idx="348">
                  <c:v>44728</c:v>
                </c:pt>
                <c:pt idx="349">
                  <c:v>44729</c:v>
                </c:pt>
                <c:pt idx="350">
                  <c:v>44733</c:v>
                </c:pt>
                <c:pt idx="351">
                  <c:v>44734</c:v>
                </c:pt>
                <c:pt idx="352">
                  <c:v>44735</c:v>
                </c:pt>
                <c:pt idx="353">
                  <c:v>44736</c:v>
                </c:pt>
                <c:pt idx="354">
                  <c:v>44739</c:v>
                </c:pt>
                <c:pt idx="355">
                  <c:v>44740</c:v>
                </c:pt>
                <c:pt idx="356">
                  <c:v>44741</c:v>
                </c:pt>
                <c:pt idx="357">
                  <c:v>44742</c:v>
                </c:pt>
                <c:pt idx="358">
                  <c:v>44743</c:v>
                </c:pt>
                <c:pt idx="359">
                  <c:v>44747</c:v>
                </c:pt>
                <c:pt idx="360">
                  <c:v>44748</c:v>
                </c:pt>
                <c:pt idx="361">
                  <c:v>44749</c:v>
                </c:pt>
                <c:pt idx="362">
                  <c:v>44750</c:v>
                </c:pt>
                <c:pt idx="363">
                  <c:v>44753</c:v>
                </c:pt>
                <c:pt idx="364">
                  <c:v>44754</c:v>
                </c:pt>
                <c:pt idx="365">
                  <c:v>44755</c:v>
                </c:pt>
                <c:pt idx="366">
                  <c:v>44756</c:v>
                </c:pt>
                <c:pt idx="367">
                  <c:v>44757</c:v>
                </c:pt>
                <c:pt idx="368">
                  <c:v>44760</c:v>
                </c:pt>
                <c:pt idx="369">
                  <c:v>44761</c:v>
                </c:pt>
                <c:pt idx="370">
                  <c:v>44762</c:v>
                </c:pt>
                <c:pt idx="371">
                  <c:v>44763</c:v>
                </c:pt>
                <c:pt idx="372">
                  <c:v>44764</c:v>
                </c:pt>
                <c:pt idx="373">
                  <c:v>44767</c:v>
                </c:pt>
                <c:pt idx="374">
                  <c:v>44768</c:v>
                </c:pt>
                <c:pt idx="375">
                  <c:v>44769</c:v>
                </c:pt>
                <c:pt idx="376">
                  <c:v>44770</c:v>
                </c:pt>
                <c:pt idx="377">
                  <c:v>44771</c:v>
                </c:pt>
                <c:pt idx="378">
                  <c:v>44774</c:v>
                </c:pt>
                <c:pt idx="379">
                  <c:v>44775</c:v>
                </c:pt>
                <c:pt idx="380">
                  <c:v>44776</c:v>
                </c:pt>
                <c:pt idx="381">
                  <c:v>44777</c:v>
                </c:pt>
                <c:pt idx="382">
                  <c:v>44778</c:v>
                </c:pt>
                <c:pt idx="383">
                  <c:v>44781</c:v>
                </c:pt>
                <c:pt idx="384">
                  <c:v>44782</c:v>
                </c:pt>
                <c:pt idx="385">
                  <c:v>44783</c:v>
                </c:pt>
                <c:pt idx="386">
                  <c:v>44784</c:v>
                </c:pt>
                <c:pt idx="387">
                  <c:v>44785</c:v>
                </c:pt>
                <c:pt idx="388">
                  <c:v>44788</c:v>
                </c:pt>
                <c:pt idx="389">
                  <c:v>44789</c:v>
                </c:pt>
                <c:pt idx="390">
                  <c:v>44790</c:v>
                </c:pt>
                <c:pt idx="391">
                  <c:v>44791</c:v>
                </c:pt>
                <c:pt idx="392">
                  <c:v>44792</c:v>
                </c:pt>
                <c:pt idx="393">
                  <c:v>44795</c:v>
                </c:pt>
                <c:pt idx="394">
                  <c:v>44796</c:v>
                </c:pt>
                <c:pt idx="395">
                  <c:v>44797</c:v>
                </c:pt>
                <c:pt idx="396">
                  <c:v>44798</c:v>
                </c:pt>
                <c:pt idx="397">
                  <c:v>44799</c:v>
                </c:pt>
                <c:pt idx="398">
                  <c:v>44803</c:v>
                </c:pt>
                <c:pt idx="399">
                  <c:v>44804</c:v>
                </c:pt>
                <c:pt idx="400">
                  <c:v>44805</c:v>
                </c:pt>
                <c:pt idx="401">
                  <c:v>44806</c:v>
                </c:pt>
                <c:pt idx="402">
                  <c:v>44810</c:v>
                </c:pt>
                <c:pt idx="403">
                  <c:v>44811</c:v>
                </c:pt>
                <c:pt idx="404">
                  <c:v>44812</c:v>
                </c:pt>
                <c:pt idx="405">
                  <c:v>44813</c:v>
                </c:pt>
                <c:pt idx="406">
                  <c:v>44816</c:v>
                </c:pt>
                <c:pt idx="407">
                  <c:v>44817</c:v>
                </c:pt>
                <c:pt idx="408">
                  <c:v>44818</c:v>
                </c:pt>
                <c:pt idx="409">
                  <c:v>44819</c:v>
                </c:pt>
                <c:pt idx="410">
                  <c:v>44820</c:v>
                </c:pt>
                <c:pt idx="411">
                  <c:v>44823</c:v>
                </c:pt>
                <c:pt idx="412">
                  <c:v>44824</c:v>
                </c:pt>
                <c:pt idx="413">
                  <c:v>44825</c:v>
                </c:pt>
                <c:pt idx="414">
                  <c:v>44826</c:v>
                </c:pt>
                <c:pt idx="415">
                  <c:v>44827</c:v>
                </c:pt>
                <c:pt idx="416">
                  <c:v>44830</c:v>
                </c:pt>
                <c:pt idx="417">
                  <c:v>44831</c:v>
                </c:pt>
                <c:pt idx="418">
                  <c:v>44832</c:v>
                </c:pt>
                <c:pt idx="419">
                  <c:v>44833</c:v>
                </c:pt>
                <c:pt idx="420">
                  <c:v>44834</c:v>
                </c:pt>
                <c:pt idx="421">
                  <c:v>44837</c:v>
                </c:pt>
                <c:pt idx="422">
                  <c:v>44838</c:v>
                </c:pt>
                <c:pt idx="423">
                  <c:v>44839</c:v>
                </c:pt>
                <c:pt idx="424">
                  <c:v>44840</c:v>
                </c:pt>
                <c:pt idx="425">
                  <c:v>44841</c:v>
                </c:pt>
                <c:pt idx="426">
                  <c:v>44845</c:v>
                </c:pt>
                <c:pt idx="427">
                  <c:v>44846</c:v>
                </c:pt>
                <c:pt idx="428">
                  <c:v>44847</c:v>
                </c:pt>
                <c:pt idx="429">
                  <c:v>44848</c:v>
                </c:pt>
                <c:pt idx="430">
                  <c:v>44851</c:v>
                </c:pt>
                <c:pt idx="431">
                  <c:v>44852</c:v>
                </c:pt>
                <c:pt idx="432">
                  <c:v>44853</c:v>
                </c:pt>
                <c:pt idx="433">
                  <c:v>44854</c:v>
                </c:pt>
                <c:pt idx="434">
                  <c:v>44855</c:v>
                </c:pt>
                <c:pt idx="435">
                  <c:v>44858</c:v>
                </c:pt>
                <c:pt idx="436">
                  <c:v>44859</c:v>
                </c:pt>
                <c:pt idx="437">
                  <c:v>44860</c:v>
                </c:pt>
                <c:pt idx="438">
                  <c:v>44861</c:v>
                </c:pt>
                <c:pt idx="439">
                  <c:v>44862</c:v>
                </c:pt>
                <c:pt idx="440">
                  <c:v>44865</c:v>
                </c:pt>
                <c:pt idx="441">
                  <c:v>44866</c:v>
                </c:pt>
                <c:pt idx="442">
                  <c:v>44867</c:v>
                </c:pt>
                <c:pt idx="443">
                  <c:v>44868</c:v>
                </c:pt>
                <c:pt idx="444">
                  <c:v>44869</c:v>
                </c:pt>
                <c:pt idx="445">
                  <c:v>44872</c:v>
                </c:pt>
                <c:pt idx="446">
                  <c:v>44873</c:v>
                </c:pt>
                <c:pt idx="447">
                  <c:v>44874</c:v>
                </c:pt>
                <c:pt idx="448">
                  <c:v>44875</c:v>
                </c:pt>
                <c:pt idx="449">
                  <c:v>44879</c:v>
                </c:pt>
                <c:pt idx="450">
                  <c:v>44880</c:v>
                </c:pt>
                <c:pt idx="451">
                  <c:v>44881</c:v>
                </c:pt>
                <c:pt idx="452">
                  <c:v>44882</c:v>
                </c:pt>
                <c:pt idx="453">
                  <c:v>44883</c:v>
                </c:pt>
                <c:pt idx="454">
                  <c:v>44886</c:v>
                </c:pt>
                <c:pt idx="455">
                  <c:v>44887</c:v>
                </c:pt>
                <c:pt idx="456">
                  <c:v>44888</c:v>
                </c:pt>
                <c:pt idx="457">
                  <c:v>44893</c:v>
                </c:pt>
                <c:pt idx="458" formatCode="dd/mm/yyyy;@">
                  <c:v>44894</c:v>
                </c:pt>
                <c:pt idx="459" formatCode="dd/mm/yyyy;@">
                  <c:v>44895</c:v>
                </c:pt>
                <c:pt idx="460" formatCode="dd/mm/yyyy;@">
                  <c:v>44896</c:v>
                </c:pt>
                <c:pt idx="461" formatCode="dd/mm/yyyy;@">
                  <c:v>44897</c:v>
                </c:pt>
                <c:pt idx="462" formatCode="dd/mm/yyyy;@">
                  <c:v>44900</c:v>
                </c:pt>
                <c:pt idx="463" formatCode="dd/mm/yyyy;@">
                  <c:v>44901</c:v>
                </c:pt>
                <c:pt idx="464" formatCode="dd/mm/yyyy;@">
                  <c:v>44902</c:v>
                </c:pt>
                <c:pt idx="465" formatCode="dd/mm/yyyy;@">
                  <c:v>44903</c:v>
                </c:pt>
                <c:pt idx="466" formatCode="dd/mm/yyyy;@">
                  <c:v>44904</c:v>
                </c:pt>
                <c:pt idx="467" formatCode="dd/mm/yyyy;@">
                  <c:v>44907</c:v>
                </c:pt>
                <c:pt idx="468" formatCode="dd/mm/yyyy;@">
                  <c:v>44908</c:v>
                </c:pt>
                <c:pt idx="469" formatCode="dd/mm/yyyy;@">
                  <c:v>44909</c:v>
                </c:pt>
                <c:pt idx="470" formatCode="dd/mm/yyyy;@">
                  <c:v>44910</c:v>
                </c:pt>
                <c:pt idx="471" formatCode="dd/mm/yyyy;@">
                  <c:v>44911</c:v>
                </c:pt>
                <c:pt idx="472" formatCode="dd/mm/yyyy;@">
                  <c:v>44914</c:v>
                </c:pt>
                <c:pt idx="473" formatCode="dd/mm/yyyy;@">
                  <c:v>44915</c:v>
                </c:pt>
                <c:pt idx="474" formatCode="dd/mm/yyyy;@">
                  <c:v>44916</c:v>
                </c:pt>
                <c:pt idx="475" formatCode="dd/mm/yyyy;@">
                  <c:v>44917</c:v>
                </c:pt>
                <c:pt idx="476" formatCode="dd/mm/yyyy;@">
                  <c:v>44918</c:v>
                </c:pt>
                <c:pt idx="477" formatCode="dd/mm/yyyy;@">
                  <c:v>44922</c:v>
                </c:pt>
                <c:pt idx="478" formatCode="dd/mm/yyyy;@">
                  <c:v>44923</c:v>
                </c:pt>
                <c:pt idx="479" formatCode="dd/mm/yyyy;@">
                  <c:v>44924</c:v>
                </c:pt>
                <c:pt idx="480" formatCode="dd/mm/yyyy;@">
                  <c:v>44925</c:v>
                </c:pt>
                <c:pt idx="481" formatCode="dd/mm/yyyy;@">
                  <c:v>44929</c:v>
                </c:pt>
                <c:pt idx="482" formatCode="dd/mm/yyyy;@">
                  <c:v>44930</c:v>
                </c:pt>
                <c:pt idx="483" formatCode="dd/mm/yyyy;@">
                  <c:v>44931</c:v>
                </c:pt>
                <c:pt idx="484" formatCode="dd/mm/yyyy;@">
                  <c:v>44932</c:v>
                </c:pt>
                <c:pt idx="485" formatCode="dd/mm/yyyy;@">
                  <c:v>44935</c:v>
                </c:pt>
                <c:pt idx="486" formatCode="dd/mm/yyyy;@">
                  <c:v>44936</c:v>
                </c:pt>
                <c:pt idx="487" formatCode="dd/mm/yyyy;@">
                  <c:v>44937</c:v>
                </c:pt>
                <c:pt idx="488" formatCode="dd/mm/yyyy;@">
                  <c:v>44938</c:v>
                </c:pt>
                <c:pt idx="489" formatCode="dd/mm/yyyy;@">
                  <c:v>44939</c:v>
                </c:pt>
                <c:pt idx="490" formatCode="dd/mm/yyyy;@">
                  <c:v>44943</c:v>
                </c:pt>
                <c:pt idx="491" formatCode="dd/mm/yyyy;@">
                  <c:v>44944</c:v>
                </c:pt>
                <c:pt idx="492" formatCode="dd/mm/yyyy;@">
                  <c:v>44945</c:v>
                </c:pt>
                <c:pt idx="493" formatCode="dd/mm/yyyy;@">
                  <c:v>44946</c:v>
                </c:pt>
                <c:pt idx="494" formatCode="dd/mm/yyyy;@">
                  <c:v>44949</c:v>
                </c:pt>
                <c:pt idx="495">
                  <c:v>44950</c:v>
                </c:pt>
                <c:pt idx="496">
                  <c:v>44951</c:v>
                </c:pt>
                <c:pt idx="497">
                  <c:v>44952</c:v>
                </c:pt>
                <c:pt idx="498">
                  <c:v>44953</c:v>
                </c:pt>
                <c:pt idx="499">
                  <c:v>44956</c:v>
                </c:pt>
                <c:pt idx="500">
                  <c:v>44957</c:v>
                </c:pt>
                <c:pt idx="501">
                  <c:v>44958</c:v>
                </c:pt>
                <c:pt idx="502">
                  <c:v>44959</c:v>
                </c:pt>
                <c:pt idx="503">
                  <c:v>44960</c:v>
                </c:pt>
                <c:pt idx="504">
                  <c:v>44963</c:v>
                </c:pt>
                <c:pt idx="505">
                  <c:v>44964</c:v>
                </c:pt>
                <c:pt idx="506">
                  <c:v>44965</c:v>
                </c:pt>
                <c:pt idx="507">
                  <c:v>44966</c:v>
                </c:pt>
                <c:pt idx="508">
                  <c:v>44967</c:v>
                </c:pt>
                <c:pt idx="509">
                  <c:v>44970</c:v>
                </c:pt>
                <c:pt idx="510">
                  <c:v>44971</c:v>
                </c:pt>
                <c:pt idx="511">
                  <c:v>44972</c:v>
                </c:pt>
                <c:pt idx="512">
                  <c:v>44973</c:v>
                </c:pt>
                <c:pt idx="513">
                  <c:v>44974</c:v>
                </c:pt>
                <c:pt idx="514">
                  <c:v>44978</c:v>
                </c:pt>
                <c:pt idx="515">
                  <c:v>44979</c:v>
                </c:pt>
                <c:pt idx="516">
                  <c:v>44980</c:v>
                </c:pt>
                <c:pt idx="517">
                  <c:v>44984</c:v>
                </c:pt>
                <c:pt idx="518">
                  <c:v>44985</c:v>
                </c:pt>
                <c:pt idx="519">
                  <c:v>44986</c:v>
                </c:pt>
                <c:pt idx="520">
                  <c:v>44987</c:v>
                </c:pt>
                <c:pt idx="521">
                  <c:v>44988</c:v>
                </c:pt>
                <c:pt idx="522">
                  <c:v>44991</c:v>
                </c:pt>
                <c:pt idx="523">
                  <c:v>44992</c:v>
                </c:pt>
                <c:pt idx="524">
                  <c:v>44993</c:v>
                </c:pt>
                <c:pt idx="525">
                  <c:v>44994</c:v>
                </c:pt>
                <c:pt idx="526">
                  <c:v>44995</c:v>
                </c:pt>
                <c:pt idx="527">
                  <c:v>44998</c:v>
                </c:pt>
                <c:pt idx="528">
                  <c:v>44999</c:v>
                </c:pt>
                <c:pt idx="529">
                  <c:v>45000</c:v>
                </c:pt>
                <c:pt idx="530">
                  <c:v>45001</c:v>
                </c:pt>
                <c:pt idx="531">
                  <c:v>45002</c:v>
                </c:pt>
                <c:pt idx="532">
                  <c:v>45005</c:v>
                </c:pt>
                <c:pt idx="533">
                  <c:v>45006</c:v>
                </c:pt>
                <c:pt idx="534">
                  <c:v>45007</c:v>
                </c:pt>
                <c:pt idx="535">
                  <c:v>45008</c:v>
                </c:pt>
                <c:pt idx="536">
                  <c:v>45009</c:v>
                </c:pt>
                <c:pt idx="537">
                  <c:v>45012</c:v>
                </c:pt>
                <c:pt idx="538">
                  <c:v>45013</c:v>
                </c:pt>
                <c:pt idx="539">
                  <c:v>45014</c:v>
                </c:pt>
                <c:pt idx="540">
                  <c:v>45015</c:v>
                </c:pt>
                <c:pt idx="541">
                  <c:v>45016</c:v>
                </c:pt>
                <c:pt idx="542">
                  <c:v>45019</c:v>
                </c:pt>
                <c:pt idx="543">
                  <c:v>45020</c:v>
                </c:pt>
                <c:pt idx="544">
                  <c:v>45021</c:v>
                </c:pt>
                <c:pt idx="545">
                  <c:v>45022</c:v>
                </c:pt>
                <c:pt idx="546">
                  <c:v>45026</c:v>
                </c:pt>
                <c:pt idx="547">
                  <c:v>45027</c:v>
                </c:pt>
                <c:pt idx="548">
                  <c:v>45028</c:v>
                </c:pt>
                <c:pt idx="549">
                  <c:v>45029</c:v>
                </c:pt>
                <c:pt idx="550">
                  <c:v>45030</c:v>
                </c:pt>
                <c:pt idx="551">
                  <c:v>45033</c:v>
                </c:pt>
                <c:pt idx="552">
                  <c:v>45034</c:v>
                </c:pt>
                <c:pt idx="553">
                  <c:v>45035</c:v>
                </c:pt>
                <c:pt idx="554">
                  <c:v>45036</c:v>
                </c:pt>
                <c:pt idx="555">
                  <c:v>45037</c:v>
                </c:pt>
                <c:pt idx="556">
                  <c:v>45040</c:v>
                </c:pt>
                <c:pt idx="557">
                  <c:v>45041</c:v>
                </c:pt>
                <c:pt idx="558">
                  <c:v>45042</c:v>
                </c:pt>
                <c:pt idx="559">
                  <c:v>45043</c:v>
                </c:pt>
                <c:pt idx="560">
                  <c:v>45044</c:v>
                </c:pt>
                <c:pt idx="561">
                  <c:v>45045</c:v>
                </c:pt>
                <c:pt idx="562">
                  <c:v>45046</c:v>
                </c:pt>
                <c:pt idx="563">
                  <c:v>45047</c:v>
                </c:pt>
                <c:pt idx="564">
                  <c:v>45048</c:v>
                </c:pt>
                <c:pt idx="565">
                  <c:v>45049</c:v>
                </c:pt>
                <c:pt idx="566">
                  <c:v>45054</c:v>
                </c:pt>
                <c:pt idx="567">
                  <c:v>45055</c:v>
                </c:pt>
                <c:pt idx="568">
                  <c:v>45056</c:v>
                </c:pt>
                <c:pt idx="569">
                  <c:v>45057</c:v>
                </c:pt>
                <c:pt idx="570">
                  <c:v>45058</c:v>
                </c:pt>
                <c:pt idx="571">
                  <c:v>45061</c:v>
                </c:pt>
                <c:pt idx="572">
                  <c:v>45062</c:v>
                </c:pt>
                <c:pt idx="573">
                  <c:v>45063</c:v>
                </c:pt>
                <c:pt idx="574">
                  <c:v>45064</c:v>
                </c:pt>
                <c:pt idx="575">
                  <c:v>45065</c:v>
                </c:pt>
                <c:pt idx="576">
                  <c:v>45068</c:v>
                </c:pt>
                <c:pt idx="577">
                  <c:v>45069</c:v>
                </c:pt>
                <c:pt idx="578">
                  <c:v>45070</c:v>
                </c:pt>
                <c:pt idx="579">
                  <c:v>45071</c:v>
                </c:pt>
                <c:pt idx="580">
                  <c:v>45072</c:v>
                </c:pt>
                <c:pt idx="581">
                  <c:v>45076</c:v>
                </c:pt>
                <c:pt idx="582">
                  <c:v>45077</c:v>
                </c:pt>
                <c:pt idx="583">
                  <c:v>45078</c:v>
                </c:pt>
                <c:pt idx="584">
                  <c:v>45079</c:v>
                </c:pt>
                <c:pt idx="585">
                  <c:v>45082</c:v>
                </c:pt>
                <c:pt idx="586">
                  <c:v>45083</c:v>
                </c:pt>
                <c:pt idx="587">
                  <c:v>45084</c:v>
                </c:pt>
                <c:pt idx="588">
                  <c:v>45085</c:v>
                </c:pt>
                <c:pt idx="589">
                  <c:v>45086</c:v>
                </c:pt>
                <c:pt idx="590">
                  <c:v>45089</c:v>
                </c:pt>
                <c:pt idx="591">
                  <c:v>45090</c:v>
                </c:pt>
                <c:pt idx="592">
                  <c:v>45091</c:v>
                </c:pt>
                <c:pt idx="593">
                  <c:v>45092</c:v>
                </c:pt>
                <c:pt idx="594">
                  <c:v>45093</c:v>
                </c:pt>
                <c:pt idx="595">
                  <c:v>45097</c:v>
                </c:pt>
                <c:pt idx="596">
                  <c:v>45098</c:v>
                </c:pt>
                <c:pt idx="597">
                  <c:v>45099</c:v>
                </c:pt>
                <c:pt idx="598">
                  <c:v>45100</c:v>
                </c:pt>
                <c:pt idx="599">
                  <c:v>45103</c:v>
                </c:pt>
                <c:pt idx="600">
                  <c:v>45104</c:v>
                </c:pt>
                <c:pt idx="601">
                  <c:v>45105</c:v>
                </c:pt>
                <c:pt idx="602">
                  <c:v>45106</c:v>
                </c:pt>
                <c:pt idx="603">
                  <c:v>45107</c:v>
                </c:pt>
                <c:pt idx="604">
                  <c:v>45110</c:v>
                </c:pt>
                <c:pt idx="605">
                  <c:v>45112</c:v>
                </c:pt>
                <c:pt idx="606">
                  <c:v>45113</c:v>
                </c:pt>
                <c:pt idx="607">
                  <c:v>45114</c:v>
                </c:pt>
                <c:pt idx="608">
                  <c:v>45117</c:v>
                </c:pt>
                <c:pt idx="609">
                  <c:v>45118</c:v>
                </c:pt>
                <c:pt idx="610">
                  <c:v>45119</c:v>
                </c:pt>
                <c:pt idx="611">
                  <c:v>45120</c:v>
                </c:pt>
                <c:pt idx="612">
                  <c:v>45121</c:v>
                </c:pt>
                <c:pt idx="613">
                  <c:v>45124</c:v>
                </c:pt>
                <c:pt idx="614">
                  <c:v>45125</c:v>
                </c:pt>
                <c:pt idx="615">
                  <c:v>45126</c:v>
                </c:pt>
                <c:pt idx="616">
                  <c:v>45127</c:v>
                </c:pt>
                <c:pt idx="617">
                  <c:v>45128</c:v>
                </c:pt>
                <c:pt idx="618">
                  <c:v>45131</c:v>
                </c:pt>
                <c:pt idx="619">
                  <c:v>45132</c:v>
                </c:pt>
                <c:pt idx="620">
                  <c:v>45133</c:v>
                </c:pt>
                <c:pt idx="621">
                  <c:v>45134</c:v>
                </c:pt>
                <c:pt idx="622">
                  <c:v>45135</c:v>
                </c:pt>
                <c:pt idx="623">
                  <c:v>45138</c:v>
                </c:pt>
                <c:pt idx="624">
                  <c:v>45139</c:v>
                </c:pt>
                <c:pt idx="625">
                  <c:v>45140</c:v>
                </c:pt>
                <c:pt idx="626">
                  <c:v>45141</c:v>
                </c:pt>
                <c:pt idx="627">
                  <c:v>45142</c:v>
                </c:pt>
                <c:pt idx="628">
                  <c:v>45145</c:v>
                </c:pt>
                <c:pt idx="629">
                  <c:v>45146</c:v>
                </c:pt>
                <c:pt idx="630">
                  <c:v>45147</c:v>
                </c:pt>
                <c:pt idx="631">
                  <c:v>45148</c:v>
                </c:pt>
                <c:pt idx="632">
                  <c:v>45149</c:v>
                </c:pt>
                <c:pt idx="633">
                  <c:v>45152</c:v>
                </c:pt>
                <c:pt idx="634">
                  <c:v>45153</c:v>
                </c:pt>
                <c:pt idx="635">
                  <c:v>45154</c:v>
                </c:pt>
                <c:pt idx="636">
                  <c:v>45155</c:v>
                </c:pt>
                <c:pt idx="637">
                  <c:v>45156</c:v>
                </c:pt>
                <c:pt idx="638">
                  <c:v>45159</c:v>
                </c:pt>
                <c:pt idx="639">
                  <c:v>45160</c:v>
                </c:pt>
                <c:pt idx="640">
                  <c:v>45161</c:v>
                </c:pt>
                <c:pt idx="641">
                  <c:v>45162</c:v>
                </c:pt>
                <c:pt idx="642">
                  <c:v>45163</c:v>
                </c:pt>
                <c:pt idx="643">
                  <c:v>45166</c:v>
                </c:pt>
                <c:pt idx="644">
                  <c:v>45167</c:v>
                </c:pt>
                <c:pt idx="645">
                  <c:v>45168</c:v>
                </c:pt>
                <c:pt idx="646">
                  <c:v>45169</c:v>
                </c:pt>
                <c:pt idx="647">
                  <c:v>45170</c:v>
                </c:pt>
                <c:pt idx="648">
                  <c:v>45174</c:v>
                </c:pt>
                <c:pt idx="649">
                  <c:v>45175</c:v>
                </c:pt>
                <c:pt idx="650">
                  <c:v>45176</c:v>
                </c:pt>
                <c:pt idx="651">
                  <c:v>45177</c:v>
                </c:pt>
                <c:pt idx="652">
                  <c:v>45180</c:v>
                </c:pt>
                <c:pt idx="653">
                  <c:v>45181</c:v>
                </c:pt>
                <c:pt idx="654">
                  <c:v>45182</c:v>
                </c:pt>
                <c:pt idx="655">
                  <c:v>45183</c:v>
                </c:pt>
                <c:pt idx="656">
                  <c:v>45184</c:v>
                </c:pt>
                <c:pt idx="657">
                  <c:v>45187</c:v>
                </c:pt>
              </c:numCache>
            </c:numRef>
          </c:cat>
          <c:val>
            <c:numRef>
              <c:f>'SAF_Jet Fuel'!$D$4:$D$661</c:f>
              <c:numCache>
                <c:formatCode>0.0</c:formatCode>
                <c:ptCount val="658"/>
                <c:pt idx="0">
                  <c:v>175.67845777233782</c:v>
                </c:pt>
                <c:pt idx="1">
                  <c:v>174.51529987760097</c:v>
                </c:pt>
                <c:pt idx="2">
                  <c:v>174.36009791921663</c:v>
                </c:pt>
                <c:pt idx="3">
                  <c:v>174.88115055079558</c:v>
                </c:pt>
                <c:pt idx="4">
                  <c:v>180.29779681762545</c:v>
                </c:pt>
                <c:pt idx="5">
                  <c:v>185.27711138310892</c:v>
                </c:pt>
                <c:pt idx="6">
                  <c:v>184.7843329253366</c:v>
                </c:pt>
                <c:pt idx="7">
                  <c:v>184.87552019583845</c:v>
                </c:pt>
                <c:pt idx="8">
                  <c:v>189.01456548347613</c:v>
                </c:pt>
                <c:pt idx="9">
                  <c:v>191.55899632802939</c:v>
                </c:pt>
                <c:pt idx="10">
                  <c:v>191.45532435740515</c:v>
                </c:pt>
                <c:pt idx="11">
                  <c:v>191.44210526315791</c:v>
                </c:pt>
                <c:pt idx="12">
                  <c:v>191.38873929008568</c:v>
                </c:pt>
                <c:pt idx="13">
                  <c:v>190.68886168910649</c:v>
                </c:pt>
                <c:pt idx="14">
                  <c:v>190.44492044063648</c:v>
                </c:pt>
                <c:pt idx="15">
                  <c:v>190.18861689106487</c:v>
                </c:pt>
                <c:pt idx="16">
                  <c:v>190.43782129742962</c:v>
                </c:pt>
                <c:pt idx="17">
                  <c:v>190.3405140758874</c:v>
                </c:pt>
                <c:pt idx="18">
                  <c:v>195.04137086903305</c:v>
                </c:pt>
                <c:pt idx="19">
                  <c:v>194.73512851897186</c:v>
                </c:pt>
                <c:pt idx="20">
                  <c:v>194.43341493268053</c:v>
                </c:pt>
                <c:pt idx="21">
                  <c:v>194.25813953488372</c:v>
                </c:pt>
                <c:pt idx="22">
                  <c:v>194.14369645042839</c:v>
                </c:pt>
                <c:pt idx="23">
                  <c:v>194.05593635250918</c:v>
                </c:pt>
                <c:pt idx="24">
                  <c:v>193.63598531211753</c:v>
                </c:pt>
                <c:pt idx="25">
                  <c:v>193.6671970624235</c:v>
                </c:pt>
                <c:pt idx="26">
                  <c:v>193.9889840881273</c:v>
                </c:pt>
                <c:pt idx="27">
                  <c:v>199.19791921664626</c:v>
                </c:pt>
                <c:pt idx="28">
                  <c:v>198.86009791921663</c:v>
                </c:pt>
                <c:pt idx="29">
                  <c:v>198.03769889840882</c:v>
                </c:pt>
                <c:pt idx="30">
                  <c:v>197.50832313341493</c:v>
                </c:pt>
                <c:pt idx="31">
                  <c:v>196.72558139534885</c:v>
                </c:pt>
                <c:pt idx="32">
                  <c:v>194.65312117503061</c:v>
                </c:pt>
                <c:pt idx="33">
                  <c:v>194.04798041615669</c:v>
                </c:pt>
                <c:pt idx="34">
                  <c:v>202.35703794369647</c:v>
                </c:pt>
                <c:pt idx="35">
                  <c:v>201.97246022031825</c:v>
                </c:pt>
                <c:pt idx="36">
                  <c:v>208.41334149326806</c:v>
                </c:pt>
                <c:pt idx="37">
                  <c:v>208.94932680538557</c:v>
                </c:pt>
                <c:pt idx="38">
                  <c:v>209.23023255813953</c:v>
                </c:pt>
                <c:pt idx="39">
                  <c:v>209.43831089351286</c:v>
                </c:pt>
                <c:pt idx="40">
                  <c:v>209.3155446756426</c:v>
                </c:pt>
                <c:pt idx="41">
                  <c:v>208.42545899632805</c:v>
                </c:pt>
                <c:pt idx="42">
                  <c:v>207.4362301101591</c:v>
                </c:pt>
                <c:pt idx="43">
                  <c:v>207.71872705018359</c:v>
                </c:pt>
                <c:pt idx="44">
                  <c:v>207.97845777233783</c:v>
                </c:pt>
                <c:pt idx="45">
                  <c:v>207.47490820073438</c:v>
                </c:pt>
                <c:pt idx="46">
                  <c:v>212.72925336597308</c:v>
                </c:pt>
                <c:pt idx="47">
                  <c:v>216.72778457772338</c:v>
                </c:pt>
                <c:pt idx="48">
                  <c:v>217.36988984088129</c:v>
                </c:pt>
                <c:pt idx="49">
                  <c:v>217.14516523867809</c:v>
                </c:pt>
                <c:pt idx="50">
                  <c:v>217.9091799265606</c:v>
                </c:pt>
                <c:pt idx="51">
                  <c:v>238.78898408812728</c:v>
                </c:pt>
                <c:pt idx="52">
                  <c:v>238.81236230110159</c:v>
                </c:pt>
                <c:pt idx="53">
                  <c:v>238.57552019583844</c:v>
                </c:pt>
                <c:pt idx="54">
                  <c:v>239.5609547123623</c:v>
                </c:pt>
                <c:pt idx="55">
                  <c:v>238.24589963280295</c:v>
                </c:pt>
                <c:pt idx="56">
                  <c:v>239.33206854345167</c:v>
                </c:pt>
                <c:pt idx="57">
                  <c:v>238.44614443084456</c:v>
                </c:pt>
                <c:pt idx="58">
                  <c:v>237.91383108935131</c:v>
                </c:pt>
                <c:pt idx="59">
                  <c:v>250.79388004895961</c:v>
                </c:pt>
                <c:pt idx="60">
                  <c:v>242.81248470012241</c:v>
                </c:pt>
                <c:pt idx="61">
                  <c:v>241.84700122399022</c:v>
                </c:pt>
                <c:pt idx="62">
                  <c:v>243.01297429620561</c:v>
                </c:pt>
                <c:pt idx="63">
                  <c:v>243.27772337821298</c:v>
                </c:pt>
                <c:pt idx="64">
                  <c:v>243.01175030599754</c:v>
                </c:pt>
                <c:pt idx="65">
                  <c:v>238.62717258261935</c:v>
                </c:pt>
                <c:pt idx="66">
                  <c:v>230.04724602203183</c:v>
                </c:pt>
                <c:pt idx="67">
                  <c:v>234.21958384332927</c:v>
                </c:pt>
                <c:pt idx="68">
                  <c:v>228.76634026927783</c:v>
                </c:pt>
                <c:pt idx="69">
                  <c:v>228.40587515299879</c:v>
                </c:pt>
                <c:pt idx="70">
                  <c:v>228.60232558139535</c:v>
                </c:pt>
                <c:pt idx="71">
                  <c:v>228.5499388004896</c:v>
                </c:pt>
                <c:pt idx="72">
                  <c:v>229.03512851897187</c:v>
                </c:pt>
                <c:pt idx="73">
                  <c:v>233.8030599755202</c:v>
                </c:pt>
                <c:pt idx="74">
                  <c:v>233.58249694002447</c:v>
                </c:pt>
                <c:pt idx="75">
                  <c:v>232.97368421052633</c:v>
                </c:pt>
                <c:pt idx="76">
                  <c:v>233.2858017135863</c:v>
                </c:pt>
                <c:pt idx="77">
                  <c:v>232.66450428396573</c:v>
                </c:pt>
                <c:pt idx="78">
                  <c:v>231.83671970624235</c:v>
                </c:pt>
                <c:pt idx="79">
                  <c:v>231.40220318237454</c:v>
                </c:pt>
                <c:pt idx="80">
                  <c:v>231.86878824969401</c:v>
                </c:pt>
                <c:pt idx="81">
                  <c:v>230.70599755201957</c:v>
                </c:pt>
                <c:pt idx="82">
                  <c:v>230.73353733170137</c:v>
                </c:pt>
                <c:pt idx="83">
                  <c:v>231.26450428396575</c:v>
                </c:pt>
                <c:pt idx="84">
                  <c:v>231.10514075887392</c:v>
                </c:pt>
                <c:pt idx="85">
                  <c:v>230.99902080783355</c:v>
                </c:pt>
                <c:pt idx="86">
                  <c:v>230.97197062423501</c:v>
                </c:pt>
                <c:pt idx="87">
                  <c:v>235.24088127294979</c:v>
                </c:pt>
                <c:pt idx="88">
                  <c:v>236.5001223990208</c:v>
                </c:pt>
                <c:pt idx="89">
                  <c:v>235.72031823745411</c:v>
                </c:pt>
                <c:pt idx="90">
                  <c:v>244.18323133414933</c:v>
                </c:pt>
                <c:pt idx="91">
                  <c:v>244.78127294981641</c:v>
                </c:pt>
                <c:pt idx="92">
                  <c:v>245.18996328029377</c:v>
                </c:pt>
                <c:pt idx="93">
                  <c:v>244.60061199510403</c:v>
                </c:pt>
                <c:pt idx="94">
                  <c:v>243.95850673194616</c:v>
                </c:pt>
                <c:pt idx="95">
                  <c:v>243.90856793145653</c:v>
                </c:pt>
                <c:pt idx="96">
                  <c:v>242.66891064871481</c:v>
                </c:pt>
                <c:pt idx="97">
                  <c:v>243.16242350061199</c:v>
                </c:pt>
                <c:pt idx="98">
                  <c:v>242.70085679314565</c:v>
                </c:pt>
                <c:pt idx="99">
                  <c:v>242.33255813953488</c:v>
                </c:pt>
                <c:pt idx="100">
                  <c:v>242.23476132190942</c:v>
                </c:pt>
                <c:pt idx="101">
                  <c:v>242.93647490820072</c:v>
                </c:pt>
                <c:pt idx="102">
                  <c:v>243.35507955936353</c:v>
                </c:pt>
                <c:pt idx="103">
                  <c:v>243.09045287637699</c:v>
                </c:pt>
                <c:pt idx="104">
                  <c:v>243.20403916768666</c:v>
                </c:pt>
                <c:pt idx="105">
                  <c:v>243.28604651162789</c:v>
                </c:pt>
                <c:pt idx="106">
                  <c:v>260.35006119951038</c:v>
                </c:pt>
                <c:pt idx="107">
                  <c:v>260.2955936352509</c:v>
                </c:pt>
                <c:pt idx="108">
                  <c:v>260.77086903304775</c:v>
                </c:pt>
                <c:pt idx="109">
                  <c:v>258.98641370869029</c:v>
                </c:pt>
                <c:pt idx="110">
                  <c:v>264.60036719706238</c:v>
                </c:pt>
                <c:pt idx="111">
                  <c:v>263.45507955936353</c:v>
                </c:pt>
                <c:pt idx="112">
                  <c:v>262.57319461444308</c:v>
                </c:pt>
                <c:pt idx="113">
                  <c:v>262.02558139534881</c:v>
                </c:pt>
                <c:pt idx="114">
                  <c:v>261.64810281517748</c:v>
                </c:pt>
                <c:pt idx="115">
                  <c:v>261.61603427172582</c:v>
                </c:pt>
                <c:pt idx="116">
                  <c:v>261.50783353733169</c:v>
                </c:pt>
                <c:pt idx="117">
                  <c:v>262.08176254589966</c:v>
                </c:pt>
                <c:pt idx="118">
                  <c:v>262.11799265605873</c:v>
                </c:pt>
                <c:pt idx="119">
                  <c:v>262.28984088127294</c:v>
                </c:pt>
                <c:pt idx="120">
                  <c:v>261.69926560587515</c:v>
                </c:pt>
                <c:pt idx="121">
                  <c:v>261.00305997552022</c:v>
                </c:pt>
                <c:pt idx="122">
                  <c:v>261.7733170134639</c:v>
                </c:pt>
                <c:pt idx="123">
                  <c:v>262.58898408812729</c:v>
                </c:pt>
                <c:pt idx="124">
                  <c:v>262.01432068543454</c:v>
                </c:pt>
                <c:pt idx="125">
                  <c:v>261.80538555691555</c:v>
                </c:pt>
                <c:pt idx="126">
                  <c:v>262.27735618115054</c:v>
                </c:pt>
                <c:pt idx="127">
                  <c:v>272.59963280293761</c:v>
                </c:pt>
                <c:pt idx="128">
                  <c:v>272.56217870257041</c:v>
                </c:pt>
                <c:pt idx="129">
                  <c:v>277.2182374541004</c:v>
                </c:pt>
                <c:pt idx="130">
                  <c:v>277.11211750305995</c:v>
                </c:pt>
                <c:pt idx="131">
                  <c:v>279.2782129742962</c:v>
                </c:pt>
                <c:pt idx="132">
                  <c:v>277.76793145654835</c:v>
                </c:pt>
                <c:pt idx="133">
                  <c:v>276.94810281517749</c:v>
                </c:pt>
                <c:pt idx="134">
                  <c:v>276.79583843329254</c:v>
                </c:pt>
                <c:pt idx="135">
                  <c:v>276.59645042839657</c:v>
                </c:pt>
                <c:pt idx="136">
                  <c:v>276.5673194614443</c:v>
                </c:pt>
                <c:pt idx="137">
                  <c:v>276.41126070991436</c:v>
                </c:pt>
                <c:pt idx="138">
                  <c:v>275.79290085679315</c:v>
                </c:pt>
                <c:pt idx="139">
                  <c:v>275.64638922888616</c:v>
                </c:pt>
                <c:pt idx="140">
                  <c:v>289.24638922888619</c:v>
                </c:pt>
                <c:pt idx="141">
                  <c:v>289.44773561811508</c:v>
                </c:pt>
                <c:pt idx="142">
                  <c:v>290.23011015911874</c:v>
                </c:pt>
                <c:pt idx="143">
                  <c:v>289.80073439412485</c:v>
                </c:pt>
                <c:pt idx="144">
                  <c:v>290.70501835985311</c:v>
                </c:pt>
                <c:pt idx="145">
                  <c:v>290.38580171358632</c:v>
                </c:pt>
                <c:pt idx="146">
                  <c:v>289.52558139534881</c:v>
                </c:pt>
                <c:pt idx="147">
                  <c:v>289.84932680538554</c:v>
                </c:pt>
                <c:pt idx="148">
                  <c:v>290.2068543451652</c:v>
                </c:pt>
                <c:pt idx="149">
                  <c:v>299.45263157894732</c:v>
                </c:pt>
                <c:pt idx="150">
                  <c:v>300.32447980416157</c:v>
                </c:pt>
                <c:pt idx="151">
                  <c:v>300.90709914320689</c:v>
                </c:pt>
                <c:pt idx="152">
                  <c:v>301.60122399020804</c:v>
                </c:pt>
                <c:pt idx="153">
                  <c:v>302.33121175030595</c:v>
                </c:pt>
                <c:pt idx="154">
                  <c:v>300.59534883720931</c:v>
                </c:pt>
                <c:pt idx="155">
                  <c:v>299.31615667074664</c:v>
                </c:pt>
                <c:pt idx="156">
                  <c:v>298.34810281517747</c:v>
                </c:pt>
                <c:pt idx="157">
                  <c:v>299.38555691554467</c:v>
                </c:pt>
                <c:pt idx="158">
                  <c:v>299.12264381884944</c:v>
                </c:pt>
                <c:pt idx="159">
                  <c:v>310.06046511627909</c:v>
                </c:pt>
                <c:pt idx="160">
                  <c:v>306.34332925336594</c:v>
                </c:pt>
                <c:pt idx="161">
                  <c:v>306.00036719706242</c:v>
                </c:pt>
                <c:pt idx="162">
                  <c:v>305.80477356181154</c:v>
                </c:pt>
                <c:pt idx="163">
                  <c:v>306.43733170134635</c:v>
                </c:pt>
                <c:pt idx="164">
                  <c:v>307.52068543451651</c:v>
                </c:pt>
                <c:pt idx="165">
                  <c:v>309.94895960832315</c:v>
                </c:pt>
                <c:pt idx="166">
                  <c:v>285.66829865361075</c:v>
                </c:pt>
                <c:pt idx="167">
                  <c:v>285.45434516523864</c:v>
                </c:pt>
                <c:pt idx="168">
                  <c:v>286.57294981640149</c:v>
                </c:pt>
                <c:pt idx="169">
                  <c:v>285.90379436964503</c:v>
                </c:pt>
                <c:pt idx="170">
                  <c:v>285.82802937576503</c:v>
                </c:pt>
                <c:pt idx="171">
                  <c:v>285.95997552019588</c:v>
                </c:pt>
                <c:pt idx="172">
                  <c:v>285.7019583843329</c:v>
                </c:pt>
                <c:pt idx="173">
                  <c:v>285.74981640146882</c:v>
                </c:pt>
                <c:pt idx="174">
                  <c:v>284.99118727050188</c:v>
                </c:pt>
                <c:pt idx="175">
                  <c:v>283.25495716034277</c:v>
                </c:pt>
                <c:pt idx="176">
                  <c:v>306.63084455324355</c:v>
                </c:pt>
                <c:pt idx="177">
                  <c:v>306.32668298653607</c:v>
                </c:pt>
                <c:pt idx="178">
                  <c:v>307.33757649938798</c:v>
                </c:pt>
                <c:pt idx="179">
                  <c:v>306.6899632802938</c:v>
                </c:pt>
                <c:pt idx="180">
                  <c:v>306.21138310893514</c:v>
                </c:pt>
                <c:pt idx="181">
                  <c:v>305.53182374541007</c:v>
                </c:pt>
                <c:pt idx="182">
                  <c:v>305.31921664626685</c:v>
                </c:pt>
                <c:pt idx="183">
                  <c:v>294.32888616891063</c:v>
                </c:pt>
                <c:pt idx="184">
                  <c:v>296.03011015911869</c:v>
                </c:pt>
                <c:pt idx="185">
                  <c:v>295.32019583843328</c:v>
                </c:pt>
                <c:pt idx="186">
                  <c:v>294.64932680538556</c:v>
                </c:pt>
                <c:pt idx="187">
                  <c:v>305.27417380660955</c:v>
                </c:pt>
                <c:pt idx="188">
                  <c:v>304.25385556915546</c:v>
                </c:pt>
                <c:pt idx="189">
                  <c:v>303.77772337821295</c:v>
                </c:pt>
                <c:pt idx="190">
                  <c:v>302.96242350061198</c:v>
                </c:pt>
                <c:pt idx="191">
                  <c:v>302.48102815177481</c:v>
                </c:pt>
                <c:pt idx="192">
                  <c:v>301.89547123623009</c:v>
                </c:pt>
                <c:pt idx="193">
                  <c:v>302.30244798041616</c:v>
                </c:pt>
                <c:pt idx="194">
                  <c:v>301.86340269277849</c:v>
                </c:pt>
                <c:pt idx="195">
                  <c:v>302.37074663402694</c:v>
                </c:pt>
                <c:pt idx="196">
                  <c:v>302.34614443084456</c:v>
                </c:pt>
                <c:pt idx="197">
                  <c:v>309.09951040391672</c:v>
                </c:pt>
                <c:pt idx="198">
                  <c:v>309.48739290085683</c:v>
                </c:pt>
                <c:pt idx="199">
                  <c:v>309.98506731946145</c:v>
                </c:pt>
                <c:pt idx="200">
                  <c:v>309.86156670746635</c:v>
                </c:pt>
                <c:pt idx="201">
                  <c:v>309.2019583843329</c:v>
                </c:pt>
                <c:pt idx="202">
                  <c:v>308.52643818849452</c:v>
                </c:pt>
                <c:pt idx="203">
                  <c:v>308.49400244798045</c:v>
                </c:pt>
                <c:pt idx="204">
                  <c:v>309.89902080783355</c:v>
                </c:pt>
                <c:pt idx="205">
                  <c:v>309.81162790697675</c:v>
                </c:pt>
                <c:pt idx="206">
                  <c:v>309.98225214198283</c:v>
                </c:pt>
                <c:pt idx="207">
                  <c:v>307.647123623011</c:v>
                </c:pt>
                <c:pt idx="208">
                  <c:v>308.74369645042844</c:v>
                </c:pt>
                <c:pt idx="209">
                  <c:v>304.41272949816403</c:v>
                </c:pt>
                <c:pt idx="210">
                  <c:v>304.83977968176259</c:v>
                </c:pt>
                <c:pt idx="211">
                  <c:v>295.12166462668296</c:v>
                </c:pt>
                <c:pt idx="212">
                  <c:v>295.22031823745408</c:v>
                </c:pt>
                <c:pt idx="213">
                  <c:v>296.7929008567931</c:v>
                </c:pt>
                <c:pt idx="214">
                  <c:v>274.36585067319459</c:v>
                </c:pt>
                <c:pt idx="215">
                  <c:v>275.77784577723378</c:v>
                </c:pt>
                <c:pt idx="216">
                  <c:v>277.61223990208077</c:v>
                </c:pt>
                <c:pt idx="217">
                  <c:v>275.94895960832315</c:v>
                </c:pt>
                <c:pt idx="218">
                  <c:v>276.27270501835989</c:v>
                </c:pt>
                <c:pt idx="219">
                  <c:v>258.6671970624235</c:v>
                </c:pt>
                <c:pt idx="220">
                  <c:v>257.38004895960836</c:v>
                </c:pt>
                <c:pt idx="221">
                  <c:v>257.62631578947367</c:v>
                </c:pt>
                <c:pt idx="222">
                  <c:v>256.4416156670747</c:v>
                </c:pt>
                <c:pt idx="223">
                  <c:v>256.26634026927786</c:v>
                </c:pt>
                <c:pt idx="224">
                  <c:v>255.99424724602204</c:v>
                </c:pt>
                <c:pt idx="225">
                  <c:v>256.68335373317012</c:v>
                </c:pt>
                <c:pt idx="226">
                  <c:v>257.02007343941244</c:v>
                </c:pt>
                <c:pt idx="227">
                  <c:v>256.92558139534884</c:v>
                </c:pt>
                <c:pt idx="228">
                  <c:v>257.7906976744186</c:v>
                </c:pt>
                <c:pt idx="229">
                  <c:v>257.18690330477358</c:v>
                </c:pt>
                <c:pt idx="230">
                  <c:v>243.42007343941248</c:v>
                </c:pt>
                <c:pt idx="231">
                  <c:v>248.84467564259486</c:v>
                </c:pt>
                <c:pt idx="232">
                  <c:v>249.81089351285189</c:v>
                </c:pt>
                <c:pt idx="233">
                  <c:v>249.66279069767441</c:v>
                </c:pt>
                <c:pt idx="234">
                  <c:v>249.14051407588741</c:v>
                </c:pt>
                <c:pt idx="235">
                  <c:v>249.69400244798041</c:v>
                </c:pt>
                <c:pt idx="236">
                  <c:v>247.26866585067319</c:v>
                </c:pt>
                <c:pt idx="237">
                  <c:v>246.45752753977968</c:v>
                </c:pt>
                <c:pt idx="238">
                  <c:v>248.66609547123625</c:v>
                </c:pt>
                <c:pt idx="239">
                  <c:v>248.67025703794368</c:v>
                </c:pt>
                <c:pt idx="240">
                  <c:v>278.52447980416156</c:v>
                </c:pt>
                <c:pt idx="241">
                  <c:v>278.15373317013467</c:v>
                </c:pt>
                <c:pt idx="242">
                  <c:v>286.80097919216649</c:v>
                </c:pt>
                <c:pt idx="243">
                  <c:v>285.75569155446755</c:v>
                </c:pt>
                <c:pt idx="244">
                  <c:v>285.10097919216645</c:v>
                </c:pt>
                <c:pt idx="245">
                  <c:v>286.66364749082004</c:v>
                </c:pt>
                <c:pt idx="246">
                  <c:v>299.29657282741738</c:v>
                </c:pt>
                <c:pt idx="247">
                  <c:v>299.23831089351285</c:v>
                </c:pt>
                <c:pt idx="248">
                  <c:v>299.75263157894733</c:v>
                </c:pt>
                <c:pt idx="249">
                  <c:v>313.91909424724605</c:v>
                </c:pt>
                <c:pt idx="250">
                  <c:v>313.77919216646268</c:v>
                </c:pt>
                <c:pt idx="251">
                  <c:v>311.3604651162791</c:v>
                </c:pt>
                <c:pt idx="252">
                  <c:v>310.49485924112605</c:v>
                </c:pt>
                <c:pt idx="253">
                  <c:v>309.62925336597306</c:v>
                </c:pt>
                <c:pt idx="254">
                  <c:v>309.86022031823745</c:v>
                </c:pt>
                <c:pt idx="255">
                  <c:v>309.57600979192165</c:v>
                </c:pt>
                <c:pt idx="256">
                  <c:v>309.57686658506731</c:v>
                </c:pt>
                <c:pt idx="257">
                  <c:v>#N/A</c:v>
                </c:pt>
                <c:pt idx="258">
                  <c:v>#N/A</c:v>
                </c:pt>
                <c:pt idx="259">
                  <c:v>309.67796817625458</c:v>
                </c:pt>
                <c:pt idx="260">
                  <c:v>308.83574051407589</c:v>
                </c:pt>
                <c:pt idx="261">
                  <c:v>313.25361077111387</c:v>
                </c:pt>
                <c:pt idx="262">
                  <c:v>313.68433292533661</c:v>
                </c:pt>
                <c:pt idx="263">
                  <c:v>313.9527539779682</c:v>
                </c:pt>
                <c:pt idx="264">
                  <c:v>313.44541003671975</c:v>
                </c:pt>
                <c:pt idx="265">
                  <c:v>311.47576499388003</c:v>
                </c:pt>
                <c:pt idx="266">
                  <c:v>310.54822521419828</c:v>
                </c:pt>
                <c:pt idx="267">
                  <c:v>312.27184822521417</c:v>
                </c:pt>
                <c:pt idx="268">
                  <c:v>312.41468788249693</c:v>
                </c:pt>
                <c:pt idx="269">
                  <c:v>310.89400244798043</c:v>
                </c:pt>
                <c:pt idx="270">
                  <c:v>310.67099143206855</c:v>
                </c:pt>
                <c:pt idx="271">
                  <c:v>307.79400244798046</c:v>
                </c:pt>
                <c:pt idx="272">
                  <c:v>307.77282741738065</c:v>
                </c:pt>
                <c:pt idx="273">
                  <c:v>307.18690330477358</c:v>
                </c:pt>
                <c:pt idx="274">
                  <c:v>308.0138310893513</c:v>
                </c:pt>
                <c:pt idx="275">
                  <c:v>311.04626682986537</c:v>
                </c:pt>
                <c:pt idx="276">
                  <c:v>308.35006119951038</c:v>
                </c:pt>
                <c:pt idx="277">
                  <c:v>304.20097919216647</c:v>
                </c:pt>
                <c:pt idx="278">
                  <c:v>304.28873929008569</c:v>
                </c:pt>
                <c:pt idx="279">
                  <c:v>301.64528763769891</c:v>
                </c:pt>
                <c:pt idx="280">
                  <c:v>313.28567931456547</c:v>
                </c:pt>
                <c:pt idx="281">
                  <c:v>308.14700122399023</c:v>
                </c:pt>
                <c:pt idx="282">
                  <c:v>314.2969400244798</c:v>
                </c:pt>
                <c:pt idx="283">
                  <c:v>316.60367197062425</c:v>
                </c:pt>
                <c:pt idx="284">
                  <c:v>313.75716034271727</c:v>
                </c:pt>
                <c:pt idx="285">
                  <c:v>315.94859241126073</c:v>
                </c:pt>
                <c:pt idx="286">
                  <c:v>310.6796817625459</c:v>
                </c:pt>
                <c:pt idx="287">
                  <c:v>310.70257037943696</c:v>
                </c:pt>
                <c:pt idx="288">
                  <c:v>302.85263157894735</c:v>
                </c:pt>
                <c:pt idx="289">
                  <c:v>302.44394124847003</c:v>
                </c:pt>
                <c:pt idx="290">
                  <c:v>304.90758873929008</c:v>
                </c:pt>
                <c:pt idx="291">
                  <c:v>299.0102815177479</c:v>
                </c:pt>
                <c:pt idx="292">
                  <c:v>297.27441860465115</c:v>
                </c:pt>
                <c:pt idx="293">
                  <c:v>298.22239902080781</c:v>
                </c:pt>
                <c:pt idx="294">
                  <c:v>297.36181150550794</c:v>
                </c:pt>
                <c:pt idx="295">
                  <c:v>305.99583843329253</c:v>
                </c:pt>
                <c:pt idx="296">
                  <c:v>310.05006119951042</c:v>
                </c:pt>
                <c:pt idx="297">
                  <c:v>315.35899632802938</c:v>
                </c:pt>
                <c:pt idx="298">
                  <c:v>316.43476132190943</c:v>
                </c:pt>
                <c:pt idx="299">
                  <c:v>316.79926560587518</c:v>
                </c:pt>
                <c:pt idx="300">
                  <c:v>315.68604651162792</c:v>
                </c:pt>
                <c:pt idx="301">
                  <c:v>309.74455324357405</c:v>
                </c:pt>
                <c:pt idx="302">
                  <c:v>313.11334149326808</c:v>
                </c:pt>
                <c:pt idx="303">
                  <c:v>312.19363525091796</c:v>
                </c:pt>
                <c:pt idx="304">
                  <c:v>310.79241126070991</c:v>
                </c:pt>
                <c:pt idx="305">
                  <c:v>312.96352509179923</c:v>
                </c:pt>
                <c:pt idx="306">
                  <c:v>311.62607099143207</c:v>
                </c:pt>
                <c:pt idx="307">
                  <c:v>310.97515299877603</c:v>
                </c:pt>
                <c:pt idx="308">
                  <c:v>308.77246022031824</c:v>
                </c:pt>
                <c:pt idx="309">
                  <c:v>317.98984088127293</c:v>
                </c:pt>
                <c:pt idx="310">
                  <c:v>316.06058751529991</c:v>
                </c:pt>
                <c:pt idx="311">
                  <c:v>322.95752753977968</c:v>
                </c:pt>
                <c:pt idx="312">
                  <c:v>323.29461444308447</c:v>
                </c:pt>
                <c:pt idx="313">
                  <c:v>323.88261933904528</c:v>
                </c:pt>
                <c:pt idx="314">
                  <c:v>322.93880048959608</c:v>
                </c:pt>
                <c:pt idx="315">
                  <c:v>321.17760097919216</c:v>
                </c:pt>
                <c:pt idx="316">
                  <c:v>319.24296205630355</c:v>
                </c:pt>
                <c:pt idx="317">
                  <c:v>319.8113831089351</c:v>
                </c:pt>
                <c:pt idx="318">
                  <c:v>#N/A</c:v>
                </c:pt>
                <c:pt idx="319">
                  <c:v>335.45434516523864</c:v>
                </c:pt>
                <c:pt idx="320">
                  <c:v>335.93708690330482</c:v>
                </c:pt>
                <c:pt idx="321">
                  <c:v>334.60869033047737</c:v>
                </c:pt>
                <c:pt idx="322">
                  <c:v>336.56132190942475</c:v>
                </c:pt>
                <c:pt idx="323">
                  <c:v>337.6769889840881</c:v>
                </c:pt>
                <c:pt idx="324">
                  <c:v>334.53292533659732</c:v>
                </c:pt>
                <c:pt idx="325">
                  <c:v>332.26487148102814</c:v>
                </c:pt>
                <c:pt idx="326">
                  <c:v>330.10171358629134</c:v>
                </c:pt>
                <c:pt idx="327">
                  <c:v>#N/A</c:v>
                </c:pt>
                <c:pt idx="328">
                  <c:v>333.92447980416159</c:v>
                </c:pt>
                <c:pt idx="329">
                  <c:v>336.00281517747857</c:v>
                </c:pt>
                <c:pt idx="330">
                  <c:v>335.39816401468789</c:v>
                </c:pt>
                <c:pt idx="331">
                  <c:v>336.46511627906978</c:v>
                </c:pt>
                <c:pt idx="332">
                  <c:v>336.85214198286411</c:v>
                </c:pt>
                <c:pt idx="333">
                  <c:v>336.68776009791924</c:v>
                </c:pt>
                <c:pt idx="334">
                  <c:v>336.08812729498169</c:v>
                </c:pt>
                <c:pt idx="335">
                  <c:v>334.5458996328029</c:v>
                </c:pt>
                <c:pt idx="336">
                  <c:v>332.32019583843328</c:v>
                </c:pt>
                <c:pt idx="337">
                  <c:v>331.9411260709914</c:v>
                </c:pt>
                <c:pt idx="338">
                  <c:v>329.94271725826195</c:v>
                </c:pt>
                <c:pt idx="339">
                  <c:v>#N/A</c:v>
                </c:pt>
                <c:pt idx="340">
                  <c:v>327.42827417380659</c:v>
                </c:pt>
                <c:pt idx="341">
                  <c:v>328.14161566707463</c:v>
                </c:pt>
                <c:pt idx="342">
                  <c:v>327.49204406364748</c:v>
                </c:pt>
                <c:pt idx="343">
                  <c:v>327.48286413708689</c:v>
                </c:pt>
                <c:pt idx="344">
                  <c:v>332.72766217870259</c:v>
                </c:pt>
                <c:pt idx="345">
                  <c:v>335.88714810281516</c:v>
                </c:pt>
                <c:pt idx="346">
                  <c:v>336.17637698898409</c:v>
                </c:pt>
                <c:pt idx="347">
                  <c:v>337.18470012239902</c:v>
                </c:pt>
                <c:pt idx="348">
                  <c:v>337.12680538555691</c:v>
                </c:pt>
                <c:pt idx="349">
                  <c:v>339.02656058751535</c:v>
                </c:pt>
                <c:pt idx="350">
                  <c:v>338.31835985312119</c:v>
                </c:pt>
                <c:pt idx="351">
                  <c:v>337.60293757649936</c:v>
                </c:pt>
                <c:pt idx="352">
                  <c:v>338.95128518971848</c:v>
                </c:pt>
                <c:pt idx="353">
                  <c:v>337.32117503059976</c:v>
                </c:pt>
                <c:pt idx="354">
                  <c:v>337.53635250917995</c:v>
                </c:pt>
                <c:pt idx="355">
                  <c:v>340.94712362301101</c:v>
                </c:pt>
                <c:pt idx="356">
                  <c:v>343.33133414932678</c:v>
                </c:pt>
                <c:pt idx="357">
                  <c:v>350.32570379436964</c:v>
                </c:pt>
                <c:pt idx="358">
                  <c:v>345.6484700122399</c:v>
                </c:pt>
                <c:pt idx="359">
                  <c:v>353.29657282741738</c:v>
                </c:pt>
                <c:pt idx="360">
                  <c:v>354.91542227662183</c:v>
                </c:pt>
                <c:pt idx="361">
                  <c:v>335.66487148102817</c:v>
                </c:pt>
                <c:pt idx="362">
                  <c:v>335.47845777233783</c:v>
                </c:pt>
                <c:pt idx="363">
                  <c:v>#N/A</c:v>
                </c:pt>
                <c:pt idx="364">
                  <c:v>338.78604651162794</c:v>
                </c:pt>
                <c:pt idx="365">
                  <c:v>334.27613219094246</c:v>
                </c:pt>
                <c:pt idx="366">
                  <c:v>335.86303549571608</c:v>
                </c:pt>
                <c:pt idx="367">
                  <c:v>334.44969400244798</c:v>
                </c:pt>
                <c:pt idx="368">
                  <c:v>334.57784577723379</c:v>
                </c:pt>
                <c:pt idx="369">
                  <c:v>335.2233782129743</c:v>
                </c:pt>
                <c:pt idx="370">
                  <c:v>335.1288861689107</c:v>
                </c:pt>
                <c:pt idx="371">
                  <c:v>341.7329253365973</c:v>
                </c:pt>
                <c:pt idx="372">
                  <c:v>340.25348837209305</c:v>
                </c:pt>
                <c:pt idx="373">
                  <c:v>337.9812729498164</c:v>
                </c:pt>
                <c:pt idx="374">
                  <c:v>345.03843329253368</c:v>
                </c:pt>
                <c:pt idx="375">
                  <c:v>344.02876376988985</c:v>
                </c:pt>
                <c:pt idx="376">
                  <c:v>344.40085679314569</c:v>
                </c:pt>
                <c:pt idx="377">
                  <c:v>348.3493268053856</c:v>
                </c:pt>
                <c:pt idx="378">
                  <c:v>349.87246022031826</c:v>
                </c:pt>
                <c:pt idx="379">
                  <c:v>348.94149326805382</c:v>
                </c:pt>
                <c:pt idx="380">
                  <c:v>350.87246022031826</c:v>
                </c:pt>
                <c:pt idx="381">
                  <c:v>352.47466340269278</c:v>
                </c:pt>
                <c:pt idx="382">
                  <c:v>351.75887392900853</c:v>
                </c:pt>
                <c:pt idx="383">
                  <c:v>350.76058751529985</c:v>
                </c:pt>
                <c:pt idx="384">
                  <c:v>#N/A</c:v>
                </c:pt>
                <c:pt idx="385">
                  <c:v>347.45422276621787</c:v>
                </c:pt>
                <c:pt idx="386">
                  <c:v>347.35850673194614</c:v>
                </c:pt>
                <c:pt idx="387">
                  <c:v>348.17711138310892</c:v>
                </c:pt>
                <c:pt idx="388">
                  <c:v>349.89326805385559</c:v>
                </c:pt>
                <c:pt idx="389">
                  <c:v>350.58531211750307</c:v>
                </c:pt>
                <c:pt idx="390">
                  <c:v>350.07552019583846</c:v>
                </c:pt>
                <c:pt idx="391">
                  <c:v>348.64651162790699</c:v>
                </c:pt>
                <c:pt idx="392">
                  <c:v>348.58408812729493</c:v>
                </c:pt>
                <c:pt idx="393">
                  <c:v>350.01982864137085</c:v>
                </c:pt>
                <c:pt idx="394">
                  <c:v>349.82044063647493</c:v>
                </c:pt>
                <c:pt idx="395">
                  <c:v>352.03317013463891</c:v>
                </c:pt>
                <c:pt idx="396">
                  <c:v>350.22288861689105</c:v>
                </c:pt>
                <c:pt idx="397">
                  <c:v>349.99987760097918</c:v>
                </c:pt>
                <c:pt idx="398">
                  <c:v>352.50048959608324</c:v>
                </c:pt>
                <c:pt idx="399">
                  <c:v>350.34320685434517</c:v>
                </c:pt>
                <c:pt idx="400">
                  <c:v>347.34014687882495</c:v>
                </c:pt>
                <c:pt idx="401">
                  <c:v>346.94565483476129</c:v>
                </c:pt>
                <c:pt idx="402">
                  <c:v>345.46242350061198</c:v>
                </c:pt>
                <c:pt idx="403">
                  <c:v>345.70587515299877</c:v>
                </c:pt>
                <c:pt idx="404">
                  <c:v>343.95556915544677</c:v>
                </c:pt>
                <c:pt idx="405">
                  <c:v>342.7608323133415</c:v>
                </c:pt>
                <c:pt idx="406">
                  <c:v>341.69204406364747</c:v>
                </c:pt>
                <c:pt idx="407">
                  <c:v>342.54308445532439</c:v>
                </c:pt>
                <c:pt idx="408">
                  <c:v>344.53818849449203</c:v>
                </c:pt>
                <c:pt idx="409">
                  <c:v>345.92607099143208</c:v>
                </c:pt>
                <c:pt idx="410">
                  <c:v>334.56499388004897</c:v>
                </c:pt>
                <c:pt idx="411">
                  <c:v>#N/A</c:v>
                </c:pt>
                <c:pt idx="412">
                  <c:v>312.0200734394125</c:v>
                </c:pt>
                <c:pt idx="413">
                  <c:v>311.27062423500615</c:v>
                </c:pt>
                <c:pt idx="414">
                  <c:v>306.44406364749085</c:v>
                </c:pt>
                <c:pt idx="415">
                  <c:v>301.90954712362304</c:v>
                </c:pt>
                <c:pt idx="416">
                  <c:v>301.60709914320688</c:v>
                </c:pt>
                <c:pt idx="417">
                  <c:v>300.6981640146879</c:v>
                </c:pt>
                <c:pt idx="418">
                  <c:v>297.09388004895959</c:v>
                </c:pt>
                <c:pt idx="419">
                  <c:v>297.48506731946145</c:v>
                </c:pt>
                <c:pt idx="420">
                  <c:v>299.82386780905756</c:v>
                </c:pt>
                <c:pt idx="421">
                  <c:v>297.20244798041614</c:v>
                </c:pt>
                <c:pt idx="422">
                  <c:v>299.88421052631583</c:v>
                </c:pt>
                <c:pt idx="423">
                  <c:v>321.00660954712362</c:v>
                </c:pt>
                <c:pt idx="424">
                  <c:v>321.97662178702569</c:v>
                </c:pt>
                <c:pt idx="425">
                  <c:v>319.55752753977964</c:v>
                </c:pt>
                <c:pt idx="426">
                  <c:v>324.38286413708693</c:v>
                </c:pt>
                <c:pt idx="427">
                  <c:v>325.80991432068544</c:v>
                </c:pt>
                <c:pt idx="428">
                  <c:v>324.81689106487147</c:v>
                </c:pt>
                <c:pt idx="429">
                  <c:v>325.94810281517749</c:v>
                </c:pt>
                <c:pt idx="430">
                  <c:v>330.61395348837209</c:v>
                </c:pt>
                <c:pt idx="431">
                  <c:v>330.63892288861689</c:v>
                </c:pt>
                <c:pt idx="432">
                  <c:v>329.08665850673196</c:v>
                </c:pt>
                <c:pt idx="433">
                  <c:v>325.39583843329251</c:v>
                </c:pt>
                <c:pt idx="434">
                  <c:v>325.75250917992656</c:v>
                </c:pt>
                <c:pt idx="435">
                  <c:v>323.584700122399</c:v>
                </c:pt>
                <c:pt idx="436">
                  <c:v>325.22056303549573</c:v>
                </c:pt>
                <c:pt idx="437">
                  <c:v>320.18298653610771</c:v>
                </c:pt>
                <c:pt idx="438">
                  <c:v>322.42276621787028</c:v>
                </c:pt>
                <c:pt idx="439">
                  <c:v>323.58555691554466</c:v>
                </c:pt>
                <c:pt idx="440">
                  <c:v>323.66670746634026</c:v>
                </c:pt>
                <c:pt idx="441">
                  <c:v>324.40489596083233</c:v>
                </c:pt>
                <c:pt idx="442">
                  <c:v>322.18555691554468</c:v>
                </c:pt>
                <c:pt idx="443">
                  <c:v>319.736964504284</c:v>
                </c:pt>
                <c:pt idx="444">
                  <c:v>318.90257037943701</c:v>
                </c:pt>
                <c:pt idx="445">
                  <c:v>316.46132190942473</c:v>
                </c:pt>
                <c:pt idx="446">
                  <c:v>317.5637698898409</c:v>
                </c:pt>
                <c:pt idx="447">
                  <c:v>315.7529987760098</c:v>
                </c:pt>
                <c:pt idx="448">
                  <c:v>317.74638922888613</c:v>
                </c:pt>
                <c:pt idx="449">
                  <c:v>321.04785801713587</c:v>
                </c:pt>
                <c:pt idx="450">
                  <c:v>323.45483476132193</c:v>
                </c:pt>
                <c:pt idx="451">
                  <c:v>328.27099143206857</c:v>
                </c:pt>
                <c:pt idx="452">
                  <c:v>330.01970624235008</c:v>
                </c:pt>
                <c:pt idx="453">
                  <c:v>334.40269277845778</c:v>
                </c:pt>
                <c:pt idx="454">
                  <c:v>335.31162790697675</c:v>
                </c:pt>
                <c:pt idx="455">
                  <c:v>336.09608323133415</c:v>
                </c:pt>
                <c:pt idx="456">
                  <c:v>337.79645042839655</c:v>
                </c:pt>
                <c:pt idx="457">
                  <c:v>342.41664626682984</c:v>
                </c:pt>
                <c:pt idx="458">
                  <c:v>341.29045287637695</c:v>
                </c:pt>
                <c:pt idx="459">
                  <c:v>343.23439412484697</c:v>
                </c:pt>
                <c:pt idx="460">
                  <c:v>345.67307221542228</c:v>
                </c:pt>
                <c:pt idx="461">
                  <c:v>349.35483476132191</c:v>
                </c:pt>
                <c:pt idx="462">
                  <c:v>347.32399020807838</c:v>
                </c:pt>
                <c:pt idx="463">
                  <c:v>349.80917992656055</c:v>
                </c:pt>
                <c:pt idx="464">
                  <c:v>347.75716034271727</c:v>
                </c:pt>
                <c:pt idx="465">
                  <c:v>350.97111383108938</c:v>
                </c:pt>
                <c:pt idx="466">
                  <c:v>331.49669522643819</c:v>
                </c:pt>
                <c:pt idx="467">
                  <c:v>344.88653610771115</c:v>
                </c:pt>
                <c:pt idx="468">
                  <c:v>338.94173806609547</c:v>
                </c:pt>
                <c:pt idx="469">
                  <c:v>347.55116279069767</c:v>
                </c:pt>
                <c:pt idx="470">
                  <c:v>324.06083231334151</c:v>
                </c:pt>
                <c:pt idx="471">
                  <c:v>337.59547123623014</c:v>
                </c:pt>
                <c:pt idx="472">
                  <c:v>327.41248470012243</c:v>
                </c:pt>
                <c:pt idx="473">
                  <c:v>337.6</c:v>
                </c:pt>
                <c:pt idx="474">
                  <c:v>321.40110159118728</c:v>
                </c:pt>
                <c:pt idx="475">
                  <c:v>351.06058751529986</c:v>
                </c:pt>
                <c:pt idx="476">
                  <c:v>324.60012239902085</c:v>
                </c:pt>
                <c:pt idx="477">
                  <c:v>332.2220318237454</c:v>
                </c:pt>
                <c:pt idx="478">
                  <c:v>320.35862913096696</c:v>
                </c:pt>
                <c:pt idx="479">
                  <c:v>314.41921664626682</c:v>
                </c:pt>
                <c:pt idx="480">
                  <c:v>307.06499388004897</c:v>
                </c:pt>
                <c:pt idx="481">
                  <c:v>308.26976744186044</c:v>
                </c:pt>
                <c:pt idx="482">
                  <c:v>319.56291309669524</c:v>
                </c:pt>
                <c:pt idx="483">
                  <c:v>315.53708690330478</c:v>
                </c:pt>
                <c:pt idx="484">
                  <c:v>313.05593635250915</c:v>
                </c:pt>
                <c:pt idx="485">
                  <c:v>313.13671970624239</c:v>
                </c:pt>
                <c:pt idx="486">
                  <c:v>313.16168910648713</c:v>
                </c:pt>
                <c:pt idx="487">
                  <c:v>312.84749082007346</c:v>
                </c:pt>
                <c:pt idx="488">
                  <c:v>312.31970624235009</c:v>
                </c:pt>
                <c:pt idx="489">
                  <c:v>318.7418604651163</c:v>
                </c:pt>
                <c:pt idx="490">
                  <c:v>308.97552019583844</c:v>
                </c:pt>
                <c:pt idx="491">
                  <c:v>314.90122399020805</c:v>
                </c:pt>
                <c:pt idx="492">
                  <c:v>311.68176254589963</c:v>
                </c:pt>
                <c:pt idx="493">
                  <c:v>307.41995104039171</c:v>
                </c:pt>
                <c:pt idx="494">
                  <c:v>305.66254589963279</c:v>
                </c:pt>
                <c:pt idx="495">
                  <c:v>305.18886168910649</c:v>
                </c:pt>
                <c:pt idx="496">
                  <c:v>308.53818849449203</c:v>
                </c:pt>
                <c:pt idx="497">
                  <c:v>305.89179926560587</c:v>
                </c:pt>
                <c:pt idx="498">
                  <c:v>298.10012239902079</c:v>
                </c:pt>
                <c:pt idx="499">
                  <c:v>303.09106487148102</c:v>
                </c:pt>
                <c:pt idx="500">
                  <c:v>299.43929008567932</c:v>
                </c:pt>
                <c:pt idx="501">
                  <c:v>295.14993880048962</c:v>
                </c:pt>
                <c:pt idx="502">
                  <c:v>300.14296205630359</c:v>
                </c:pt>
                <c:pt idx="503">
                  <c:v>291.14198286413711</c:v>
                </c:pt>
                <c:pt idx="504">
                  <c:v>290.02374541003672</c:v>
                </c:pt>
                <c:pt idx="505">
                  <c:v>288.48066095471239</c:v>
                </c:pt>
                <c:pt idx="506">
                  <c:v>270.69779681762549</c:v>
                </c:pt>
                <c:pt idx="507">
                  <c:v>267.07686658506731</c:v>
                </c:pt>
                <c:pt idx="508">
                  <c:v>266.78518971848229</c:v>
                </c:pt>
                <c:pt idx="509">
                  <c:v>258.19069767441863</c:v>
                </c:pt>
                <c:pt idx="510">
                  <c:v>259.08286413708691</c:v>
                </c:pt>
                <c:pt idx="511">
                  <c:v>251.30905752753981</c:v>
                </c:pt>
                <c:pt idx="512">
                  <c:v>254.2767441860465</c:v>
                </c:pt>
                <c:pt idx="513">
                  <c:v>254.67417380660956</c:v>
                </c:pt>
                <c:pt idx="514">
                  <c:v>246.71554467564258</c:v>
                </c:pt>
                <c:pt idx="515">
                  <c:v>265.79216646266832</c:v>
                </c:pt>
                <c:pt idx="516">
                  <c:v>250.81640146878826</c:v>
                </c:pt>
                <c:pt idx="517">
                  <c:v>255.31921664626685</c:v>
                </c:pt>
                <c:pt idx="518">
                  <c:v>248.87625458996328</c:v>
                </c:pt>
                <c:pt idx="519">
                  <c:v>249.58824969400246</c:v>
                </c:pt>
                <c:pt idx="520">
                  <c:v>252.21052631578948</c:v>
                </c:pt>
                <c:pt idx="521">
                  <c:v>252.11566707466338</c:v>
                </c:pt>
                <c:pt idx="522">
                  <c:v>248.2870257037944</c:v>
                </c:pt>
                <c:pt idx="523">
                  <c:v>254.36119951040391</c:v>
                </c:pt>
                <c:pt idx="524">
                  <c:v>252.36487148102813</c:v>
                </c:pt>
                <c:pt idx="525">
                  <c:v>255.15899632802936</c:v>
                </c:pt>
                <c:pt idx="526">
                  <c:v>252.13684210526318</c:v>
                </c:pt>
                <c:pt idx="527">
                  <c:v>252.39400244798045</c:v>
                </c:pt>
                <c:pt idx="528">
                  <c:v>243.30636474908204</c:v>
                </c:pt>
                <c:pt idx="529">
                  <c:v>244.88151774785803</c:v>
                </c:pt>
                <c:pt idx="530">
                  <c:v>244.86621787025703</c:v>
                </c:pt>
                <c:pt idx="531">
                  <c:v>247.00685434516524</c:v>
                </c:pt>
                <c:pt idx="532">
                  <c:v>245.66768665850674</c:v>
                </c:pt>
                <c:pt idx="533">
                  <c:v>246.74761321909426</c:v>
                </c:pt>
                <c:pt idx="534">
                  <c:v>244.28017135862913</c:v>
                </c:pt>
                <c:pt idx="535">
                  <c:v>245.06009791921664</c:v>
                </c:pt>
                <c:pt idx="536">
                  <c:v>231.99779681762547</c:v>
                </c:pt>
                <c:pt idx="537">
                  <c:v>229.88041615667075</c:v>
                </c:pt>
                <c:pt idx="538">
                  <c:v>230.19669522643821</c:v>
                </c:pt>
                <c:pt idx="539">
                  <c:v>230.4750305997552</c:v>
                </c:pt>
                <c:pt idx="540">
                  <c:v>226.37919216646267</c:v>
                </c:pt>
                <c:pt idx="541">
                  <c:v>225.48702570379439</c:v>
                </c:pt>
                <c:pt idx="542">
                  <c:v>225.25605875152999</c:v>
                </c:pt>
                <c:pt idx="543">
                  <c:v>227.83414932680537</c:v>
                </c:pt>
                <c:pt idx="544">
                  <c:v>225.31432068543452</c:v>
                </c:pt>
                <c:pt idx="545">
                  <c:v>224.78702570379437</c:v>
                </c:pt>
                <c:pt idx="546">
                  <c:v>223.13733170134637</c:v>
                </c:pt>
                <c:pt idx="547">
                  <c:v>223.23720930232557</c:v>
                </c:pt>
                <c:pt idx="548">
                  <c:v>222.95091799265606</c:v>
                </c:pt>
                <c:pt idx="549">
                  <c:v>223.56474908200732</c:v>
                </c:pt>
                <c:pt idx="550">
                  <c:v>223.23720930232557</c:v>
                </c:pt>
                <c:pt idx="551">
                  <c:v>222.95091799265606</c:v>
                </c:pt>
                <c:pt idx="552">
                  <c:v>223.56474908200732</c:v>
                </c:pt>
                <c:pt idx="553">
                  <c:v>225.31432068543452</c:v>
                </c:pt>
                <c:pt idx="554">
                  <c:v>224.78</c:v>
                </c:pt>
                <c:pt idx="555">
                  <c:v>223.23720930232557</c:v>
                </c:pt>
                <c:pt idx="556">
                  <c:v>223.13733170134637</c:v>
                </c:pt>
                <c:pt idx="557">
                  <c:v>232.04981640146877</c:v>
                </c:pt>
                <c:pt idx="558">
                  <c:v>232.64736842105265</c:v>
                </c:pt>
                <c:pt idx="559">
                  <c:v>250.05275397796819</c:v>
                </c:pt>
                <c:pt idx="560">
                  <c:v>248.84798041615667</c:v>
                </c:pt>
                <c:pt idx="563">
                  <c:v>250.24247246022031</c:v>
                </c:pt>
                <c:pt idx="564">
                  <c:v>251.52472460220318</c:v>
                </c:pt>
                <c:pt idx="565">
                  <c:v>253.05948592411261</c:v>
                </c:pt>
                <c:pt idx="566">
                  <c:v>249.47258261933905</c:v>
                </c:pt>
                <c:pt idx="567">
                  <c:v>250.4252141982864</c:v>
                </c:pt>
                <c:pt idx="568">
                  <c:v>249.99951040391679</c:v>
                </c:pt>
                <c:pt idx="569">
                  <c:v>251.30073439412485</c:v>
                </c:pt>
                <c:pt idx="570">
                  <c:v>252.79559363525092</c:v>
                </c:pt>
                <c:pt idx="571">
                  <c:v>251.98996328029375</c:v>
                </c:pt>
                <c:pt idx="572">
                  <c:v>252.61578947368423</c:v>
                </c:pt>
                <c:pt idx="573">
                  <c:v>250.90746634026931</c:v>
                </c:pt>
                <c:pt idx="574">
                  <c:v>250.3203182374541</c:v>
                </c:pt>
                <c:pt idx="575">
                  <c:v>249.21505507955936</c:v>
                </c:pt>
                <c:pt idx="576">
                  <c:v>249.06646266829867</c:v>
                </c:pt>
                <c:pt idx="577">
                  <c:v>249.99118727050185</c:v>
                </c:pt>
                <c:pt idx="578">
                  <c:v>247.76927784577725</c:v>
                </c:pt>
                <c:pt idx="579">
                  <c:v>247.39228886168911</c:v>
                </c:pt>
                <c:pt idx="580">
                  <c:v>245.32851897184824</c:v>
                </c:pt>
                <c:pt idx="581">
                  <c:v>247.37478580171359</c:v>
                </c:pt>
                <c:pt idx="582">
                  <c:v>249.08102815177477</c:v>
                </c:pt>
                <c:pt idx="583">
                  <c:v>250.07772337821297</c:v>
                </c:pt>
                <c:pt idx="584">
                  <c:v>248.91199510403919</c:v>
                </c:pt>
                <c:pt idx="585">
                  <c:v>246.92900856793148</c:v>
                </c:pt>
                <c:pt idx="586">
                  <c:v>245.92949816401469</c:v>
                </c:pt>
                <c:pt idx="587">
                  <c:v>245.48494492044065</c:v>
                </c:pt>
                <c:pt idx="588">
                  <c:v>246.90403916768665</c:v>
                </c:pt>
                <c:pt idx="589">
                  <c:v>247.66560587515301</c:v>
                </c:pt>
                <c:pt idx="590">
                  <c:v>248.73892288861688</c:v>
                </c:pt>
                <c:pt idx="591">
                  <c:v>249.34859241126074</c:v>
                </c:pt>
                <c:pt idx="592">
                  <c:v>249.11346389228888</c:v>
                </c:pt>
                <c:pt idx="593">
                  <c:v>249.24663402692778</c:v>
                </c:pt>
                <c:pt idx="594">
                  <c:v>248.51958384332926</c:v>
                </c:pt>
                <c:pt idx="595">
                  <c:v>249.75397796817626</c:v>
                </c:pt>
                <c:pt idx="596">
                  <c:v>249.85544675642595</c:v>
                </c:pt>
                <c:pt idx="597">
                  <c:v>250.8143206854345</c:v>
                </c:pt>
                <c:pt idx="598">
                  <c:v>251.6731946144431</c:v>
                </c:pt>
                <c:pt idx="599">
                  <c:v>250.37111383108933</c:v>
                </c:pt>
                <c:pt idx="600">
                  <c:v>251.20795593635253</c:v>
                </c:pt>
                <c:pt idx="601">
                  <c:v>249.94198286413709</c:v>
                </c:pt>
                <c:pt idx="602">
                  <c:v>249.84553243574052</c:v>
                </c:pt>
                <c:pt idx="603">
                  <c:v>248.13011015911871</c:v>
                </c:pt>
                <c:pt idx="604">
                  <c:v>#N/A</c:v>
                </c:pt>
                <c:pt idx="605">
                  <c:v>248.80587515299877</c:v>
                </c:pt>
                <c:pt idx="606">
                  <c:v>248.20379436964504</c:v>
                </c:pt>
                <c:pt idx="607">
                  <c:v>247.0609547123623</c:v>
                </c:pt>
                <c:pt idx="608">
                  <c:v>246.63023255813954</c:v>
                </c:pt>
                <c:pt idx="609">
                  <c:v>247.23623011015914</c:v>
                </c:pt>
                <c:pt idx="610">
                  <c:v>246.91162790697675</c:v>
                </c:pt>
                <c:pt idx="611">
                  <c:v>248.33525091799265</c:v>
                </c:pt>
                <c:pt idx="612">
                  <c:v>248.97319461444309</c:v>
                </c:pt>
                <c:pt idx="613">
                  <c:v>249.3328029375765</c:v>
                </c:pt>
                <c:pt idx="614">
                  <c:v>249.41064871481026</c:v>
                </c:pt>
                <c:pt idx="615">
                  <c:v>249.69853121175032</c:v>
                </c:pt>
                <c:pt idx="616">
                  <c:v>249.24283965728276</c:v>
                </c:pt>
                <c:pt idx="617">
                  <c:v>249.01566707466341</c:v>
                </c:pt>
                <c:pt idx="618">
                  <c:v>246.97772337821297</c:v>
                </c:pt>
                <c:pt idx="619">
                  <c:v>247.59828641370868</c:v>
                </c:pt>
                <c:pt idx="620">
                  <c:v>246.66817625458995</c:v>
                </c:pt>
                <c:pt idx="621">
                  <c:v>245.56952264381886</c:v>
                </c:pt>
                <c:pt idx="622">
                  <c:v>246.2470012239902</c:v>
                </c:pt>
                <c:pt idx="623">
                  <c:v>245.95067319461444</c:v>
                </c:pt>
                <c:pt idx="624">
                  <c:v>246.11676866585066</c:v>
                </c:pt>
                <c:pt idx="625">
                  <c:v>246.21248470012242</c:v>
                </c:pt>
                <c:pt idx="626">
                  <c:v>245.52790697674419</c:v>
                </c:pt>
                <c:pt idx="627">
                  <c:v>245.38714810281519</c:v>
                </c:pt>
                <c:pt idx="628">
                  <c:v>246.58237454100367</c:v>
                </c:pt>
                <c:pt idx="629">
                  <c:v>246.56695226438188</c:v>
                </c:pt>
                <c:pt idx="630">
                  <c:v>244.93941248470011</c:v>
                </c:pt>
                <c:pt idx="631">
                  <c:v>244.65556915544676</c:v>
                </c:pt>
                <c:pt idx="632">
                  <c:v>243.68470012239902</c:v>
                </c:pt>
                <c:pt idx="633">
                  <c:v>244.4154222766218</c:v>
                </c:pt>
                <c:pt idx="634">
                  <c:v>246.26242350061199</c:v>
                </c:pt>
                <c:pt idx="635">
                  <c:v>245.36805385556914</c:v>
                </c:pt>
                <c:pt idx="636">
                  <c:v>242.7141982864137</c:v>
                </c:pt>
                <c:pt idx="637">
                  <c:v>243.59730722154222</c:v>
                </c:pt>
                <c:pt idx="638">
                  <c:v>244.9203182374541</c:v>
                </c:pt>
                <c:pt idx="639">
                  <c:v>244.06376988984087</c:v>
                </c:pt>
                <c:pt idx="640">
                  <c:v>242.56817625458996</c:v>
                </c:pt>
                <c:pt idx="641">
                  <c:v>241.06670746634029</c:v>
                </c:pt>
                <c:pt idx="642">
                  <c:v>242.20024479804164</c:v>
                </c:pt>
                <c:pt idx="643">
                  <c:v>243.36597307221541</c:v>
                </c:pt>
                <c:pt idx="644">
                  <c:v>244.53574051407588</c:v>
                </c:pt>
                <c:pt idx="645">
                  <c:v>243.83414932680537</c:v>
                </c:pt>
                <c:pt idx="646">
                  <c:v>242.52031823745412</c:v>
                </c:pt>
                <c:pt idx="647">
                  <c:v>241.27931456548347</c:v>
                </c:pt>
                <c:pt idx="648">
                  <c:v>240.32631578947368</c:v>
                </c:pt>
                <c:pt idx="649">
                  <c:v>239.35630354957161</c:v>
                </c:pt>
                <c:pt idx="650">
                  <c:v>238.93806609547124</c:v>
                </c:pt>
                <c:pt idx="651">
                  <c:v>237.07698898408813</c:v>
                </c:pt>
                <c:pt idx="652">
                  <c:v>237.88384332925335</c:v>
                </c:pt>
                <c:pt idx="653">
                  <c:v>237.16438188494493</c:v>
                </c:pt>
                <c:pt idx="654">
                  <c:v>237.39657282741737</c:v>
                </c:pt>
                <c:pt idx="655">
                  <c:v>234.67527539779681</c:v>
                </c:pt>
                <c:pt idx="656">
                  <c:v>232.85042839657282</c:v>
                </c:pt>
                <c:pt idx="657">
                  <c:v>232.84626682986536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94F7-4DFD-AA28-0803DF04E9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5765151"/>
        <c:axId val="35755167"/>
      </c:lineChart>
      <c:dateAx>
        <c:axId val="35765151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5755167"/>
        <c:crosses val="autoZero"/>
        <c:auto val="1"/>
        <c:lblOffset val="100"/>
        <c:baseTimeUnit val="days"/>
      </c:dateAx>
      <c:valAx>
        <c:axId val="35755167"/>
        <c:scaling>
          <c:orientation val="minMax"/>
          <c:min val="50"/>
        </c:scaling>
        <c:delete val="0"/>
        <c:axPos val="l"/>
        <c:numFmt formatCode="_-* #,##0.0_-;\-* #,##0.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576515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34164760926804039"/>
          <c:y val="0.16874691252323695"/>
          <c:w val="0.34780937141194623"/>
          <c:h val="6.553558153907124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j-lt"/>
              </a:rPr>
              <a:t>RPKs</a:t>
            </a:r>
            <a:r>
              <a:rPr lang="es-MX" sz="14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+mj-lt"/>
              </a:rPr>
              <a:t> </a:t>
            </a:r>
            <a:r>
              <a:rPr lang="es-MX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j-lt"/>
              </a:rPr>
              <a:t>según región origen/destino respecto al mismo mes de 2019</a:t>
            </a:r>
          </a:p>
        </c:rich>
      </c:tx>
      <c:layout>
        <c:manualLayout>
          <c:xMode val="edge"/>
          <c:yMode val="edge"/>
          <c:x val="0.25196450069909487"/>
          <c:y val="3.257379496930792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6.5920386931271599E-2"/>
          <c:y val="0.1931187771427805"/>
          <c:w val="0.88128957165445088"/>
          <c:h val="0.58833746367255135"/>
        </c:manualLayout>
      </c:layout>
      <c:lineChart>
        <c:grouping val="standard"/>
        <c:varyColors val="0"/>
        <c:ser>
          <c:idx val="0"/>
          <c:order val="0"/>
          <c:tx>
            <c:strRef>
              <c:f>'[Traffic_report_agosto 23.xlsm]nuevo RPK (2)'!$B$12</c:f>
              <c:strCache>
                <c:ptCount val="1"/>
                <c:pt idx="0">
                  <c:v>Latinoamérica y el Caribe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dLbls>
            <c:dLbl>
              <c:idx val="43"/>
              <c:layout>
                <c:manualLayout>
                  <c:x val="8.9719626168223206E-3"/>
                  <c:y val="-2.02593192868719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A1B-4559-8F56-08DDB284037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FF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'[Traffic_report_agosto 23.xlsm]nuevo RPK (2)'!$C$10:$AT$11</c:f>
              <c:multiLvlStrCache>
                <c:ptCount val="44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ago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'[Traffic_report_agosto 23.xlsm]nuevo RPK (2)'!$C$12:$AT$12</c:f>
              <c:numCache>
                <c:formatCode>0%</c:formatCode>
                <c:ptCount val="44"/>
                <c:pt idx="0">
                  <c:v>0.98628167353128682</c:v>
                </c:pt>
                <c:pt idx="1">
                  <c:v>1.0160799917701504</c:v>
                </c:pt>
                <c:pt idx="2">
                  <c:v>0.6364281090473396</c:v>
                </c:pt>
                <c:pt idx="3">
                  <c:v>7.6873969111398002E-2</c:v>
                </c:pt>
                <c:pt idx="4">
                  <c:v>6.8650504647041311E-2</c:v>
                </c:pt>
                <c:pt idx="5">
                  <c:v>9.9673960804407727E-2</c:v>
                </c:pt>
                <c:pt idx="6">
                  <c:v>0.14731785735328165</c:v>
                </c:pt>
                <c:pt idx="7">
                  <c:v>0.1731644755439152</c:v>
                </c:pt>
                <c:pt idx="8">
                  <c:v>0.21962838446295821</c:v>
                </c:pt>
                <c:pt idx="9">
                  <c:v>0.28300015517331079</c:v>
                </c:pt>
                <c:pt idx="10">
                  <c:v>0.33172112282720334</c:v>
                </c:pt>
                <c:pt idx="11">
                  <c:v>0.38951929711759442</c:v>
                </c:pt>
                <c:pt idx="12">
                  <c:v>0.3768013313272579</c:v>
                </c:pt>
                <c:pt idx="13">
                  <c:v>0.30540821359073322</c:v>
                </c:pt>
                <c:pt idx="14">
                  <c:v>0.33100252169001465</c:v>
                </c:pt>
                <c:pt idx="15">
                  <c:v>0.36172219772550218</c:v>
                </c:pt>
                <c:pt idx="16">
                  <c:v>0.45038149503478808</c:v>
                </c:pt>
                <c:pt idx="17">
                  <c:v>0.52856220764888606</c:v>
                </c:pt>
                <c:pt idx="18">
                  <c:v>0.59084414871511737</c:v>
                </c:pt>
                <c:pt idx="19">
                  <c:v>0.60477583866632023</c:v>
                </c:pt>
                <c:pt idx="20">
                  <c:v>0.62402071169663154</c:v>
                </c:pt>
                <c:pt idx="21">
                  <c:v>0.68070189485192778</c:v>
                </c:pt>
                <c:pt idx="22">
                  <c:v>0.76089156485510256</c:v>
                </c:pt>
                <c:pt idx="23">
                  <c:v>0.79298913880032385</c:v>
                </c:pt>
                <c:pt idx="24">
                  <c:v>0.73429694016840752</c:v>
                </c:pt>
                <c:pt idx="25">
                  <c:v>0.74861428213259296</c:v>
                </c:pt>
                <c:pt idx="26">
                  <c:v>0.79917060291711506</c:v>
                </c:pt>
                <c:pt idx="27">
                  <c:v>0.85714622672259144</c:v>
                </c:pt>
                <c:pt idx="28">
                  <c:v>0.86663320126177723</c:v>
                </c:pt>
                <c:pt idx="29">
                  <c:v>0.83678239399205567</c:v>
                </c:pt>
                <c:pt idx="30">
                  <c:v>0.85894633689186273</c:v>
                </c:pt>
                <c:pt idx="31">
                  <c:v>0.86338429637579828</c:v>
                </c:pt>
                <c:pt idx="32">
                  <c:v>0.96457766829075708</c:v>
                </c:pt>
                <c:pt idx="33">
                  <c:v>0.8844442429962216</c:v>
                </c:pt>
                <c:pt idx="34">
                  <c:v>0.93722919299244778</c:v>
                </c:pt>
                <c:pt idx="35">
                  <c:v>0.95923710562955045</c:v>
                </c:pt>
                <c:pt idx="36">
                  <c:v>0.90913638957213883</c:v>
                </c:pt>
                <c:pt idx="37">
                  <c:v>0.9430180597191451</c:v>
                </c:pt>
                <c:pt idx="38">
                  <c:v>0.95297751384219198</c:v>
                </c:pt>
                <c:pt idx="39">
                  <c:v>0.96273097953454101</c:v>
                </c:pt>
                <c:pt idx="40">
                  <c:v>0.98039481147186402</c:v>
                </c:pt>
                <c:pt idx="41">
                  <c:v>0.97795097380893437</c:v>
                </c:pt>
                <c:pt idx="42" formatCode="0.0%">
                  <c:v>0.97100326942166748</c:v>
                </c:pt>
                <c:pt idx="43" formatCode="0.0%">
                  <c:v>0.99356056517611091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A1B-4559-8F56-08DDB2840371}"/>
            </c:ext>
          </c:extLst>
        </c:ser>
        <c:ser>
          <c:idx val="1"/>
          <c:order val="1"/>
          <c:tx>
            <c:strRef>
              <c:f>'[Traffic_report_agosto 23.xlsm]nuevo RPK (2)'!$B$13</c:f>
              <c:strCache>
                <c:ptCount val="1"/>
                <c:pt idx="0">
                  <c:v>África</c:v>
                </c:pt>
              </c:strCache>
            </c:strRef>
          </c:tx>
          <c:spPr>
            <a:ln w="28575" cap="rnd">
              <a:solidFill>
                <a:schemeClr val="bg1">
                  <a:lumMod val="65000"/>
                </a:schemeClr>
              </a:solidFill>
              <a:round/>
            </a:ln>
            <a:effectLst/>
          </c:spPr>
          <c:marker>
            <c:symbol val="none"/>
          </c:marker>
          <c:dLbls>
            <c:dLbl>
              <c:idx val="43"/>
              <c:layout>
                <c:manualLayout>
                  <c:x val="7.4766355140188012E-3"/>
                  <c:y val="4.0518638573744294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A1B-4559-8F56-08DDB284037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bg1">
                        <a:lumMod val="6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'[Traffic_report_agosto 23.xlsm]nuevo RPK (2)'!$C$10:$AT$11</c:f>
              <c:multiLvlStrCache>
                <c:ptCount val="44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ago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'[Traffic_report_agosto 23.xlsm]nuevo RPK (2)'!$C$13:$AT$13</c:f>
              <c:numCache>
                <c:formatCode>0%</c:formatCode>
                <c:ptCount val="44"/>
                <c:pt idx="0">
                  <c:v>1.0586580993546579</c:v>
                </c:pt>
                <c:pt idx="1">
                  <c:v>1.0359754805446808</c:v>
                </c:pt>
                <c:pt idx="2">
                  <c:v>0.63043469274650377</c:v>
                </c:pt>
                <c:pt idx="3">
                  <c:v>6.4703019689637445E-2</c:v>
                </c:pt>
                <c:pt idx="4">
                  <c:v>6.5364396683626508E-2</c:v>
                </c:pt>
                <c:pt idx="5">
                  <c:v>8.0527086033432366E-2</c:v>
                </c:pt>
                <c:pt idx="6">
                  <c:v>0.11666554761431952</c:v>
                </c:pt>
                <c:pt idx="7">
                  <c:v>0.16329595657551488</c:v>
                </c:pt>
                <c:pt idx="8">
                  <c:v>0.2014614506066717</c:v>
                </c:pt>
                <c:pt idx="9">
                  <c:v>0.2680146361328164</c:v>
                </c:pt>
                <c:pt idx="10">
                  <c:v>0.28083075344582548</c:v>
                </c:pt>
                <c:pt idx="11">
                  <c:v>0.35257171203184123</c:v>
                </c:pt>
                <c:pt idx="12">
                  <c:v>0.3492966198761947</c:v>
                </c:pt>
                <c:pt idx="13">
                  <c:v>0.29484674319255544</c:v>
                </c:pt>
                <c:pt idx="14">
                  <c:v>0.30131150722963079</c:v>
                </c:pt>
                <c:pt idx="15">
                  <c:v>0.31547073447338381</c:v>
                </c:pt>
                <c:pt idx="16">
                  <c:v>0.35092876749424035</c:v>
                </c:pt>
                <c:pt idx="17">
                  <c:v>0.40391056129481684</c:v>
                </c:pt>
                <c:pt idx="18">
                  <c:v>0.43230705988121709</c:v>
                </c:pt>
                <c:pt idx="19">
                  <c:v>0.45940335969261997</c:v>
                </c:pt>
                <c:pt idx="20">
                  <c:v>0.46960058610021166</c:v>
                </c:pt>
                <c:pt idx="21">
                  <c:v>0.53445330607086061</c:v>
                </c:pt>
                <c:pt idx="22">
                  <c:v>0.56828418422196203</c:v>
                </c:pt>
                <c:pt idx="23">
                  <c:v>0.56976431750245726</c:v>
                </c:pt>
                <c:pt idx="24">
                  <c:v>0.56905012389556786</c:v>
                </c:pt>
                <c:pt idx="25">
                  <c:v>0.63659703972615667</c:v>
                </c:pt>
                <c:pt idx="26">
                  <c:v>0.67929999495296278</c:v>
                </c:pt>
                <c:pt idx="27">
                  <c:v>0.72602582946937699</c:v>
                </c:pt>
                <c:pt idx="28">
                  <c:v>0.80399067349319231</c:v>
                </c:pt>
                <c:pt idx="29">
                  <c:v>0.75333513942439378</c:v>
                </c:pt>
                <c:pt idx="30">
                  <c:v>0.79969457920728426</c:v>
                </c:pt>
                <c:pt idx="31">
                  <c:v>0.76987689052079755</c:v>
                </c:pt>
                <c:pt idx="32">
                  <c:v>0.88646159612295716</c:v>
                </c:pt>
                <c:pt idx="33">
                  <c:v>0.77874673813875905</c:v>
                </c:pt>
                <c:pt idx="34">
                  <c:v>0.79533323147724022</c:v>
                </c:pt>
                <c:pt idx="35">
                  <c:v>0.87885198379290441</c:v>
                </c:pt>
                <c:pt idx="36">
                  <c:v>0.91304003213965357</c:v>
                </c:pt>
                <c:pt idx="37">
                  <c:v>0.93035506830908421</c:v>
                </c:pt>
                <c:pt idx="38">
                  <c:v>0.94490589134309255</c:v>
                </c:pt>
                <c:pt idx="39">
                  <c:v>0.913884601783305</c:v>
                </c:pt>
                <c:pt idx="40">
                  <c:v>0.97627349350477099</c:v>
                </c:pt>
                <c:pt idx="41">
                  <c:v>0.93577290625397813</c:v>
                </c:pt>
                <c:pt idx="42" formatCode="0.0%">
                  <c:v>0.921739209403028</c:v>
                </c:pt>
                <c:pt idx="43" formatCode="0.0%">
                  <c:v>0.8993826545696455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A1B-4559-8F56-08DDB2840371}"/>
            </c:ext>
          </c:extLst>
        </c:ser>
        <c:ser>
          <c:idx val="2"/>
          <c:order val="2"/>
          <c:tx>
            <c:strRef>
              <c:f>'[Traffic_report_agosto 23.xlsm]nuevo RPK (2)'!$B$14</c:f>
              <c:strCache>
                <c:ptCount val="1"/>
                <c:pt idx="0">
                  <c:v>Europa</c:v>
                </c:pt>
              </c:strCache>
            </c:strRef>
          </c:tx>
          <c:spPr>
            <a:ln w="28575" cap="rnd">
              <a:solidFill>
                <a:srgbClr val="002060"/>
              </a:solidFill>
              <a:round/>
            </a:ln>
            <a:effectLst/>
          </c:spPr>
          <c:marker>
            <c:symbol val="none"/>
          </c:marker>
          <c:dLbls>
            <c:dLbl>
              <c:idx val="43"/>
              <c:layout>
                <c:manualLayout>
                  <c:x val="7.4766355140188012E-3"/>
                  <c:y val="4.0518638573743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A1B-4559-8F56-08DDB284037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00206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'[Traffic_report_agosto 23.xlsm]nuevo RPK (2)'!$C$10:$AT$11</c:f>
              <c:multiLvlStrCache>
                <c:ptCount val="44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ago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'[Traffic_report_agosto 23.xlsm]nuevo RPK (2)'!$C$14:$AT$14</c:f>
              <c:numCache>
                <c:formatCode>0%</c:formatCode>
                <c:ptCount val="44"/>
                <c:pt idx="0">
                  <c:v>1.0378547839201906</c:v>
                </c:pt>
                <c:pt idx="1">
                  <c:v>1.0039901725442657</c:v>
                </c:pt>
                <c:pt idx="2">
                  <c:v>0.53504235625082874</c:v>
                </c:pt>
                <c:pt idx="3">
                  <c:v>4.7915182291560596E-2</c:v>
                </c:pt>
                <c:pt idx="4">
                  <c:v>6.0601108047396074E-2</c:v>
                </c:pt>
                <c:pt idx="5">
                  <c:v>8.2505360276390813E-2</c:v>
                </c:pt>
                <c:pt idx="6">
                  <c:v>0.16903457243924838</c:v>
                </c:pt>
                <c:pt idx="7">
                  <c:v>0.22513903893664572</c:v>
                </c:pt>
                <c:pt idx="8">
                  <c:v>0.21276368313489974</c:v>
                </c:pt>
                <c:pt idx="9">
                  <c:v>0.20194448565000403</c:v>
                </c:pt>
                <c:pt idx="10">
                  <c:v>0.17144615246365663</c:v>
                </c:pt>
                <c:pt idx="11">
                  <c:v>0.21644919970159782</c:v>
                </c:pt>
                <c:pt idx="12">
                  <c:v>0.21824933685795117</c:v>
                </c:pt>
                <c:pt idx="13">
                  <c:v>0.16993317873658798</c:v>
                </c:pt>
                <c:pt idx="14">
                  <c:v>0.17646119423627146</c:v>
                </c:pt>
                <c:pt idx="15">
                  <c:v>0.17131324788986546</c:v>
                </c:pt>
                <c:pt idx="16">
                  <c:v>0.20241175269351053</c:v>
                </c:pt>
                <c:pt idx="17">
                  <c:v>0.28312294159352913</c:v>
                </c:pt>
                <c:pt idx="18">
                  <c:v>0.3969500542915651</c:v>
                </c:pt>
                <c:pt idx="19">
                  <c:v>0.45350792196481771</c:v>
                </c:pt>
                <c:pt idx="20">
                  <c:v>0.46432663221700582</c:v>
                </c:pt>
                <c:pt idx="21">
                  <c:v>0.50394478256706932</c:v>
                </c:pt>
                <c:pt idx="22">
                  <c:v>0.5509040275199858</c:v>
                </c:pt>
                <c:pt idx="23">
                  <c:v>0.56499809931125788</c:v>
                </c:pt>
                <c:pt idx="24">
                  <c:v>0.53111856190609996</c:v>
                </c:pt>
                <c:pt idx="25">
                  <c:v>0.55701455093899621</c:v>
                </c:pt>
                <c:pt idx="26">
                  <c:v>0.59503077119823589</c:v>
                </c:pt>
                <c:pt idx="27">
                  <c:v>0.65703760322183247</c:v>
                </c:pt>
                <c:pt idx="28">
                  <c:v>0.7097780483349303</c:v>
                </c:pt>
                <c:pt idx="29">
                  <c:v>0.68783741355923633</c:v>
                </c:pt>
                <c:pt idx="30">
                  <c:v>0.72293350307064508</c:v>
                </c:pt>
                <c:pt idx="31">
                  <c:v>0.71850071505979074</c:v>
                </c:pt>
                <c:pt idx="32">
                  <c:v>0.81774358942742087</c:v>
                </c:pt>
                <c:pt idx="33">
                  <c:v>0.74085695977796007</c:v>
                </c:pt>
                <c:pt idx="34">
                  <c:v>0.76766331032087121</c:v>
                </c:pt>
                <c:pt idx="35">
                  <c:v>0.80817965425768157</c:v>
                </c:pt>
                <c:pt idx="36">
                  <c:v>0.81132157214977407</c:v>
                </c:pt>
                <c:pt idx="37">
                  <c:v>0.83018002959597337</c:v>
                </c:pt>
                <c:pt idx="38">
                  <c:v>0.85036934083797333</c:v>
                </c:pt>
                <c:pt idx="39">
                  <c:v>0.84103663716131827</c:v>
                </c:pt>
                <c:pt idx="40">
                  <c:v>0.89084915732618764</c:v>
                </c:pt>
                <c:pt idx="41">
                  <c:v>0.87784511800960008</c:v>
                </c:pt>
                <c:pt idx="42" formatCode="0.0%">
                  <c:v>0.90247242552693585</c:v>
                </c:pt>
                <c:pt idx="43" formatCode="0.0%">
                  <c:v>0.89677261466218472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FA1B-4559-8F56-08DDB2840371}"/>
            </c:ext>
          </c:extLst>
        </c:ser>
        <c:ser>
          <c:idx val="3"/>
          <c:order val="3"/>
          <c:tx>
            <c:strRef>
              <c:f>'[Traffic_report_agosto 23.xlsm]nuevo RPK (2)'!$B$15</c:f>
              <c:strCache>
                <c:ptCount val="1"/>
                <c:pt idx="0">
                  <c:v>Medio Oriente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dLbl>
              <c:idx val="43"/>
              <c:layout>
                <c:manualLayout>
                  <c:x val="8.9719626168223206E-3"/>
                  <c:y val="-6.482982171799027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A1B-4559-8F56-08DDB284037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'[Traffic_report_agosto 23.xlsm]nuevo RPK (2)'!$C$10:$AT$11</c:f>
              <c:multiLvlStrCache>
                <c:ptCount val="44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ago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'[Traffic_report_agosto 23.xlsm]nuevo RPK (2)'!$C$15:$AT$15</c:f>
              <c:numCache>
                <c:formatCode>0%</c:formatCode>
                <c:ptCount val="44"/>
                <c:pt idx="0">
                  <c:v>1.0772327342926857</c:v>
                </c:pt>
                <c:pt idx="1">
                  <c:v>1.0410576475061124</c:v>
                </c:pt>
                <c:pt idx="2">
                  <c:v>0.54791077690383061</c:v>
                </c:pt>
                <c:pt idx="3">
                  <c:v>4.9975974641421575E-2</c:v>
                </c:pt>
                <c:pt idx="4">
                  <c:v>4.6626280625017356E-2</c:v>
                </c:pt>
                <c:pt idx="5">
                  <c:v>0.10720821700749542</c:v>
                </c:pt>
                <c:pt idx="6">
                  <c:v>0.124422421817242</c:v>
                </c:pt>
                <c:pt idx="7">
                  <c:v>0.13823363748280387</c:v>
                </c:pt>
                <c:pt idx="8">
                  <c:v>0.15876651938299052</c:v>
                </c:pt>
                <c:pt idx="9">
                  <c:v>0.17034944480752193</c:v>
                </c:pt>
                <c:pt idx="10">
                  <c:v>0.17718989878968502</c:v>
                </c:pt>
                <c:pt idx="11">
                  <c:v>0.21196727682745523</c:v>
                </c:pt>
                <c:pt idx="12">
                  <c:v>0.21972801401661107</c:v>
                </c:pt>
                <c:pt idx="13">
                  <c:v>0.20785568607634072</c:v>
                </c:pt>
                <c:pt idx="14">
                  <c:v>0.22532200331134292</c:v>
                </c:pt>
                <c:pt idx="15">
                  <c:v>0.22471537651534304</c:v>
                </c:pt>
                <c:pt idx="16">
                  <c:v>0.24474532320410208</c:v>
                </c:pt>
                <c:pt idx="17">
                  <c:v>0.26482314202833751</c:v>
                </c:pt>
                <c:pt idx="18">
                  <c:v>0.3055981698346984</c:v>
                </c:pt>
                <c:pt idx="19">
                  <c:v>0.34498869162709517</c:v>
                </c:pt>
                <c:pt idx="20">
                  <c:v>0.38200343586466046</c:v>
                </c:pt>
                <c:pt idx="21">
                  <c:v>0.44065530966157518</c:v>
                </c:pt>
                <c:pt idx="22">
                  <c:v>0.50707925000468146</c:v>
                </c:pt>
                <c:pt idx="23">
                  <c:v>0.54587129520291289</c:v>
                </c:pt>
                <c:pt idx="24">
                  <c:v>0.52089172451896038</c:v>
                </c:pt>
                <c:pt idx="25">
                  <c:v>0.58752308011195986</c:v>
                </c:pt>
                <c:pt idx="26">
                  <c:v>0.66039808729300664</c:v>
                </c:pt>
                <c:pt idx="27">
                  <c:v>0.65961213418823172</c:v>
                </c:pt>
                <c:pt idx="28">
                  <c:v>0.80111161266914188</c:v>
                </c:pt>
                <c:pt idx="29">
                  <c:v>0.69044273960248925</c:v>
                </c:pt>
                <c:pt idx="30">
                  <c:v>0.72540273249772258</c:v>
                </c:pt>
                <c:pt idx="31">
                  <c:v>0.71789458757925195</c:v>
                </c:pt>
                <c:pt idx="32">
                  <c:v>0.92311933723586059</c:v>
                </c:pt>
                <c:pt idx="33">
                  <c:v>0.8105068085212509</c:v>
                </c:pt>
                <c:pt idx="34">
                  <c:v>0.85643056177522492</c:v>
                </c:pt>
                <c:pt idx="35">
                  <c:v>0.90251804792357637</c:v>
                </c:pt>
                <c:pt idx="36">
                  <c:v>0.95037898844667634</c:v>
                </c:pt>
                <c:pt idx="37">
                  <c:v>1.0094745907769438</c:v>
                </c:pt>
                <c:pt idx="38">
                  <c:v>1.0164299958398844</c:v>
                </c:pt>
                <c:pt idx="39">
                  <c:v>0.95378064580802069</c:v>
                </c:pt>
                <c:pt idx="40">
                  <c:v>1.0787095755422795</c:v>
                </c:pt>
                <c:pt idx="41">
                  <c:v>1.0023979130363256</c:v>
                </c:pt>
                <c:pt idx="42" formatCode="0.0%">
                  <c:v>0.99031085043148559</c:v>
                </c:pt>
                <c:pt idx="43" formatCode="0.0%">
                  <c:v>0.99586281324008308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FA1B-4559-8F56-08DDB2840371}"/>
            </c:ext>
          </c:extLst>
        </c:ser>
        <c:ser>
          <c:idx val="4"/>
          <c:order val="4"/>
          <c:tx>
            <c:strRef>
              <c:f>'[Traffic_report_agosto 23.xlsm]nuevo RPK (2)'!$B$16</c:f>
              <c:strCache>
                <c:ptCount val="1"/>
                <c:pt idx="0">
                  <c:v>Norteamérica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dLbls>
            <c:dLbl>
              <c:idx val="43"/>
              <c:layout>
                <c:manualLayout>
                  <c:x val="8.9719626168223206E-3"/>
                  <c:y val="-1.62074554294975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A1B-4559-8F56-08DDB284037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accent5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'[Traffic_report_agosto 23.xlsm]nuevo RPK (2)'!$C$10:$AT$11</c:f>
              <c:multiLvlStrCache>
                <c:ptCount val="44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ago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'[Traffic_report_agosto 23.xlsm]nuevo RPK (2)'!$C$16:$AT$16</c:f>
              <c:numCache>
                <c:formatCode>0%</c:formatCode>
                <c:ptCount val="44"/>
                <c:pt idx="0">
                  <c:v>1.0288109005030972</c:v>
                </c:pt>
                <c:pt idx="1">
                  <c:v>0.98873859571520828</c:v>
                </c:pt>
                <c:pt idx="2">
                  <c:v>0.48149836117494232</c:v>
                </c:pt>
                <c:pt idx="3">
                  <c:v>4.9326111315847652E-2</c:v>
                </c:pt>
                <c:pt idx="4">
                  <c:v>5.8623871364691535E-2</c:v>
                </c:pt>
                <c:pt idx="5">
                  <c:v>0.11196927966866242</c:v>
                </c:pt>
                <c:pt idx="6">
                  <c:v>0.16019412193008606</c:v>
                </c:pt>
                <c:pt idx="7">
                  <c:v>0.17939272755707653</c:v>
                </c:pt>
                <c:pt idx="8">
                  <c:v>0.20405975935554502</c:v>
                </c:pt>
                <c:pt idx="9">
                  <c:v>0.23554626058966008</c:v>
                </c:pt>
                <c:pt idx="10">
                  <c:v>0.26650642268449076</c:v>
                </c:pt>
                <c:pt idx="11">
                  <c:v>0.26842984339956777</c:v>
                </c:pt>
                <c:pt idx="12">
                  <c:v>0.27271887083496643</c:v>
                </c:pt>
                <c:pt idx="13">
                  <c:v>0.27182670178170187</c:v>
                </c:pt>
                <c:pt idx="14">
                  <c:v>0.34202224801062547</c:v>
                </c:pt>
                <c:pt idx="15">
                  <c:v>0.38363744127493471</c:v>
                </c:pt>
                <c:pt idx="16">
                  <c:v>0.43283386311856581</c:v>
                </c:pt>
                <c:pt idx="17">
                  <c:v>0.49795844876328005</c:v>
                </c:pt>
                <c:pt idx="18">
                  <c:v>0.55812632933874928</c:v>
                </c:pt>
                <c:pt idx="19">
                  <c:v>0.55595089287486521</c:v>
                </c:pt>
                <c:pt idx="20">
                  <c:v>0.5525949818277599</c:v>
                </c:pt>
                <c:pt idx="21">
                  <c:v>0.58930090603880314</c:v>
                </c:pt>
                <c:pt idx="22">
                  <c:v>0.682897177653221</c:v>
                </c:pt>
                <c:pt idx="23">
                  <c:v>0.67323470741767122</c:v>
                </c:pt>
                <c:pt idx="24">
                  <c:v>0.60231532462509474</c:v>
                </c:pt>
                <c:pt idx="25">
                  <c:v>0.6536504615979295</c:v>
                </c:pt>
                <c:pt idx="26">
                  <c:v>0.70771879055311782</c:v>
                </c:pt>
                <c:pt idx="27">
                  <c:v>0.75761962194565136</c:v>
                </c:pt>
                <c:pt idx="28">
                  <c:v>0.75075886856732132</c:v>
                </c:pt>
                <c:pt idx="29">
                  <c:v>0.73561877747409521</c:v>
                </c:pt>
                <c:pt idx="30">
                  <c:v>0.75478649445664647</c:v>
                </c:pt>
                <c:pt idx="31">
                  <c:v>0.74810225188544277</c:v>
                </c:pt>
                <c:pt idx="32">
                  <c:v>0.8898582900467914</c:v>
                </c:pt>
                <c:pt idx="33">
                  <c:v>0.80731317073516329</c:v>
                </c:pt>
                <c:pt idx="34">
                  <c:v>0.85749201120264684</c:v>
                </c:pt>
                <c:pt idx="35">
                  <c:v>0.87161650104242483</c:v>
                </c:pt>
                <c:pt idx="36">
                  <c:v>0.87062155129380159</c:v>
                </c:pt>
                <c:pt idx="37">
                  <c:v>0.90990672668056072</c:v>
                </c:pt>
                <c:pt idx="38">
                  <c:v>0.90456699182345246</c:v>
                </c:pt>
                <c:pt idx="39">
                  <c:v>0.88398569417334738</c:v>
                </c:pt>
                <c:pt idx="40">
                  <c:v>0.90798752152939166</c:v>
                </c:pt>
                <c:pt idx="41">
                  <c:v>0.91183990618767252</c:v>
                </c:pt>
                <c:pt idx="42" formatCode="0.0%">
                  <c:v>0.92187717434893679</c:v>
                </c:pt>
                <c:pt idx="43" formatCode="0.0%">
                  <c:v>0.92947994252116828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FA1B-4559-8F56-08DDB2840371}"/>
            </c:ext>
          </c:extLst>
        </c:ser>
        <c:ser>
          <c:idx val="5"/>
          <c:order val="5"/>
          <c:tx>
            <c:strRef>
              <c:f>'[Traffic_report_agosto 23.xlsm]nuevo RPK (2)'!$B$17</c:f>
              <c:strCache>
                <c:ptCount val="1"/>
                <c:pt idx="0">
                  <c:v>Asia-Pacifico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dLbls>
            <c:dLbl>
              <c:idx val="43"/>
              <c:layout>
                <c:manualLayout>
                  <c:x val="7.4766355140188012E-3"/>
                  <c:y val="6.4829821717990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FA1B-4559-8F56-08DDB284037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accent6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'[Traffic_report_agosto 23.xlsm]nuevo RPK (2)'!$C$10:$AT$11</c:f>
              <c:multiLvlStrCache>
                <c:ptCount val="44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  <c:pt idx="12">
                    <c:v>ene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abr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ago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dic</c:v>
                  </c:pt>
                  <c:pt idx="24">
                    <c:v>ene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abr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ago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 nov </c:v>
                  </c:pt>
                  <c:pt idx="35">
                    <c:v>dic</c:v>
                  </c:pt>
                  <c:pt idx="36">
                    <c:v>ene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 apr 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ago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'[Traffic_report_agosto 23.xlsm]nuevo RPK (2)'!$C$17:$AT$17</c:f>
              <c:numCache>
                <c:formatCode>0%</c:formatCode>
                <c:ptCount val="44"/>
                <c:pt idx="0">
                  <c:v>1.0072808957113168</c:v>
                </c:pt>
                <c:pt idx="1">
                  <c:v>0.87716811449734688</c:v>
                </c:pt>
                <c:pt idx="2">
                  <c:v>0.57978673532138592</c:v>
                </c:pt>
                <c:pt idx="3">
                  <c:v>4.5296167350139124E-2</c:v>
                </c:pt>
                <c:pt idx="4">
                  <c:v>3.7142134024296947E-2</c:v>
                </c:pt>
                <c:pt idx="5">
                  <c:v>5.2164540379829635E-2</c:v>
                </c:pt>
                <c:pt idx="6">
                  <c:v>7.0644182522517016E-2</c:v>
                </c:pt>
                <c:pt idx="7">
                  <c:v>6.860697208253623E-2</c:v>
                </c:pt>
                <c:pt idx="8">
                  <c:v>7.1133192514068883E-2</c:v>
                </c:pt>
                <c:pt idx="9">
                  <c:v>7.892052443974773E-2</c:v>
                </c:pt>
                <c:pt idx="10">
                  <c:v>8.4387655745035331E-2</c:v>
                </c:pt>
                <c:pt idx="11">
                  <c:v>0.1087529092936467</c:v>
                </c:pt>
                <c:pt idx="12">
                  <c:v>8.839371091889893E-2</c:v>
                </c:pt>
                <c:pt idx="13">
                  <c:v>9.4519535805649271E-2</c:v>
                </c:pt>
                <c:pt idx="14">
                  <c:v>0.13809385323762605</c:v>
                </c:pt>
                <c:pt idx="15">
                  <c:v>0.1622517158185105</c:v>
                </c:pt>
                <c:pt idx="16">
                  <c:v>0.1779336996721437</c:v>
                </c:pt>
                <c:pt idx="17">
                  <c:v>0.15720898433805855</c:v>
                </c:pt>
                <c:pt idx="18">
                  <c:v>0.11502079380165653</c:v>
                </c:pt>
                <c:pt idx="19">
                  <c:v>7.9595810482714122E-2</c:v>
                </c:pt>
                <c:pt idx="20">
                  <c:v>7.3015508591373124E-2</c:v>
                </c:pt>
                <c:pt idx="21">
                  <c:v>7.4990319930994948E-2</c:v>
                </c:pt>
                <c:pt idx="22">
                  <c:v>0.11859878564674683</c:v>
                </c:pt>
                <c:pt idx="23">
                  <c:v>0.18824160714321425</c:v>
                </c:pt>
                <c:pt idx="24">
                  <c:v>0.20287728475441191</c:v>
                </c:pt>
                <c:pt idx="25">
                  <c:v>0.22584678305302341</c:v>
                </c:pt>
                <c:pt idx="26">
                  <c:v>0.32984072476845866</c:v>
                </c:pt>
                <c:pt idx="27">
                  <c:v>0.45057541367974469</c:v>
                </c:pt>
                <c:pt idx="28">
                  <c:v>0.47188089330857796</c:v>
                </c:pt>
                <c:pt idx="29">
                  <c:v>0.47155773344415064</c:v>
                </c:pt>
                <c:pt idx="30">
                  <c:v>0.47927026391106481</c:v>
                </c:pt>
                <c:pt idx="31">
                  <c:v>0.48804964507168119</c:v>
                </c:pt>
                <c:pt idx="32">
                  <c:v>0.62387547545678312</c:v>
                </c:pt>
                <c:pt idx="33">
                  <c:v>0.55317990161669062</c:v>
                </c:pt>
                <c:pt idx="34">
                  <c:v>0.63440121640034641</c:v>
                </c:pt>
                <c:pt idx="35">
                  <c:v>0.68613893367236733</c:v>
                </c:pt>
                <c:pt idx="36">
                  <c:v>0.65044854829376453</c:v>
                </c:pt>
                <c:pt idx="37">
                  <c:v>0.70867972146636582</c:v>
                </c:pt>
                <c:pt idx="38">
                  <c:v>0.77152067930817736</c:v>
                </c:pt>
                <c:pt idx="39">
                  <c:v>0.75011526448256804</c:v>
                </c:pt>
                <c:pt idx="40">
                  <c:v>0.81496103886932036</c:v>
                </c:pt>
                <c:pt idx="41">
                  <c:v>0.83539688045845573</c:v>
                </c:pt>
                <c:pt idx="42" formatCode="0.0%">
                  <c:v>0.8240110440549957</c:v>
                </c:pt>
                <c:pt idx="43" formatCode="0.0%">
                  <c:v>0.84247310909270634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FA1B-4559-8F56-08DDB28403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722396128"/>
        <c:axId val="1218478464"/>
      </c:lineChart>
      <c:catAx>
        <c:axId val="1722396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18478464"/>
        <c:crosses val="autoZero"/>
        <c:auto val="1"/>
        <c:lblAlgn val="ctr"/>
        <c:lblOffset val="100"/>
        <c:noMultiLvlLbl val="0"/>
      </c:catAx>
      <c:valAx>
        <c:axId val="1218478464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22396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7.639517345399699E-2"/>
          <c:y val="0.15694054827913095"/>
          <c:w val="0.9"/>
          <c:h val="6.910367776509508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dk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CO"/>
              <a:t>Pax domésticos (en relación al mismo mes de 2019)</a:t>
            </a:r>
          </a:p>
        </c:rich>
      </c:tx>
      <c:layout>
        <c:manualLayout>
          <c:xMode val="edge"/>
          <c:yMode val="edge"/>
          <c:x val="0.28884548491103468"/>
          <c:y val="2.211888647874200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cap="none" spc="20" baseline="0">
              <a:solidFill>
                <a:schemeClr val="dk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7.2230165994122963E-2"/>
          <c:y val="0.10330260032471968"/>
          <c:w val="0.88240175465714121"/>
          <c:h val="0.74305816240920453"/>
        </c:manualLayout>
      </c:layout>
      <c:lineChart>
        <c:grouping val="standard"/>
        <c:varyColors val="0"/>
        <c:ser>
          <c:idx val="0"/>
          <c:order val="0"/>
          <c:tx>
            <c:strRef>
              <c:f>'[2022-Base de datos autoridades por pais_julio.xlsx]Graficos'!$B$57</c:f>
              <c:strCache>
                <c:ptCount val="1"/>
                <c:pt idx="0">
                  <c:v>Argentina</c:v>
                </c:pt>
              </c:strCache>
            </c:strRef>
          </c:tx>
          <c:spPr>
            <a:ln w="22225" cap="rnd" cmpd="sng" algn="ctr">
              <a:solidFill>
                <a:srgbClr val="7030A0"/>
              </a:solidFill>
              <a:round/>
            </a:ln>
            <a:effectLst/>
          </c:spPr>
          <c:marker>
            <c:symbol val="none"/>
          </c:marker>
          <c:dLbls>
            <c:dLbl>
              <c:idx val="43"/>
              <c:layout>
                <c:manualLayout>
                  <c:x val="0"/>
                  <c:y val="1.3008076786574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BA6-4A5B-B022-BA8860F8603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7030A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7030A0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pais_julio.xlsx]Graficos'!$C$18:$AT$19</c:f>
              <c:multiLvlStrCache>
                <c:ptCount val="44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Aug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pais_julio.xlsx]Graficos'!$C$57:$AT$57</c:f>
              <c:numCache>
                <c:formatCode>0%</c:formatCode>
                <c:ptCount val="44"/>
                <c:pt idx="0">
                  <c:v>1.0087528100017158</c:v>
                </c:pt>
                <c:pt idx="1">
                  <c:v>1.013485490395948</c:v>
                </c:pt>
                <c:pt idx="2">
                  <c:v>0.5057477823312756</c:v>
                </c:pt>
                <c:pt idx="3">
                  <c:v>3.0523666763658786E-3</c:v>
                </c:pt>
                <c:pt idx="4">
                  <c:v>5.6593218633665355E-3</c:v>
                </c:pt>
                <c:pt idx="5">
                  <c:v>4.6250918892428326E-3</c:v>
                </c:pt>
                <c:pt idx="6">
                  <c:v>2.6570157167574221E-3</c:v>
                </c:pt>
                <c:pt idx="7">
                  <c:v>2.9662235875836541E-3</c:v>
                </c:pt>
                <c:pt idx="8">
                  <c:v>3.5868186079801721E-3</c:v>
                </c:pt>
                <c:pt idx="9">
                  <c:v>9.431137184441149E-3</c:v>
                </c:pt>
                <c:pt idx="10">
                  <c:v>5.910286552294048E-2</c:v>
                </c:pt>
                <c:pt idx="11">
                  <c:v>0.15300598108918159</c:v>
                </c:pt>
                <c:pt idx="12">
                  <c:v>0.29946402761580987</c:v>
                </c:pt>
                <c:pt idx="13">
                  <c:v>0.31781049915586279</c:v>
                </c:pt>
                <c:pt idx="14">
                  <c:v>0.3362178465825299</c:v>
                </c:pt>
                <c:pt idx="15">
                  <c:v>0.29191522614138155</c:v>
                </c:pt>
                <c:pt idx="16">
                  <c:v>0.15866545930174061</c:v>
                </c:pt>
                <c:pt idx="17">
                  <c:v>0.15782101631158235</c:v>
                </c:pt>
                <c:pt idx="18">
                  <c:v>0.27902583928190033</c:v>
                </c:pt>
                <c:pt idx="19">
                  <c:v>0.37833666230643559</c:v>
                </c:pt>
                <c:pt idx="20">
                  <c:v>0.47819294141307789</c:v>
                </c:pt>
                <c:pt idx="21">
                  <c:v>0.54395581003510518</c:v>
                </c:pt>
                <c:pt idx="22">
                  <c:v>0.65457987323246691</c:v>
                </c:pt>
                <c:pt idx="23">
                  <c:v>0.67876203714508976</c:v>
                </c:pt>
                <c:pt idx="24">
                  <c:v>0.68546665658507366</c:v>
                </c:pt>
                <c:pt idx="25">
                  <c:v>0.77406507820214698</c:v>
                </c:pt>
                <c:pt idx="26">
                  <c:v>0.76973669584034266</c:v>
                </c:pt>
                <c:pt idx="27">
                  <c:v>0.85115529152450997</c:v>
                </c:pt>
                <c:pt idx="28">
                  <c:v>0.80926048898279501</c:v>
                </c:pt>
                <c:pt idx="29">
                  <c:v>0.82391537580216823</c:v>
                </c:pt>
                <c:pt idx="30">
                  <c:v>0.77858528935541238</c:v>
                </c:pt>
                <c:pt idx="31">
                  <c:v>0.85616597282906626</c:v>
                </c:pt>
                <c:pt idx="32">
                  <c:v>0.87936429536870808</c:v>
                </c:pt>
                <c:pt idx="33">
                  <c:v>0.96014749230608265</c:v>
                </c:pt>
                <c:pt idx="34">
                  <c:v>0.96693997051952763</c:v>
                </c:pt>
                <c:pt idx="35">
                  <c:v>0.95998475553461249</c:v>
                </c:pt>
                <c:pt idx="36">
                  <c:v>1.0114232204291851</c:v>
                </c:pt>
                <c:pt idx="37">
                  <c:v>0.99725257222947794</c:v>
                </c:pt>
                <c:pt idx="38">
                  <c:v>1.0124604450900037</c:v>
                </c:pt>
                <c:pt idx="39">
                  <c:v>1.0818904725439493</c:v>
                </c:pt>
                <c:pt idx="40">
                  <c:v>1.0872498239259483</c:v>
                </c:pt>
                <c:pt idx="41">
                  <c:v>1.1573723319006337</c:v>
                </c:pt>
                <c:pt idx="42">
                  <c:v>1.0236610254068963</c:v>
                </c:pt>
                <c:pt idx="43">
                  <c:v>1.036729745279281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BA6-4A5B-B022-BA8860F86032}"/>
            </c:ext>
          </c:extLst>
        </c:ser>
        <c:ser>
          <c:idx val="1"/>
          <c:order val="1"/>
          <c:tx>
            <c:strRef>
              <c:f>'[2022-Base de datos autoridades por pais_julio.xlsx]Graficos'!$B$58</c:f>
              <c:strCache>
                <c:ptCount val="1"/>
                <c:pt idx="0">
                  <c:v>Brazil</c:v>
                </c:pt>
              </c:strCache>
            </c:strRef>
          </c:tx>
          <c:spPr>
            <a:ln w="22225" cap="rnd" cmpd="sng" algn="ctr">
              <a:solidFill>
                <a:srgbClr val="FF9933"/>
              </a:solidFill>
              <a:round/>
            </a:ln>
            <a:effectLst/>
          </c:spPr>
          <c:marker>
            <c:symbol val="star"/>
            <c:size val="5"/>
            <c:spPr>
              <a:noFill/>
              <a:ln w="9525" cap="flat" cmpd="sng" algn="ctr">
                <a:solidFill>
                  <a:srgbClr val="FF9933"/>
                </a:solidFill>
                <a:round/>
              </a:ln>
              <a:effectLst/>
            </c:spPr>
          </c:marker>
          <c:dLbls>
            <c:dLbl>
              <c:idx val="43"/>
              <c:layout>
                <c:manualLayout>
                  <c:x val="0"/>
                  <c:y val="-1.9512115179862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BA6-4A5B-B022-BA8860F8603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FF9933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FF9933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pais_julio.xlsx]Graficos'!$C$18:$AT$19</c:f>
              <c:multiLvlStrCache>
                <c:ptCount val="44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Aug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pais_julio.xlsx]Graficos'!$C$58:$AT$58</c:f>
              <c:numCache>
                <c:formatCode>0%</c:formatCode>
                <c:ptCount val="44"/>
                <c:pt idx="0">
                  <c:v>1.0418991066689658</c:v>
                </c:pt>
                <c:pt idx="1">
                  <c:v>1.0350477375939</c:v>
                </c:pt>
                <c:pt idx="2">
                  <c:v>0.6502975323513549</c:v>
                </c:pt>
                <c:pt idx="3">
                  <c:v>5.4469056310652082E-2</c:v>
                </c:pt>
                <c:pt idx="4">
                  <c:v>7.6094825269470687E-2</c:v>
                </c:pt>
                <c:pt idx="5">
                  <c:v>0.12781428460910402</c:v>
                </c:pt>
                <c:pt idx="6">
                  <c:v>0.1891917744608265</c:v>
                </c:pt>
                <c:pt idx="7">
                  <c:v>0.27873483094920648</c:v>
                </c:pt>
                <c:pt idx="8">
                  <c:v>0.39163335116362497</c:v>
                </c:pt>
                <c:pt idx="9">
                  <c:v>0.48947039050036706</c:v>
                </c:pt>
                <c:pt idx="10">
                  <c:v>0.59259921419445039</c:v>
                </c:pt>
                <c:pt idx="11">
                  <c:v>0.63580969396936349</c:v>
                </c:pt>
                <c:pt idx="12">
                  <c:v>0.68217615350334015</c:v>
                </c:pt>
                <c:pt idx="13">
                  <c:v>0.58366821147610382</c:v>
                </c:pt>
                <c:pt idx="14">
                  <c:v>0.41608864287398228</c:v>
                </c:pt>
                <c:pt idx="15">
                  <c:v>0.36017000100606833</c:v>
                </c:pt>
                <c:pt idx="16">
                  <c:v>0.51205876628954083</c:v>
                </c:pt>
                <c:pt idx="17">
                  <c:v>0.60732380496887228</c:v>
                </c:pt>
                <c:pt idx="18">
                  <c:v>0.6865599157861354</c:v>
                </c:pt>
                <c:pt idx="19">
                  <c:v>0.70429092117133829</c:v>
                </c:pt>
                <c:pt idx="20">
                  <c:v>0.76066443911783332</c:v>
                </c:pt>
                <c:pt idx="21">
                  <c:v>0.77224948947492533</c:v>
                </c:pt>
                <c:pt idx="22">
                  <c:v>0.84771635926086109</c:v>
                </c:pt>
                <c:pt idx="23">
                  <c:v>0.87354923940531648</c:v>
                </c:pt>
                <c:pt idx="24">
                  <c:v>0.83888778158739263</c:v>
                </c:pt>
                <c:pt idx="25">
                  <c:v>0.75188137439684488</c:v>
                </c:pt>
                <c:pt idx="26">
                  <c:v>0.83171391939854089</c:v>
                </c:pt>
                <c:pt idx="27">
                  <c:v>0.83764143234681387</c:v>
                </c:pt>
                <c:pt idx="28">
                  <c:v>0.90009851972388544</c:v>
                </c:pt>
                <c:pt idx="29">
                  <c:v>0.86806435312831542</c:v>
                </c:pt>
                <c:pt idx="30">
                  <c:v>0.89502454581099289</c:v>
                </c:pt>
                <c:pt idx="31">
                  <c:v>0.9236535436665152</c:v>
                </c:pt>
                <c:pt idx="32">
                  <c:v>0.89046699915167415</c:v>
                </c:pt>
                <c:pt idx="33">
                  <c:v>0.8586316925565014</c:v>
                </c:pt>
                <c:pt idx="34">
                  <c:v>0.91182635126630718</c:v>
                </c:pt>
                <c:pt idx="35">
                  <c:v>0.86614673906980721</c:v>
                </c:pt>
                <c:pt idx="36">
                  <c:v>0.93191200610931824</c:v>
                </c:pt>
                <c:pt idx="37">
                  <c:v>0.8888197368916444</c:v>
                </c:pt>
                <c:pt idx="38">
                  <c:v>0.9597105090635466</c:v>
                </c:pt>
                <c:pt idx="39">
                  <c:v>0.94969549393182673</c:v>
                </c:pt>
                <c:pt idx="40">
                  <c:v>1.0291834559580475</c:v>
                </c:pt>
                <c:pt idx="41">
                  <c:v>1.0383624181687927</c:v>
                </c:pt>
                <c:pt idx="42">
                  <c:v>0.98705324092291458</c:v>
                </c:pt>
                <c:pt idx="43">
                  <c:v>1.0433687291060016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BA6-4A5B-B022-BA8860F86032}"/>
            </c:ext>
          </c:extLst>
        </c:ser>
        <c:ser>
          <c:idx val="2"/>
          <c:order val="2"/>
          <c:tx>
            <c:strRef>
              <c:f>'[2022-Base de datos autoridades por pais_julio.xlsx]Graficos'!$B$59</c:f>
              <c:strCache>
                <c:ptCount val="1"/>
                <c:pt idx="0">
                  <c:v>Chile</c:v>
                </c:pt>
              </c:strCache>
            </c:strRef>
          </c:tx>
          <c:spPr>
            <a:ln w="22225" cap="rnd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accent2">
                  <a:lumMod val="75000"/>
                </a:schemeClr>
              </a:solidFill>
              <a:ln w="9525" cap="flat" cmpd="sng" algn="ctr">
                <a:solidFill>
                  <a:schemeClr val="accent2">
                    <a:lumMod val="75000"/>
                  </a:schemeClr>
                </a:solidFill>
                <a:round/>
              </a:ln>
              <a:effectLst/>
            </c:spPr>
          </c:marker>
          <c:dLbls>
            <c:dLbl>
              <c:idx val="43"/>
              <c:layout>
                <c:manualLayout>
                  <c:x val="2.8779701019696533E-3"/>
                  <c:y val="4.2276249556368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BA6-4A5B-B022-BA8860F8603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accent2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accent2">
                          <a:lumMod val="7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pais_julio.xlsx]Graficos'!$C$18:$AT$19</c:f>
              <c:multiLvlStrCache>
                <c:ptCount val="44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Aug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pais_julio.xlsx]Graficos'!$C$59:$AT$59</c:f>
              <c:numCache>
                <c:formatCode>0%</c:formatCode>
                <c:ptCount val="44"/>
                <c:pt idx="0">
                  <c:v>1.0408286543152558</c:v>
                </c:pt>
                <c:pt idx="1">
                  <c:v>1.1088301774417804</c:v>
                </c:pt>
                <c:pt idx="2">
                  <c:v>0.66347687025234592</c:v>
                </c:pt>
                <c:pt idx="3">
                  <c:v>8.8299235662959399E-2</c:v>
                </c:pt>
                <c:pt idx="4">
                  <c:v>8.775590823972565E-2</c:v>
                </c:pt>
                <c:pt idx="5">
                  <c:v>0.10864233421030955</c:v>
                </c:pt>
                <c:pt idx="6">
                  <c:v>9.3046640392879257E-2</c:v>
                </c:pt>
                <c:pt idx="7">
                  <c:v>0.14002177117280362</c:v>
                </c:pt>
                <c:pt idx="8">
                  <c:v>0.2116902209397839</c:v>
                </c:pt>
                <c:pt idx="9">
                  <c:v>0.32091332961709812</c:v>
                </c:pt>
                <c:pt idx="10">
                  <c:v>0.41284144316053573</c:v>
                </c:pt>
                <c:pt idx="11">
                  <c:v>0.42704391017749543</c:v>
                </c:pt>
                <c:pt idx="12">
                  <c:v>0.36744185748253866</c:v>
                </c:pt>
                <c:pt idx="13">
                  <c:v>0.41789017924783878</c:v>
                </c:pt>
                <c:pt idx="14">
                  <c:v>0.45971167187977707</c:v>
                </c:pt>
                <c:pt idx="15">
                  <c:v>0.29568947003383361</c:v>
                </c:pt>
                <c:pt idx="16">
                  <c:v>0.41229493371199338</c:v>
                </c:pt>
                <c:pt idx="17">
                  <c:v>0.51787335688087177</c:v>
                </c:pt>
                <c:pt idx="18">
                  <c:v>0.60498009764392169</c:v>
                </c:pt>
                <c:pt idx="19">
                  <c:v>0.71870562940325355</c:v>
                </c:pt>
                <c:pt idx="20">
                  <c:v>0.81436593020072034</c:v>
                </c:pt>
                <c:pt idx="21">
                  <c:v>0.94324185345069722</c:v>
                </c:pt>
                <c:pt idx="22">
                  <c:v>0.92397298943096851</c:v>
                </c:pt>
                <c:pt idx="23">
                  <c:v>0.87701228564983613</c:v>
                </c:pt>
                <c:pt idx="24">
                  <c:v>0.85513362454823638</c:v>
                </c:pt>
                <c:pt idx="25">
                  <c:v>0.87005065924574321</c:v>
                </c:pt>
                <c:pt idx="26">
                  <c:v>0.86194742989738404</c:v>
                </c:pt>
                <c:pt idx="27">
                  <c:v>0.87694208853071964</c:v>
                </c:pt>
                <c:pt idx="28">
                  <c:v>0.91880045388814946</c:v>
                </c:pt>
                <c:pt idx="29">
                  <c:v>0.8997621020296428</c:v>
                </c:pt>
                <c:pt idx="30">
                  <c:v>0.85703644711307858</c:v>
                </c:pt>
                <c:pt idx="31">
                  <c:v>0.86669720490595126</c:v>
                </c:pt>
                <c:pt idx="32">
                  <c:v>0.85954379831083216</c:v>
                </c:pt>
                <c:pt idx="33">
                  <c:v>0.99251048972201694</c:v>
                </c:pt>
                <c:pt idx="34">
                  <c:v>0.95523878319309496</c:v>
                </c:pt>
                <c:pt idx="35">
                  <c:v>0.89130008506924219</c:v>
                </c:pt>
                <c:pt idx="36">
                  <c:v>0.8751228001774991</c:v>
                </c:pt>
                <c:pt idx="37">
                  <c:v>0.88073121923410724</c:v>
                </c:pt>
                <c:pt idx="38">
                  <c:v>0.99608428776369329</c:v>
                </c:pt>
                <c:pt idx="39">
                  <c:v>1.0021018388449392</c:v>
                </c:pt>
                <c:pt idx="40">
                  <c:v>1.0414546377308471</c:v>
                </c:pt>
                <c:pt idx="41">
                  <c:v>1.0839561802597981</c:v>
                </c:pt>
                <c:pt idx="42">
                  <c:v>1.0292340718636834</c:v>
                </c:pt>
                <c:pt idx="43">
                  <c:v>1.0163681018512258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7BA6-4A5B-B022-BA8860F86032}"/>
            </c:ext>
          </c:extLst>
        </c:ser>
        <c:ser>
          <c:idx val="3"/>
          <c:order val="3"/>
          <c:tx>
            <c:strRef>
              <c:f>'[2022-Base de datos autoridades por pais_julio.xlsx]Graficos'!$B$60</c:f>
              <c:strCache>
                <c:ptCount val="1"/>
                <c:pt idx="0">
                  <c:v>Colombia</c:v>
                </c:pt>
              </c:strCache>
            </c:strRef>
          </c:tx>
          <c:spPr>
            <a:ln w="22225" cap="rnd" cmpd="sng" algn="ctr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dLbls>
            <c:dLbl>
              <c:idx val="42"/>
              <c:layout>
                <c:manualLayout>
                  <c:x val="2.1738827236108864E-2"/>
                  <c:y val="8.5882694204914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7BA6-4A5B-B022-BA8860F86032}"/>
                </c:ext>
              </c:extLst>
            </c:dLbl>
            <c:dLbl>
              <c:idx val="43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BA6-4A5B-B022-BA8860F8603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FF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FF0000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pais_julio.xlsx]Graficos'!$C$18:$AT$19</c:f>
              <c:multiLvlStrCache>
                <c:ptCount val="44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Aug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pais_julio.xlsx]Graficos'!$C$60:$AT$60</c:f>
              <c:numCache>
                <c:formatCode>0%</c:formatCode>
                <c:ptCount val="44"/>
                <c:pt idx="0">
                  <c:v>1.0759421892994625</c:v>
                </c:pt>
                <c:pt idx="1">
                  <c:v>1.1835783896074576</c:v>
                </c:pt>
                <c:pt idx="2">
                  <c:v>0.6247152704336818</c:v>
                </c:pt>
                <c:pt idx="3">
                  <c:v>1.7657570074330056E-3</c:v>
                </c:pt>
                <c:pt idx="4">
                  <c:v>2.6626457214037717E-3</c:v>
                </c:pt>
                <c:pt idx="5">
                  <c:v>2.5581359578287707E-3</c:v>
                </c:pt>
                <c:pt idx="6">
                  <c:v>3.336499179830448E-3</c:v>
                </c:pt>
                <c:pt idx="7">
                  <c:v>4.9242113723929849E-3</c:v>
                </c:pt>
                <c:pt idx="8">
                  <c:v>0.1357820293485873</c:v>
                </c:pt>
                <c:pt idx="9">
                  <c:v>0.28128422650603024</c:v>
                </c:pt>
                <c:pt idx="10">
                  <c:v>0.41508734498970162</c:v>
                </c:pt>
                <c:pt idx="11">
                  <c:v>0.52141818597401279</c:v>
                </c:pt>
                <c:pt idx="12">
                  <c:v>0.6068186864635603</c:v>
                </c:pt>
                <c:pt idx="13">
                  <c:v>0.67194875362646023</c:v>
                </c:pt>
                <c:pt idx="14">
                  <c:v>0.76142818670290724</c:v>
                </c:pt>
                <c:pt idx="15">
                  <c:v>0.62133540232101847</c:v>
                </c:pt>
                <c:pt idx="16">
                  <c:v>0.59386891036926814</c:v>
                </c:pt>
                <c:pt idx="17">
                  <c:v>0.81310270118238526</c:v>
                </c:pt>
                <c:pt idx="18">
                  <c:v>0.8345601985312705</c:v>
                </c:pt>
                <c:pt idx="19">
                  <c:v>0.8634017207147584</c:v>
                </c:pt>
                <c:pt idx="20">
                  <c:v>0.90362050901629909</c:v>
                </c:pt>
                <c:pt idx="21">
                  <c:v>0.94169627363882236</c:v>
                </c:pt>
                <c:pt idx="22">
                  <c:v>1.1197454419918744</c:v>
                </c:pt>
                <c:pt idx="23">
                  <c:v>1.1244238113529799</c:v>
                </c:pt>
                <c:pt idx="24">
                  <c:v>1.2261456995758644</c:v>
                </c:pt>
                <c:pt idx="25">
                  <c:v>1.2560223931544152</c:v>
                </c:pt>
                <c:pt idx="26">
                  <c:v>1.3144643339764401</c:v>
                </c:pt>
                <c:pt idx="27">
                  <c:v>1.301507559939308</c:v>
                </c:pt>
                <c:pt idx="28">
                  <c:v>1.2652219470916299</c:v>
                </c:pt>
                <c:pt idx="29">
                  <c:v>1.2214714665225215</c:v>
                </c:pt>
                <c:pt idx="30">
                  <c:v>1.1904304514560899</c:v>
                </c:pt>
                <c:pt idx="31">
                  <c:v>1.1423698517018201</c:v>
                </c:pt>
                <c:pt idx="32">
                  <c:v>1.1416156396885717</c:v>
                </c:pt>
                <c:pt idx="33">
                  <c:v>1.1814566416968284</c:v>
                </c:pt>
                <c:pt idx="34">
                  <c:v>1.1339683025246248</c:v>
                </c:pt>
                <c:pt idx="35">
                  <c:v>1.117684547033184</c:v>
                </c:pt>
                <c:pt idx="36">
                  <c:v>1.2157060300025087</c:v>
                </c:pt>
                <c:pt idx="37">
                  <c:v>1.2677128093141283</c:v>
                </c:pt>
                <c:pt idx="38">
                  <c:v>1.1445617312901772</c:v>
                </c:pt>
                <c:pt idx="39">
                  <c:v>1.0533638433578214</c:v>
                </c:pt>
                <c:pt idx="40">
                  <c:v>1.0515831998697547</c:v>
                </c:pt>
                <c:pt idx="41">
                  <c:v>1.0404748877711785</c:v>
                </c:pt>
                <c:pt idx="42">
                  <c:v>1.0238849960406984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7BA6-4A5B-B022-BA8860F86032}"/>
            </c:ext>
          </c:extLst>
        </c:ser>
        <c:ser>
          <c:idx val="4"/>
          <c:order val="4"/>
          <c:tx>
            <c:strRef>
              <c:f>'[2022-Base de datos autoridades por pais_julio.xlsx]Graficos'!$B$61</c:f>
              <c:strCache>
                <c:ptCount val="1"/>
                <c:pt idx="0">
                  <c:v>Mexico</c:v>
                </c:pt>
              </c:strCache>
            </c:strRef>
          </c:tx>
          <c:spPr>
            <a:ln w="22225" cap="rnd" cmpd="sng" algn="ctr">
              <a:solidFill>
                <a:srgbClr val="002060"/>
              </a:solidFill>
              <a:round/>
            </a:ln>
            <a:effectLst/>
          </c:spPr>
          <c:marker>
            <c:symbol val="none"/>
          </c:marker>
          <c:dLbls>
            <c:dLbl>
              <c:idx val="43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BA6-4A5B-B022-BA8860F8603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206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002060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pais_julio.xlsx]Graficos'!$C$18:$AT$19</c:f>
              <c:multiLvlStrCache>
                <c:ptCount val="44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Aug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pais_julio.xlsx]Graficos'!$C$61:$AT$61</c:f>
              <c:numCache>
                <c:formatCode>0%</c:formatCode>
                <c:ptCount val="44"/>
                <c:pt idx="0">
                  <c:v>1.1113881551274922</c:v>
                </c:pt>
                <c:pt idx="1">
                  <c:v>1.1394933383311283</c:v>
                </c:pt>
                <c:pt idx="2">
                  <c:v>0.72885720151292144</c:v>
                </c:pt>
                <c:pt idx="3">
                  <c:v>9.310367047800841E-2</c:v>
                </c:pt>
                <c:pt idx="4">
                  <c:v>8.1974726154661101E-2</c:v>
                </c:pt>
                <c:pt idx="5">
                  <c:v>0.1944956738301957</c:v>
                </c:pt>
                <c:pt idx="6">
                  <c:v>0.33425546661669059</c:v>
                </c:pt>
                <c:pt idx="7">
                  <c:v>0.4449507794142552</c:v>
                </c:pt>
                <c:pt idx="8">
                  <c:v>0.55350047595143714</c:v>
                </c:pt>
                <c:pt idx="9">
                  <c:v>0.58669441037967762</c:v>
                </c:pt>
                <c:pt idx="10">
                  <c:v>0.63317761011662432</c:v>
                </c:pt>
                <c:pt idx="11">
                  <c:v>0.66120571833905795</c:v>
                </c:pt>
                <c:pt idx="12">
                  <c:v>0.67758234574257681</c:v>
                </c:pt>
                <c:pt idx="13">
                  <c:v>0.61876868777529526</c:v>
                </c:pt>
                <c:pt idx="14">
                  <c:v>0.73534917006215694</c:v>
                </c:pt>
                <c:pt idx="15">
                  <c:v>0.7837680912559043</c:v>
                </c:pt>
                <c:pt idx="16">
                  <c:v>0.81176237764351544</c:v>
                </c:pt>
                <c:pt idx="17">
                  <c:v>0.84162715260366983</c:v>
                </c:pt>
                <c:pt idx="18">
                  <c:v>0.872202956167767</c:v>
                </c:pt>
                <c:pt idx="19">
                  <c:v>0.83824664792376202</c:v>
                </c:pt>
                <c:pt idx="20">
                  <c:v>0.86041225561816137</c:v>
                </c:pt>
                <c:pt idx="21">
                  <c:v>0.89859026012871501</c:v>
                </c:pt>
                <c:pt idx="22">
                  <c:v>0.94067563421342792</c:v>
                </c:pt>
                <c:pt idx="23">
                  <c:v>0.98544632700876122</c:v>
                </c:pt>
                <c:pt idx="24">
                  <c:v>0.94998794286169785</c:v>
                </c:pt>
                <c:pt idx="25">
                  <c:v>0.99378208964451142</c:v>
                </c:pt>
                <c:pt idx="26">
                  <c:v>1.0387509235385475</c:v>
                </c:pt>
                <c:pt idx="27">
                  <c:v>1.0690049775456185</c:v>
                </c:pt>
                <c:pt idx="28">
                  <c:v>1.034029498836087</c:v>
                </c:pt>
                <c:pt idx="29">
                  <c:v>1.0230426874801626</c:v>
                </c:pt>
                <c:pt idx="30">
                  <c:v>1.0616615861425065</c:v>
                </c:pt>
                <c:pt idx="31">
                  <c:v>1.0917669234390048</c:v>
                </c:pt>
                <c:pt idx="32">
                  <c:v>1.11954261854964</c:v>
                </c:pt>
                <c:pt idx="33">
                  <c:v>1.1214172252157344</c:v>
                </c:pt>
                <c:pt idx="34">
                  <c:v>1.1311867453486317</c:v>
                </c:pt>
                <c:pt idx="35">
                  <c:v>1.1479526333199934</c:v>
                </c:pt>
                <c:pt idx="36">
                  <c:v>1.2480714845420469</c:v>
                </c:pt>
                <c:pt idx="37">
                  <c:v>1.240203825373853</c:v>
                </c:pt>
                <c:pt idx="38">
                  <c:v>1.2097637017164768</c:v>
                </c:pt>
                <c:pt idx="39">
                  <c:v>1.2034381384718402</c:v>
                </c:pt>
                <c:pt idx="40">
                  <c:v>1.1204326427937825</c:v>
                </c:pt>
                <c:pt idx="41">
                  <c:v>1.1516128366670604</c:v>
                </c:pt>
                <c:pt idx="42">
                  <c:v>1.1928012465782136</c:v>
                </c:pt>
                <c:pt idx="43">
                  <c:v>1.2542440675390925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7BA6-4A5B-B022-BA8860F86032}"/>
            </c:ext>
          </c:extLst>
        </c:ser>
        <c:ser>
          <c:idx val="5"/>
          <c:order val="5"/>
          <c:tx>
            <c:strRef>
              <c:f>'[2022-Base de datos autoridades por pais_julio.xlsx]Graficos'!$B$62</c:f>
              <c:strCache>
                <c:ptCount val="1"/>
                <c:pt idx="0">
                  <c:v>Peru</c:v>
                </c:pt>
              </c:strCache>
            </c:strRef>
          </c:tx>
          <c:spPr>
            <a:ln w="22225" cap="rnd" cmpd="sng" algn="ctr">
              <a:solidFill>
                <a:srgbClr val="66FF99"/>
              </a:solidFill>
              <a:round/>
            </a:ln>
            <a:effectLst/>
          </c:spPr>
          <c:marker>
            <c:symbol val="square"/>
            <c:size val="4"/>
            <c:spPr>
              <a:solidFill>
                <a:srgbClr val="66FF99"/>
              </a:solidFill>
              <a:ln w="9525" cap="flat" cmpd="sng" algn="ctr">
                <a:solidFill>
                  <a:srgbClr val="66FF99"/>
                </a:solidFill>
                <a:round/>
              </a:ln>
              <a:effectLst/>
            </c:spPr>
          </c:marker>
          <c:dLbls>
            <c:dLbl>
              <c:idx val="42"/>
              <c:layout>
                <c:manualLayout>
                  <c:x val="2.5901730917726878E-2"/>
                  <c:y val="0.1008125950959550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66FF99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BA6-4A5B-B022-BA8860F8603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66FF99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pais_julio.xlsx]Graficos'!$C$18:$AT$19</c:f>
              <c:multiLvlStrCache>
                <c:ptCount val="44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Aug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pais_julio.xlsx]Graficos'!$C$62:$AT$62</c:f>
              <c:numCache>
                <c:formatCode>0%</c:formatCode>
                <c:ptCount val="44"/>
                <c:pt idx="0">
                  <c:v>1.1803549532850162</c:v>
                </c:pt>
                <c:pt idx="1">
                  <c:v>1.2426320015246932</c:v>
                </c:pt>
                <c:pt idx="2">
                  <c:v>0.59621585560209034</c:v>
                </c:pt>
                <c:pt idx="3">
                  <c:v>1.2781758276240783E-2</c:v>
                </c:pt>
                <c:pt idx="4">
                  <c:v>7.4185503749265077E-3</c:v>
                </c:pt>
                <c:pt idx="5">
                  <c:v>7.8547543308717868E-3</c:v>
                </c:pt>
                <c:pt idx="6">
                  <c:v>6.3134846343277123E-2</c:v>
                </c:pt>
                <c:pt idx="7">
                  <c:v>7.9364973544268066E-2</c:v>
                </c:pt>
                <c:pt idx="8">
                  <c:v>0.13152966710432337</c:v>
                </c:pt>
                <c:pt idx="9">
                  <c:v>0.28017593184202599</c:v>
                </c:pt>
                <c:pt idx="10">
                  <c:v>0.39054069819541831</c:v>
                </c:pt>
                <c:pt idx="11">
                  <c:v>0.52521523386654512</c:v>
                </c:pt>
                <c:pt idx="12">
                  <c:v>0.60888553725589523</c:v>
                </c:pt>
                <c:pt idx="13">
                  <c:v>0.23992932074109818</c:v>
                </c:pt>
                <c:pt idx="14">
                  <c:v>0.41210188846342161</c:v>
                </c:pt>
                <c:pt idx="15">
                  <c:v>0.39868778259029813</c:v>
                </c:pt>
                <c:pt idx="16">
                  <c:v>0.47273412592731878</c:v>
                </c:pt>
                <c:pt idx="17">
                  <c:v>0.53174615119693813</c:v>
                </c:pt>
                <c:pt idx="18">
                  <c:v>0.61053181265173018</c:v>
                </c:pt>
                <c:pt idx="19">
                  <c:v>0.65438658479945422</c:v>
                </c:pt>
                <c:pt idx="20">
                  <c:v>0.69137067895359372</c:v>
                </c:pt>
                <c:pt idx="21">
                  <c:v>0.76368379872330405</c:v>
                </c:pt>
                <c:pt idx="22">
                  <c:v>0.78228693068938637</c:v>
                </c:pt>
                <c:pt idx="23">
                  <c:v>0.77076602113025039</c:v>
                </c:pt>
                <c:pt idx="24">
                  <c:v>0.85461748209210975</c:v>
                </c:pt>
                <c:pt idx="25">
                  <c:v>0.85651765764962062</c:v>
                </c:pt>
                <c:pt idx="26">
                  <c:v>0.88641031993274022</c:v>
                </c:pt>
                <c:pt idx="27">
                  <c:v>0.84535993267754161</c:v>
                </c:pt>
                <c:pt idx="28">
                  <c:v>0.81813362920181032</c:v>
                </c:pt>
                <c:pt idx="29">
                  <c:v>0.85186811591251754</c:v>
                </c:pt>
                <c:pt idx="30">
                  <c:v>0.89322875538967139</c:v>
                </c:pt>
                <c:pt idx="31">
                  <c:v>0.90625715282546326</c:v>
                </c:pt>
                <c:pt idx="32">
                  <c:v>0.90832149707876353</c:v>
                </c:pt>
                <c:pt idx="33">
                  <c:v>1.0418340329023943</c:v>
                </c:pt>
                <c:pt idx="34">
                  <c:v>0.93751342065707532</c:v>
                </c:pt>
                <c:pt idx="35">
                  <c:v>0.93539349970597374</c:v>
                </c:pt>
                <c:pt idx="36">
                  <c:v>1.0117051304930162</c:v>
                </c:pt>
                <c:pt idx="37">
                  <c:v>0.99422258897760407</c:v>
                </c:pt>
                <c:pt idx="38">
                  <c:v>0.98902834158150277</c:v>
                </c:pt>
                <c:pt idx="39">
                  <c:v>0.96724305974868185</c:v>
                </c:pt>
                <c:pt idx="40">
                  <c:v>0.96493737327671214</c:v>
                </c:pt>
                <c:pt idx="41">
                  <c:v>0.97352827383982565</c:v>
                </c:pt>
                <c:pt idx="42">
                  <c:v>0.99274790107368838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7BA6-4A5B-B022-BA8860F86032}"/>
            </c:ext>
          </c:extLst>
        </c:ser>
        <c:ser>
          <c:idx val="6"/>
          <c:order val="6"/>
          <c:tx>
            <c:strRef>
              <c:f>'[2022-Base de datos autoridades por pais_julio.xlsx]Graficos'!$B$63</c:f>
              <c:strCache>
                <c:ptCount val="1"/>
                <c:pt idx="0">
                  <c:v>Venezuela</c:v>
                </c:pt>
              </c:strCache>
            </c:strRef>
          </c:tx>
          <c:spPr>
            <a:ln w="22225" cap="rnd" cmpd="sng" algn="ctr">
              <a:solidFill>
                <a:srgbClr val="CC0099"/>
              </a:solidFill>
              <a:prstDash val="solid"/>
              <a:round/>
            </a:ln>
            <a:effectLst/>
          </c:spPr>
          <c:marker>
            <c:symbol val="none"/>
          </c:marker>
          <c:dLbls>
            <c:dLbl>
              <c:idx val="42"/>
              <c:layout>
                <c:manualLayout>
                  <c:x val="1.8735018834274812E-2"/>
                  <c:y val="-5.231551448736145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CC0099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7BA6-4A5B-B022-BA8860F8603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CC0099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pais_julio.xlsx]Graficos'!$C$18:$AT$19</c:f>
              <c:multiLvlStrCache>
                <c:ptCount val="44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Aug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pais_julio.xlsx]Graficos'!$C$63:$AT$63</c:f>
              <c:numCache>
                <c:formatCode>0%</c:formatCode>
                <c:ptCount val="44"/>
                <c:pt idx="0">
                  <c:v>0.7732530407822561</c:v>
                </c:pt>
                <c:pt idx="1">
                  <c:v>0.86225222756450182</c:v>
                </c:pt>
                <c:pt idx="2">
                  <c:v>0.53692933992439662</c:v>
                </c:pt>
                <c:pt idx="3">
                  <c:v>0</c:v>
                </c:pt>
                <c:pt idx="4">
                  <c:v>2.4380568273855768E-3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3.6915538235124845E-3</c:v>
                </c:pt>
                <c:pt idx="10">
                  <c:v>4.0317302405948113E-3</c:v>
                </c:pt>
                <c:pt idx="11">
                  <c:v>0.16207606893433152</c:v>
                </c:pt>
                <c:pt idx="12">
                  <c:v>7.7235869305986166E-2</c:v>
                </c:pt>
                <c:pt idx="13">
                  <c:v>0.13112113134534101</c:v>
                </c:pt>
                <c:pt idx="14">
                  <c:v>0.16774498400697876</c:v>
                </c:pt>
                <c:pt idx="15">
                  <c:v>8.6400297474125948E-2</c:v>
                </c:pt>
                <c:pt idx="16">
                  <c:v>7.3216086216301102E-2</c:v>
                </c:pt>
                <c:pt idx="17">
                  <c:v>0.15946855056947032</c:v>
                </c:pt>
                <c:pt idx="18">
                  <c:v>0.23585271778300504</c:v>
                </c:pt>
                <c:pt idx="19">
                  <c:v>0.43243816931883544</c:v>
                </c:pt>
                <c:pt idx="20">
                  <c:v>0.5548384264137689</c:v>
                </c:pt>
                <c:pt idx="21">
                  <c:v>0.52408553881064546</c:v>
                </c:pt>
                <c:pt idx="22">
                  <c:v>0.77135202590081242</c:v>
                </c:pt>
                <c:pt idx="23">
                  <c:v>1.3539365924734965</c:v>
                </c:pt>
                <c:pt idx="24">
                  <c:v>0.59303601240162174</c:v>
                </c:pt>
                <c:pt idx="25">
                  <c:v>0.79479003180455565</c:v>
                </c:pt>
                <c:pt idx="26">
                  <c:v>1.3590675583987593</c:v>
                </c:pt>
                <c:pt idx="27">
                  <c:v>1.1290382555267329</c:v>
                </c:pt>
                <c:pt idx="28">
                  <c:v>0.98547083422866488</c:v>
                </c:pt>
                <c:pt idx="29">
                  <c:v>1.0091806540267578</c:v>
                </c:pt>
                <c:pt idx="30">
                  <c:v>1.0635271382295404</c:v>
                </c:pt>
                <c:pt idx="31">
                  <c:v>1.0370778669442087</c:v>
                </c:pt>
                <c:pt idx="32">
                  <c:v>1.1350324903407094</c:v>
                </c:pt>
                <c:pt idx="33">
                  <c:v>1.0802111338578793</c:v>
                </c:pt>
                <c:pt idx="34">
                  <c:v>1.1241633287081882</c:v>
                </c:pt>
                <c:pt idx="35">
                  <c:v>1.5920414007938501</c:v>
                </c:pt>
                <c:pt idx="36">
                  <c:v>0.90436441688528502</c:v>
                </c:pt>
                <c:pt idx="37">
                  <c:v>0.9977329912059989</c:v>
                </c:pt>
                <c:pt idx="38">
                  <c:v>1.5337670834544925</c:v>
                </c:pt>
                <c:pt idx="39">
                  <c:v>1.2436897415693531</c:v>
                </c:pt>
                <c:pt idx="40">
                  <c:v>1.0420502818228401</c:v>
                </c:pt>
                <c:pt idx="41">
                  <c:v>1.1090803328303223</c:v>
                </c:pt>
                <c:pt idx="42">
                  <c:v>1.2452221984619163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E-7BA6-4A5B-B022-BA8860F8603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26250191"/>
        <c:axId val="426255599"/>
      </c:lineChart>
      <c:catAx>
        <c:axId val="42625019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6255599"/>
        <c:crosses val="autoZero"/>
        <c:auto val="1"/>
        <c:lblAlgn val="ctr"/>
        <c:lblOffset val="100"/>
        <c:noMultiLvlLbl val="0"/>
      </c:catAx>
      <c:valAx>
        <c:axId val="426255599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625019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rgbClr val="7030A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rgbClr val="FF9933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accent2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rgbClr val="FF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4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rgbClr val="00206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5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rgbClr val="66FF99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6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rgbClr val="CC0099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ayout>
        <c:manualLayout>
          <c:xMode val="edge"/>
          <c:yMode val="edge"/>
          <c:x val="0.13700741354699084"/>
          <c:y val="9.3133511372302955E-2"/>
          <c:w val="0.76609048442864236"/>
          <c:h val="5.365287629977056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1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j-lt"/>
              </a:rPr>
              <a:t>Crecimiento doméstico de la oferta en sillas por ruta (ago 19 vs. ago 23)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117966287120874"/>
          <c:y val="0.20369427131779089"/>
          <c:w val="0.87291597691056444"/>
          <c:h val="0.53120358533831402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92D05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rutas!$AA$3:$AA$12</c:f>
              <c:strCache>
                <c:ptCount val="10"/>
                <c:pt idx="0">
                  <c:v>CGH - SDU</c:v>
                </c:pt>
                <c:pt idx="1">
                  <c:v>CGH - POA</c:v>
                </c:pt>
                <c:pt idx="2">
                  <c:v>SDU - SSA</c:v>
                </c:pt>
                <c:pt idx="3">
                  <c:v>BSB - CGH</c:v>
                </c:pt>
                <c:pt idx="4">
                  <c:v>BSB - SDU</c:v>
                </c:pt>
                <c:pt idx="5">
                  <c:v>CLO - MDE</c:v>
                </c:pt>
                <c:pt idx="6">
                  <c:v>CGH - REC</c:v>
                </c:pt>
                <c:pt idx="7">
                  <c:v>GDL - TIJ</c:v>
                </c:pt>
                <c:pt idx="8">
                  <c:v>POA - SDU</c:v>
                </c:pt>
                <c:pt idx="9">
                  <c:v>GRU - SDU</c:v>
                </c:pt>
              </c:strCache>
            </c:strRef>
          </c:cat>
          <c:val>
            <c:numRef>
              <c:f>rutas!$AB$3:$AB$12</c:f>
              <c:numCache>
                <c:formatCode>_-* #,##0_-;\-* #,##0_-;_-* "-"??_-;_-@_-</c:formatCode>
                <c:ptCount val="10"/>
                <c:pt idx="0">
                  <c:v>199838</c:v>
                </c:pt>
                <c:pt idx="1">
                  <c:v>80512</c:v>
                </c:pt>
                <c:pt idx="2">
                  <c:v>75066</c:v>
                </c:pt>
                <c:pt idx="3">
                  <c:v>74972</c:v>
                </c:pt>
                <c:pt idx="4">
                  <c:v>69288</c:v>
                </c:pt>
                <c:pt idx="5">
                  <c:v>67104</c:v>
                </c:pt>
                <c:pt idx="6">
                  <c:v>64590</c:v>
                </c:pt>
                <c:pt idx="7">
                  <c:v>64282</c:v>
                </c:pt>
                <c:pt idx="8">
                  <c:v>60834</c:v>
                </c:pt>
                <c:pt idx="9">
                  <c:v>59678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C7C-4F57-9AD8-FCA9DD2D219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143333632"/>
        <c:axId val="1310147616"/>
      </c:barChart>
      <c:catAx>
        <c:axId val="1143333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10147616"/>
        <c:crosses val="autoZero"/>
        <c:auto val="1"/>
        <c:lblAlgn val="ctr"/>
        <c:lblOffset val="100"/>
        <c:noMultiLvlLbl val="0"/>
      </c:catAx>
      <c:valAx>
        <c:axId val="1310147616"/>
        <c:scaling>
          <c:orientation val="minMax"/>
        </c:scaling>
        <c:delete val="0"/>
        <c:axPos val="l"/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433336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1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j-lt"/>
              </a:rPr>
              <a:t>Crecimiento doméstico de la oferta en sillas por aeropuerto (ago 19 vs. ago 23)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2167351850607502"/>
          <c:y val="0.2418170504044804"/>
          <c:w val="0.84419149313085284"/>
          <c:h val="0.62537814384900703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7030A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Aeropuerto_dom!$G$5:$G$14</c:f>
              <c:strCache>
                <c:ptCount val="10"/>
                <c:pt idx="0">
                  <c:v>SDU</c:v>
                </c:pt>
                <c:pt idx="1">
                  <c:v>TIJ</c:v>
                </c:pt>
                <c:pt idx="2">
                  <c:v>CGH</c:v>
                </c:pt>
                <c:pt idx="3">
                  <c:v>CUN</c:v>
                </c:pt>
                <c:pt idx="4">
                  <c:v>MTY</c:v>
                </c:pt>
                <c:pt idx="5">
                  <c:v>VCP</c:v>
                </c:pt>
                <c:pt idx="6">
                  <c:v>GRU</c:v>
                </c:pt>
                <c:pt idx="7">
                  <c:v>EZE</c:v>
                </c:pt>
                <c:pt idx="8">
                  <c:v>GDL</c:v>
                </c:pt>
                <c:pt idx="9">
                  <c:v>SJD</c:v>
                </c:pt>
              </c:strCache>
            </c:strRef>
          </c:cat>
          <c:val>
            <c:numRef>
              <c:f>Aeropuerto_dom!$J$5:$J$14</c:f>
              <c:numCache>
                <c:formatCode>_-* #,##0_-;\-* #,##0_-;_-* "-"??_-;_-@_-</c:formatCode>
                <c:ptCount val="10"/>
                <c:pt idx="0">
                  <c:v>409368</c:v>
                </c:pt>
                <c:pt idx="1">
                  <c:v>306888</c:v>
                </c:pt>
                <c:pt idx="2">
                  <c:v>174787</c:v>
                </c:pt>
                <c:pt idx="3">
                  <c:v>145873</c:v>
                </c:pt>
                <c:pt idx="4">
                  <c:v>134999</c:v>
                </c:pt>
                <c:pt idx="5">
                  <c:v>127190</c:v>
                </c:pt>
                <c:pt idx="6">
                  <c:v>122953</c:v>
                </c:pt>
                <c:pt idx="7">
                  <c:v>116644</c:v>
                </c:pt>
                <c:pt idx="8">
                  <c:v>97875</c:v>
                </c:pt>
                <c:pt idx="9">
                  <c:v>69736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FCC-4354-813B-3C00D4696C9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753465472"/>
        <c:axId val="1858369664"/>
      </c:barChart>
      <c:catAx>
        <c:axId val="1753465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58369664"/>
        <c:crosses val="autoZero"/>
        <c:auto val="1"/>
        <c:lblAlgn val="ctr"/>
        <c:lblOffset val="100"/>
        <c:noMultiLvlLbl val="0"/>
      </c:catAx>
      <c:valAx>
        <c:axId val="1858369664"/>
        <c:scaling>
          <c:orientation val="minMax"/>
        </c:scaling>
        <c:delete val="0"/>
        <c:axPos val="l"/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534654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cap="none" spc="20" baseline="0">
                <a:solidFill>
                  <a:sysClr val="windowText" lastClr="000000">
                    <a:lumMod val="50000"/>
                    <a:lumOff val="50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Pasajeros internacionales según pais origen/destino respecto al mismo mes de 2019</a:t>
            </a:r>
          </a:p>
        </c:rich>
      </c:tx>
      <c:layout>
        <c:manualLayout>
          <c:xMode val="edge"/>
          <c:yMode val="edge"/>
          <c:x val="0.14798153520283649"/>
          <c:y val="3.032987928532054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cap="none" spc="20" baseline="0">
              <a:solidFill>
                <a:sysClr val="windowText" lastClr="000000">
                  <a:lumMod val="50000"/>
                  <a:lumOff val="50000"/>
                </a:sys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6.3476140002018067E-2"/>
          <c:y val="0.15245930241378788"/>
          <c:w val="0.89733146843486666"/>
          <c:h val="0.71718907246420782"/>
        </c:manualLayout>
      </c:layout>
      <c:lineChart>
        <c:grouping val="standard"/>
        <c:varyColors val="0"/>
        <c:ser>
          <c:idx val="0"/>
          <c:order val="0"/>
          <c:tx>
            <c:strRef>
              <c:f>'[2022-Base de datos autoridades por pais_julio.xlsx]Graficos'!$B$20</c:f>
              <c:strCache>
                <c:ptCount val="1"/>
                <c:pt idx="0">
                  <c:v>Argentina</c:v>
                </c:pt>
              </c:strCache>
            </c:strRef>
          </c:tx>
          <c:spPr>
            <a:ln w="22225" cap="rnd" cmpd="sng" algn="ctr">
              <a:solidFill>
                <a:srgbClr val="7030A0"/>
              </a:solidFill>
              <a:round/>
            </a:ln>
            <a:effectLst/>
          </c:spPr>
          <c:marker>
            <c:symbol val="none"/>
          </c:marker>
          <c:dPt>
            <c:idx val="28"/>
            <c:marker>
              <c:symbol val="none"/>
            </c:marker>
            <c:bubble3D val="0"/>
            <c:extLst>
              <c:ext xmlns:c16="http://schemas.microsoft.com/office/drawing/2014/chart" uri="{C3380CC4-5D6E-409C-BE32-E72D297353CC}">
                <c16:uniqueId val="{00000000-E191-49BF-9C85-2A7A7B9A48E9}"/>
              </c:ext>
            </c:extLst>
          </c:dPt>
          <c:dLbls>
            <c:dLbl>
              <c:idx val="43"/>
              <c:layout>
                <c:manualLayout>
                  <c:x val="1.5800843163088026E-5"/>
                  <c:y val="2.74885891090834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191-49BF-9C85-2A7A7B9A48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7030A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7030A0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pais_julio.xlsx]Graficos'!$C$18:$AT$19</c:f>
              <c:multiLvlStrCache>
                <c:ptCount val="44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Aug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pais_julio.xlsx]Graficos'!$C$20:$AT$20</c:f>
              <c:numCache>
                <c:formatCode>0%</c:formatCode>
                <c:ptCount val="44"/>
                <c:pt idx="0">
                  <c:v>0.83949169478555452</c:v>
                </c:pt>
                <c:pt idx="1">
                  <c:v>0.87380052362908567</c:v>
                </c:pt>
                <c:pt idx="2">
                  <c:v>0.47985418697898435</c:v>
                </c:pt>
                <c:pt idx="3">
                  <c:v>1.2191415615575572E-3</c:v>
                </c:pt>
                <c:pt idx="4">
                  <c:v>1.5876470520853617E-2</c:v>
                </c:pt>
                <c:pt idx="5">
                  <c:v>1.0964214213072962E-2</c:v>
                </c:pt>
                <c:pt idx="6">
                  <c:v>9.0212342268918694E-3</c:v>
                </c:pt>
                <c:pt idx="7">
                  <c:v>1.0102035378693105E-2</c:v>
                </c:pt>
                <c:pt idx="8">
                  <c:v>2.1378875254351747E-2</c:v>
                </c:pt>
                <c:pt idx="9">
                  <c:v>3.9759715228585249E-2</c:v>
                </c:pt>
                <c:pt idx="10">
                  <c:v>8.5508363323491487E-2</c:v>
                </c:pt>
                <c:pt idx="11">
                  <c:v>0.16012730544112561</c:v>
                </c:pt>
                <c:pt idx="12">
                  <c:v>0.13730400272200696</c:v>
                </c:pt>
                <c:pt idx="13">
                  <c:v>0.11065789743835419</c:v>
                </c:pt>
                <c:pt idx="14">
                  <c:v>0.12188066647938021</c:v>
                </c:pt>
                <c:pt idx="15">
                  <c:v>7.0102371524732213E-2</c:v>
                </c:pt>
                <c:pt idx="16">
                  <c:v>8.2504249321738637E-2</c:v>
                </c:pt>
                <c:pt idx="17">
                  <c:v>9.9467796440119119E-2</c:v>
                </c:pt>
                <c:pt idx="18">
                  <c:v>5.9847678848879274E-2</c:v>
                </c:pt>
                <c:pt idx="19">
                  <c:v>8.520034477012646E-2</c:v>
                </c:pt>
                <c:pt idx="20">
                  <c:v>0.10171581912369713</c:v>
                </c:pt>
                <c:pt idx="21">
                  <c:v>0.16088358083696055</c:v>
                </c:pt>
                <c:pt idx="22">
                  <c:v>0.28960027162353902</c:v>
                </c:pt>
                <c:pt idx="23">
                  <c:v>0.38171407057834672</c:v>
                </c:pt>
                <c:pt idx="24">
                  <c:v>0.28086633520224752</c:v>
                </c:pt>
                <c:pt idx="25">
                  <c:v>0.32651535717571839</c:v>
                </c:pt>
                <c:pt idx="26">
                  <c:v>0.37282523619876601</c:v>
                </c:pt>
                <c:pt idx="27">
                  <c:v>0.50149838385815015</c:v>
                </c:pt>
                <c:pt idx="28">
                  <c:v>0.57534626795443067</c:v>
                </c:pt>
                <c:pt idx="29">
                  <c:v>0.57103663402910476</c:v>
                </c:pt>
                <c:pt idx="30">
                  <c:v>0.62082471826207752</c:v>
                </c:pt>
                <c:pt idx="31">
                  <c:v>0.67343688279084479</c:v>
                </c:pt>
                <c:pt idx="32">
                  <c:v>0.68046578580250749</c:v>
                </c:pt>
                <c:pt idx="33">
                  <c:v>0.7347630579499872</c:v>
                </c:pt>
                <c:pt idx="34">
                  <c:v>0.78302044217920019</c:v>
                </c:pt>
                <c:pt idx="35">
                  <c:v>0.71024703734672345</c:v>
                </c:pt>
                <c:pt idx="36">
                  <c:v>0.69891092823934298</c:v>
                </c:pt>
                <c:pt idx="37">
                  <c:v>0.70655403242302783</c:v>
                </c:pt>
                <c:pt idx="38">
                  <c:v>0.7058854017219337</c:v>
                </c:pt>
                <c:pt idx="39">
                  <c:v>0.74398200380808566</c:v>
                </c:pt>
                <c:pt idx="40">
                  <c:v>0.77837000511945242</c:v>
                </c:pt>
                <c:pt idx="41">
                  <c:v>0.7731061625250254</c:v>
                </c:pt>
                <c:pt idx="42">
                  <c:v>0.78682907832454763</c:v>
                </c:pt>
                <c:pt idx="43">
                  <c:v>0.8492696472873037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191-49BF-9C85-2A7A7B9A48E9}"/>
            </c:ext>
          </c:extLst>
        </c:ser>
        <c:ser>
          <c:idx val="1"/>
          <c:order val="1"/>
          <c:tx>
            <c:strRef>
              <c:f>'[2022-Base de datos autoridades por pais_julio.xlsx]Graficos'!$B$21</c:f>
              <c:strCache>
                <c:ptCount val="1"/>
                <c:pt idx="0">
                  <c:v>Brazil</c:v>
                </c:pt>
              </c:strCache>
            </c:strRef>
          </c:tx>
          <c:spPr>
            <a:ln w="22225" cap="rnd" cmpd="sng" algn="ctr">
              <a:solidFill>
                <a:srgbClr val="FF9933"/>
              </a:solidFill>
              <a:round/>
            </a:ln>
            <a:effectLst/>
          </c:spPr>
          <c:marker>
            <c:symbol val="star"/>
            <c:size val="5"/>
            <c:spPr>
              <a:noFill/>
              <a:ln w="9525" cap="flat" cmpd="sng" algn="ctr">
                <a:solidFill>
                  <a:srgbClr val="FF9933"/>
                </a:solidFill>
                <a:round/>
              </a:ln>
              <a:effectLst/>
            </c:spPr>
          </c:marker>
          <c:dLbls>
            <c:dLbl>
              <c:idx val="43"/>
              <c:layout>
                <c:manualLayout>
                  <c:x val="1.3651068583076049E-3"/>
                  <c:y val="-6.1085753575741168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191-49BF-9C85-2A7A7B9A48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FF9933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pais_julio.xlsx]Graficos'!$C$18:$AT$19</c:f>
              <c:multiLvlStrCache>
                <c:ptCount val="44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Aug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pais_julio.xlsx]Graficos'!$C$21:$AT$21</c:f>
              <c:numCache>
                <c:formatCode>0%</c:formatCode>
                <c:ptCount val="44"/>
                <c:pt idx="0">
                  <c:v>0.93650221804892486</c:v>
                </c:pt>
                <c:pt idx="1">
                  <c:v>0.97227624481440966</c:v>
                </c:pt>
                <c:pt idx="2">
                  <c:v>0.56217547996654083</c:v>
                </c:pt>
                <c:pt idx="3">
                  <c:v>2.084688854078702E-2</c:v>
                </c:pt>
                <c:pt idx="4">
                  <c:v>2.6722009968083268E-2</c:v>
                </c:pt>
                <c:pt idx="5">
                  <c:v>3.5221013922161468E-2</c:v>
                </c:pt>
                <c:pt idx="6">
                  <c:v>3.9462898064219258E-2</c:v>
                </c:pt>
                <c:pt idx="7">
                  <c:v>5.8598833060487764E-2</c:v>
                </c:pt>
                <c:pt idx="8">
                  <c:v>7.5720162455251538E-2</c:v>
                </c:pt>
                <c:pt idx="9">
                  <c:v>0.10078476826473701</c:v>
                </c:pt>
                <c:pt idx="10">
                  <c:v>0.13628186720305893</c:v>
                </c:pt>
                <c:pt idx="11">
                  <c:v>0.20066307420921634</c:v>
                </c:pt>
                <c:pt idx="12">
                  <c:v>0.15731082280917688</c:v>
                </c:pt>
                <c:pt idx="13">
                  <c:v>9.7703811179552583E-2</c:v>
                </c:pt>
                <c:pt idx="14">
                  <c:v>8.9954418853595966E-2</c:v>
                </c:pt>
                <c:pt idx="15">
                  <c:v>8.640439758439547E-2</c:v>
                </c:pt>
                <c:pt idx="16">
                  <c:v>0.10245638308465534</c:v>
                </c:pt>
                <c:pt idx="17">
                  <c:v>0.12578337579823765</c:v>
                </c:pt>
                <c:pt idx="18">
                  <c:v>0.15702097556247788</c:v>
                </c:pt>
                <c:pt idx="19">
                  <c:v>0.190660481516299</c:v>
                </c:pt>
                <c:pt idx="20">
                  <c:v>0.21509253250151777</c:v>
                </c:pt>
                <c:pt idx="21">
                  <c:v>0.28754951324163525</c:v>
                </c:pt>
                <c:pt idx="22">
                  <c:v>0.40557267144829234</c:v>
                </c:pt>
                <c:pt idx="23">
                  <c:v>0.48403402363289272</c:v>
                </c:pt>
                <c:pt idx="24">
                  <c:v>0.43233611128744115</c:v>
                </c:pt>
                <c:pt idx="25">
                  <c:v>0.4577179138034142</c:v>
                </c:pt>
                <c:pt idx="26">
                  <c:v>0.51805252666187174</c:v>
                </c:pt>
                <c:pt idx="27">
                  <c:v>0.61267372407117326</c:v>
                </c:pt>
                <c:pt idx="28">
                  <c:v>0.63498105435278207</c:v>
                </c:pt>
                <c:pt idx="29">
                  <c:v>0.64877908619975788</c:v>
                </c:pt>
                <c:pt idx="30">
                  <c:v>0.66518855542441613</c:v>
                </c:pt>
                <c:pt idx="31">
                  <c:v>0.70007536199627285</c:v>
                </c:pt>
                <c:pt idx="32">
                  <c:v>0.71369983461385478</c:v>
                </c:pt>
                <c:pt idx="33">
                  <c:v>0.75630127445090145</c:v>
                </c:pt>
                <c:pt idx="34">
                  <c:v>0.82228149745549473</c:v>
                </c:pt>
                <c:pt idx="35">
                  <c:v>0.78293212188579853</c:v>
                </c:pt>
                <c:pt idx="36">
                  <c:v>0.7566391014696584</c:v>
                </c:pt>
                <c:pt idx="37">
                  <c:v>0.77909062869735191</c:v>
                </c:pt>
                <c:pt idx="38">
                  <c:v>0.79237780606079822</c:v>
                </c:pt>
                <c:pt idx="39">
                  <c:v>0.84251342564540532</c:v>
                </c:pt>
                <c:pt idx="40">
                  <c:v>0.84173754906739195</c:v>
                </c:pt>
                <c:pt idx="41">
                  <c:v>0.8270206115571983</c:v>
                </c:pt>
                <c:pt idx="42">
                  <c:v>0.8017326102650455</c:v>
                </c:pt>
                <c:pt idx="43">
                  <c:v>0.89593064743959572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E191-49BF-9C85-2A7A7B9A48E9}"/>
            </c:ext>
          </c:extLst>
        </c:ser>
        <c:ser>
          <c:idx val="2"/>
          <c:order val="2"/>
          <c:tx>
            <c:strRef>
              <c:f>'[2022-Base de datos autoridades por pais_julio.xlsx]Graficos'!$B$22</c:f>
              <c:strCache>
                <c:ptCount val="1"/>
                <c:pt idx="0">
                  <c:v>Chile</c:v>
                </c:pt>
              </c:strCache>
            </c:strRef>
          </c:tx>
          <c:spPr>
            <a:ln w="22225" cap="rnd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rgbClr val="C00000"/>
              </a:solidFill>
              <a:ln w="9525" cap="flat" cmpd="sng" algn="ctr">
                <a:solidFill>
                  <a:schemeClr val="accent2">
                    <a:lumMod val="75000"/>
                  </a:schemeClr>
                </a:solidFill>
                <a:round/>
              </a:ln>
              <a:effectLst/>
            </c:spPr>
          </c:marker>
          <c:dLbls>
            <c:dLbl>
              <c:idx val="43"/>
              <c:layout>
                <c:manualLayout>
                  <c:x val="0"/>
                  <c:y val="9.162863036361174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191-49BF-9C85-2A7A7B9A48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C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accent2">
                          <a:lumMod val="7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pais_julio.xlsx]Graficos'!$C$18:$AT$19</c:f>
              <c:multiLvlStrCache>
                <c:ptCount val="44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Aug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pais_julio.xlsx]Graficos'!$C$22:$AT$22</c:f>
              <c:numCache>
                <c:formatCode>0%</c:formatCode>
                <c:ptCount val="44"/>
                <c:pt idx="0">
                  <c:v>0.94340436160243857</c:v>
                </c:pt>
                <c:pt idx="1">
                  <c:v>0.96221225645062058</c:v>
                </c:pt>
                <c:pt idx="2">
                  <c:v>0.52530275216688382</c:v>
                </c:pt>
                <c:pt idx="3">
                  <c:v>1.2840669367848348E-2</c:v>
                </c:pt>
                <c:pt idx="4">
                  <c:v>1.1142318512195286E-2</c:v>
                </c:pt>
                <c:pt idx="5">
                  <c:v>1.5223597681166162E-2</c:v>
                </c:pt>
                <c:pt idx="6">
                  <c:v>1.5919104427682455E-2</c:v>
                </c:pt>
                <c:pt idx="7">
                  <c:v>2.2983672136326669E-2</c:v>
                </c:pt>
                <c:pt idx="8">
                  <c:v>3.6460104053984442E-2</c:v>
                </c:pt>
                <c:pt idx="9">
                  <c:v>8.0845083039868093E-2</c:v>
                </c:pt>
                <c:pt idx="10">
                  <c:v>0.13283001738410388</c:v>
                </c:pt>
                <c:pt idx="11">
                  <c:v>0.22444434239529756</c:v>
                </c:pt>
                <c:pt idx="12">
                  <c:v>0.1857026438705302</c:v>
                </c:pt>
                <c:pt idx="13">
                  <c:v>0.1788239314145986</c:v>
                </c:pt>
                <c:pt idx="14">
                  <c:v>0.16485875182361512</c:v>
                </c:pt>
                <c:pt idx="15">
                  <c:v>4.6215708217732396E-2</c:v>
                </c:pt>
                <c:pt idx="16">
                  <c:v>3.7629819159742603E-2</c:v>
                </c:pt>
                <c:pt idx="17">
                  <c:v>5.6480000930324507E-2</c:v>
                </c:pt>
                <c:pt idx="18">
                  <c:v>7.1636971504061911E-2</c:v>
                </c:pt>
                <c:pt idx="19">
                  <c:v>0.1479070919154768</c:v>
                </c:pt>
                <c:pt idx="20">
                  <c:v>0.20317084199018984</c:v>
                </c:pt>
                <c:pt idx="21">
                  <c:v>0.28903975430028972</c:v>
                </c:pt>
                <c:pt idx="22">
                  <c:v>0.4233440830446375</c:v>
                </c:pt>
                <c:pt idx="23">
                  <c:v>0.48904429516112102</c:v>
                </c:pt>
                <c:pt idx="24">
                  <c:v>0.44506521255610615</c:v>
                </c:pt>
                <c:pt idx="25">
                  <c:v>0.45961442932241203</c:v>
                </c:pt>
                <c:pt idx="26">
                  <c:v>0.47558402537821209</c:v>
                </c:pt>
                <c:pt idx="27">
                  <c:v>0.56564406561617342</c:v>
                </c:pt>
                <c:pt idx="28">
                  <c:v>0.5965093258075197</c:v>
                </c:pt>
                <c:pt idx="29">
                  <c:v>0.58953152346452842</c:v>
                </c:pt>
                <c:pt idx="30">
                  <c:v>0.65312998598790295</c:v>
                </c:pt>
                <c:pt idx="31">
                  <c:v>0.65287439989924501</c:v>
                </c:pt>
                <c:pt idx="32">
                  <c:v>0.70311990247085288</c:v>
                </c:pt>
                <c:pt idx="33">
                  <c:v>0.82443293315529709</c:v>
                </c:pt>
                <c:pt idx="34">
                  <c:v>0.88858585178367888</c:v>
                </c:pt>
                <c:pt idx="35">
                  <c:v>0.83626032154228336</c:v>
                </c:pt>
                <c:pt idx="36">
                  <c:v>0.79096796070838671</c:v>
                </c:pt>
                <c:pt idx="37">
                  <c:v>0.80964608123629112</c:v>
                </c:pt>
                <c:pt idx="38">
                  <c:v>0.77766445087360903</c:v>
                </c:pt>
                <c:pt idx="39">
                  <c:v>0.78831623179463128</c:v>
                </c:pt>
                <c:pt idx="40">
                  <c:v>0.77478529583339906</c:v>
                </c:pt>
                <c:pt idx="41">
                  <c:v>0.84007023950041571</c:v>
                </c:pt>
                <c:pt idx="42">
                  <c:v>0.86644237963268078</c:v>
                </c:pt>
                <c:pt idx="43">
                  <c:v>0.87168890606088423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E191-49BF-9C85-2A7A7B9A48E9}"/>
            </c:ext>
          </c:extLst>
        </c:ser>
        <c:ser>
          <c:idx val="3"/>
          <c:order val="3"/>
          <c:tx>
            <c:strRef>
              <c:f>'[2022-Base de datos autoridades por pais_julio.xlsx]Graficos'!$B$23</c:f>
              <c:strCache>
                <c:ptCount val="1"/>
                <c:pt idx="0">
                  <c:v>Colombia</c:v>
                </c:pt>
              </c:strCache>
            </c:strRef>
          </c:tx>
          <c:spPr>
            <a:ln w="22225" cap="rnd" cmpd="sng" algn="ctr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dLbls>
            <c:dLbl>
              <c:idx val="42"/>
              <c:layout>
                <c:manualLayout>
                  <c:x val="1.1695906432748645E-2"/>
                  <c:y val="0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191-49BF-9C85-2A7A7B9A48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FF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FF0000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pais_julio.xlsx]Graficos'!$C$18:$AT$19</c:f>
              <c:multiLvlStrCache>
                <c:ptCount val="44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Aug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pais_julio.xlsx]Graficos'!$C$23:$AT$23</c:f>
              <c:numCache>
                <c:formatCode>0%</c:formatCode>
                <c:ptCount val="44"/>
                <c:pt idx="0">
                  <c:v>0.90025402687758505</c:v>
                </c:pt>
                <c:pt idx="1">
                  <c:v>1.0594183279613292</c:v>
                </c:pt>
                <c:pt idx="2">
                  <c:v>0.55521879933857521</c:v>
                </c:pt>
                <c:pt idx="3">
                  <c:v>7.2389334219673208E-3</c:v>
                </c:pt>
                <c:pt idx="4">
                  <c:v>1.3483397170473099E-2</c:v>
                </c:pt>
                <c:pt idx="5">
                  <c:v>2.1570632386110341E-2</c:v>
                </c:pt>
                <c:pt idx="6">
                  <c:v>1.3525451104937702E-2</c:v>
                </c:pt>
                <c:pt idx="7">
                  <c:v>1.0150815732894903E-2</c:v>
                </c:pt>
                <c:pt idx="8">
                  <c:v>3.2114671675150454E-2</c:v>
                </c:pt>
                <c:pt idx="9">
                  <c:v>0.15852938504859659</c:v>
                </c:pt>
                <c:pt idx="10">
                  <c:v>0.19868897182144132</c:v>
                </c:pt>
                <c:pt idx="11">
                  <c:v>0.36038863766162027</c:v>
                </c:pt>
                <c:pt idx="12">
                  <c:v>0.32427566071922398</c:v>
                </c:pt>
                <c:pt idx="13">
                  <c:v>0.27413710786127765</c:v>
                </c:pt>
                <c:pt idx="14">
                  <c:v>0.34677616264166716</c:v>
                </c:pt>
                <c:pt idx="15">
                  <c:v>0.36343529777837497</c:v>
                </c:pt>
                <c:pt idx="16">
                  <c:v>0.45793178309147942</c:v>
                </c:pt>
                <c:pt idx="17">
                  <c:v>0.5514042620891495</c:v>
                </c:pt>
                <c:pt idx="18">
                  <c:v>0.62015610358381434</c:v>
                </c:pt>
                <c:pt idx="19">
                  <c:v>0.60339572530669028</c:v>
                </c:pt>
                <c:pt idx="20">
                  <c:v>0.65259264877115186</c:v>
                </c:pt>
                <c:pt idx="21">
                  <c:v>0.75011441687570313</c:v>
                </c:pt>
                <c:pt idx="22">
                  <c:v>0.84839710408597391</c:v>
                </c:pt>
                <c:pt idx="23">
                  <c:v>0.92829724086921517</c:v>
                </c:pt>
                <c:pt idx="24">
                  <c:v>0.84780903707039457</c:v>
                </c:pt>
                <c:pt idx="25">
                  <c:v>0.87371508117446517</c:v>
                </c:pt>
                <c:pt idx="26">
                  <c:v>0.94204452538951677</c:v>
                </c:pt>
                <c:pt idx="27">
                  <c:v>1.0485156164364187</c:v>
                </c:pt>
                <c:pt idx="28">
                  <c:v>1.1124387974909742</c:v>
                </c:pt>
                <c:pt idx="29">
                  <c:v>1.0884676001345679</c:v>
                </c:pt>
                <c:pt idx="30">
                  <c:v>1.138250430441383</c:v>
                </c:pt>
                <c:pt idx="31">
                  <c:v>1.1003304034399899</c:v>
                </c:pt>
                <c:pt idx="32">
                  <c:v>1.1285621874344756</c:v>
                </c:pt>
                <c:pt idx="33">
                  <c:v>1.1958694634459917</c:v>
                </c:pt>
                <c:pt idx="34">
                  <c:v>1.1719433690249532</c:v>
                </c:pt>
                <c:pt idx="35">
                  <c:v>1.1394194309468304</c:v>
                </c:pt>
                <c:pt idx="36">
                  <c:v>1.142870095702095</c:v>
                </c:pt>
                <c:pt idx="37">
                  <c:v>1.1887423758127513</c:v>
                </c:pt>
                <c:pt idx="38">
                  <c:v>1.1884304543862836</c:v>
                </c:pt>
                <c:pt idx="39">
                  <c:v>1.2002742113991323</c:v>
                </c:pt>
                <c:pt idx="40">
                  <c:v>1.4045515777188724</c:v>
                </c:pt>
                <c:pt idx="41">
                  <c:v>1.4005092697704558</c:v>
                </c:pt>
                <c:pt idx="42">
                  <c:v>1.5128761378770259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E191-49BF-9C85-2A7A7B9A48E9}"/>
            </c:ext>
          </c:extLst>
        </c:ser>
        <c:ser>
          <c:idx val="4"/>
          <c:order val="4"/>
          <c:tx>
            <c:strRef>
              <c:f>'[2022-Base de datos autoridades por pais_julio.xlsx]Graficos'!$B$24</c:f>
              <c:strCache>
                <c:ptCount val="1"/>
                <c:pt idx="0">
                  <c:v>Uruguay*</c:v>
                </c:pt>
              </c:strCache>
            </c:strRef>
          </c:tx>
          <c:spPr>
            <a:ln w="22225" cap="rnd" cmpd="sng" algn="ctr">
              <a:solidFill>
                <a:srgbClr val="00B0F0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accent5"/>
              </a:solidFill>
              <a:ln w="9525" cap="flat" cmpd="sng" algn="ctr">
                <a:solidFill>
                  <a:schemeClr val="accent5"/>
                </a:solidFill>
                <a:round/>
              </a:ln>
              <a:effectLst/>
            </c:spPr>
          </c:marker>
          <c:dLbls>
            <c:dLbl>
              <c:idx val="43"/>
              <c:layout>
                <c:manualLayout>
                  <c:x val="1.4094051703985146E-3"/>
                  <c:y val="-2.7342366600394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191-49BF-9C85-2A7A7B9A48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3399FF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00B0F0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pais_julio.xlsx]Graficos'!$C$18:$AT$19</c:f>
              <c:multiLvlStrCache>
                <c:ptCount val="44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Aug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pais_julio.xlsx]Graficos'!$C$24:$AT$24</c:f>
              <c:numCache>
                <c:formatCode>0%</c:formatCode>
                <c:ptCount val="44"/>
                <c:pt idx="0">
                  <c:v>1.0231823650739085</c:v>
                </c:pt>
                <c:pt idx="1">
                  <c:v>0.97326742063209803</c:v>
                </c:pt>
                <c:pt idx="2">
                  <c:v>0.5691932208221</c:v>
                </c:pt>
                <c:pt idx="3">
                  <c:v>1.4982472997740174E-2</c:v>
                </c:pt>
                <c:pt idx="4">
                  <c:v>1.6017823785320202E-2</c:v>
                </c:pt>
                <c:pt idx="5">
                  <c:v>1.9835753269488211E-2</c:v>
                </c:pt>
                <c:pt idx="6">
                  <c:v>2.9689219488368536E-2</c:v>
                </c:pt>
                <c:pt idx="7">
                  <c:v>4.8945132488479259E-2</c:v>
                </c:pt>
                <c:pt idx="8">
                  <c:v>5.9874920048326348E-2</c:v>
                </c:pt>
                <c:pt idx="9">
                  <c:v>8.049641849901415E-2</c:v>
                </c:pt>
                <c:pt idx="10">
                  <c:v>0.10269298885300553</c:v>
                </c:pt>
                <c:pt idx="11">
                  <c:v>0.12583377543052318</c:v>
                </c:pt>
                <c:pt idx="12">
                  <c:v>8.0606522860089375E-2</c:v>
                </c:pt>
                <c:pt idx="13">
                  <c:v>8.294212485477867E-2</c:v>
                </c:pt>
                <c:pt idx="14">
                  <c:v>8.3789593700637779E-2</c:v>
                </c:pt>
                <c:pt idx="15">
                  <c:v>7.2984691305301996E-2</c:v>
                </c:pt>
                <c:pt idx="16">
                  <c:v>0.10354800071990219</c:v>
                </c:pt>
                <c:pt idx="17">
                  <c:v>0.13471192462156317</c:v>
                </c:pt>
                <c:pt idx="18">
                  <c:v>0.2150747085513191</c:v>
                </c:pt>
                <c:pt idx="19">
                  <c:v>0.26175475230414746</c:v>
                </c:pt>
                <c:pt idx="20">
                  <c:v>0.29519342382678321</c:v>
                </c:pt>
                <c:pt idx="21">
                  <c:v>0.35448124391643998</c:v>
                </c:pt>
                <c:pt idx="22">
                  <c:v>0.60114334826544435</c:v>
                </c:pt>
                <c:pt idx="23">
                  <c:v>0.54038185275481188</c:v>
                </c:pt>
                <c:pt idx="24">
                  <c:v>0.50028467686490208</c:v>
                </c:pt>
                <c:pt idx="25">
                  <c:v>0.51995755980747804</c:v>
                </c:pt>
                <c:pt idx="26">
                  <c:v>0.56494732716540574</c:v>
                </c:pt>
                <c:pt idx="27">
                  <c:v>0.61406193467262171</c:v>
                </c:pt>
                <c:pt idx="28">
                  <c:v>0.64228308291907932</c:v>
                </c:pt>
                <c:pt idx="29">
                  <c:v>0.63195088044485637</c:v>
                </c:pt>
                <c:pt idx="30">
                  <c:v>0.64053387631159264</c:v>
                </c:pt>
                <c:pt idx="31">
                  <c:v>0.6636544738863287</c:v>
                </c:pt>
                <c:pt idx="32">
                  <c:v>0.70026413664037146</c:v>
                </c:pt>
                <c:pt idx="33">
                  <c:v>0.81977063418773555</c:v>
                </c:pt>
                <c:pt idx="34">
                  <c:v>0.87174445254714028</c:v>
                </c:pt>
                <c:pt idx="35">
                  <c:v>0.79265741143650792</c:v>
                </c:pt>
                <c:pt idx="36">
                  <c:v>0.85192506015812997</c:v>
                </c:pt>
                <c:pt idx="37">
                  <c:v>0.80784550821537804</c:v>
                </c:pt>
                <c:pt idx="38">
                  <c:v>0.86641765341631138</c:v>
                </c:pt>
                <c:pt idx="39">
                  <c:v>0.8922993884825946</c:v>
                </c:pt>
                <c:pt idx="40">
                  <c:v>0.8344845562361527</c:v>
                </c:pt>
                <c:pt idx="41">
                  <c:v>0.83194315724436207</c:v>
                </c:pt>
                <c:pt idx="42">
                  <c:v>0.92851636290877848</c:v>
                </c:pt>
                <c:pt idx="43">
                  <c:v>0.91063628072196623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E191-49BF-9C85-2A7A7B9A48E9}"/>
            </c:ext>
          </c:extLst>
        </c:ser>
        <c:ser>
          <c:idx val="5"/>
          <c:order val="5"/>
          <c:tx>
            <c:strRef>
              <c:f>'[2022-Base de datos autoridades por pais_julio.xlsx]Graficos'!$B$25</c:f>
              <c:strCache>
                <c:ptCount val="1"/>
                <c:pt idx="0">
                  <c:v>Mexico</c:v>
                </c:pt>
              </c:strCache>
            </c:strRef>
          </c:tx>
          <c:spPr>
            <a:ln w="22225" cap="rnd" cmpd="sng" algn="ctr">
              <a:solidFill>
                <a:srgbClr val="002060"/>
              </a:solidFill>
              <a:round/>
            </a:ln>
            <a:effectLst/>
          </c:spPr>
          <c:marker>
            <c:symbol val="none"/>
          </c:marker>
          <c:dLbls>
            <c:dLbl>
              <c:idx val="43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E191-49BF-9C85-2A7A7B9A48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206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002060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pais_julio.xlsx]Graficos'!$C$18:$AT$19</c:f>
              <c:multiLvlStrCache>
                <c:ptCount val="44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Aug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pais_julio.xlsx]Graficos'!$C$25:$AT$25</c:f>
              <c:numCache>
                <c:formatCode>0%</c:formatCode>
                <c:ptCount val="44"/>
                <c:pt idx="0">
                  <c:v>1.0821735473470246</c:v>
                </c:pt>
                <c:pt idx="1">
                  <c:v>1.1067270490301302</c:v>
                </c:pt>
                <c:pt idx="2">
                  <c:v>0.59965854117902051</c:v>
                </c:pt>
                <c:pt idx="3">
                  <c:v>2.3410207586273681E-2</c:v>
                </c:pt>
                <c:pt idx="4">
                  <c:v>2.7230317567061506E-2</c:v>
                </c:pt>
                <c:pt idx="5">
                  <c:v>7.4228270824873877E-2</c:v>
                </c:pt>
                <c:pt idx="6">
                  <c:v>0.16645255489574351</c:v>
                </c:pt>
                <c:pt idx="7">
                  <c:v>0.24480777515780483</c:v>
                </c:pt>
                <c:pt idx="8">
                  <c:v>0.30047790843081423</c:v>
                </c:pt>
                <c:pt idx="9">
                  <c:v>0.48657273492918529</c:v>
                </c:pt>
                <c:pt idx="10">
                  <c:v>0.34514539746906492</c:v>
                </c:pt>
                <c:pt idx="11">
                  <c:v>0.46024950999271641</c:v>
                </c:pt>
                <c:pt idx="12">
                  <c:v>0.44404242891521228</c:v>
                </c:pt>
                <c:pt idx="13">
                  <c:v>0.3385510850501296</c:v>
                </c:pt>
                <c:pt idx="14">
                  <c:v>0.4672228591255132</c:v>
                </c:pt>
                <c:pt idx="15">
                  <c:v>0.61073571253736614</c:v>
                </c:pt>
                <c:pt idx="16">
                  <c:v>0.82597844811273446</c:v>
                </c:pt>
                <c:pt idx="17">
                  <c:v>0.8759726906060481</c:v>
                </c:pt>
                <c:pt idx="18">
                  <c:v>0.87601588623019988</c:v>
                </c:pt>
                <c:pt idx="19">
                  <c:v>0.86469063963037163</c:v>
                </c:pt>
                <c:pt idx="20">
                  <c:v>0.89719075726342346</c:v>
                </c:pt>
                <c:pt idx="21">
                  <c:v>0.96974357733433036</c:v>
                </c:pt>
                <c:pt idx="22">
                  <c:v>0.94136869589046523</c:v>
                </c:pt>
                <c:pt idx="23">
                  <c:v>0.90596226395421053</c:v>
                </c:pt>
                <c:pt idx="24">
                  <c:v>0.87086937221092964</c:v>
                </c:pt>
                <c:pt idx="25">
                  <c:v>0.90487866809769379</c:v>
                </c:pt>
                <c:pt idx="26">
                  <c:v>0.97212177066543615</c:v>
                </c:pt>
                <c:pt idx="27">
                  <c:v>1.0256605714547098</c:v>
                </c:pt>
                <c:pt idx="28">
                  <c:v>1.0658233181395096</c:v>
                </c:pt>
                <c:pt idx="29">
                  <c:v>1.0695563835607604</c:v>
                </c:pt>
                <c:pt idx="30">
                  <c:v>1.0641630489095837</c:v>
                </c:pt>
                <c:pt idx="31">
                  <c:v>1.0780277190826641</c:v>
                </c:pt>
                <c:pt idx="32">
                  <c:v>1.1399680431361849</c:v>
                </c:pt>
                <c:pt idx="33">
                  <c:v>1.1420656050605806</c:v>
                </c:pt>
                <c:pt idx="34">
                  <c:v>1.1051712553984021</c:v>
                </c:pt>
                <c:pt idx="35">
                  <c:v>1.0579469590874602</c:v>
                </c:pt>
                <c:pt idx="36">
                  <c:v>1.1582617228569425</c:v>
                </c:pt>
                <c:pt idx="37">
                  <c:v>1.148477526766315</c:v>
                </c:pt>
                <c:pt idx="38">
                  <c:v>1.1021931540871166</c:v>
                </c:pt>
                <c:pt idx="39">
                  <c:v>1.1138284117623301</c:v>
                </c:pt>
                <c:pt idx="40">
                  <c:v>1.1211652532784757</c:v>
                </c:pt>
                <c:pt idx="41">
                  <c:v>1.1189921902629678</c:v>
                </c:pt>
                <c:pt idx="42">
                  <c:v>1.1215555120701617</c:v>
                </c:pt>
                <c:pt idx="43">
                  <c:v>1.1301861707860028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E191-49BF-9C85-2A7A7B9A48E9}"/>
            </c:ext>
          </c:extLst>
        </c:ser>
        <c:ser>
          <c:idx val="6"/>
          <c:order val="6"/>
          <c:tx>
            <c:strRef>
              <c:f>'[2022-Base de datos autoridades por pais_julio.xlsx]Graficos'!$B$26</c:f>
              <c:strCache>
                <c:ptCount val="1"/>
                <c:pt idx="0">
                  <c:v>Peru</c:v>
                </c:pt>
              </c:strCache>
            </c:strRef>
          </c:tx>
          <c:spPr>
            <a:ln w="22225" cap="rnd" cmpd="sng" algn="ctr">
              <a:solidFill>
                <a:srgbClr val="66FF99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rgbClr val="66FF99"/>
              </a:solidFill>
              <a:ln w="9525" cap="flat" cmpd="sng" algn="ctr">
                <a:solidFill>
                  <a:srgbClr val="66FF99"/>
                </a:solidFill>
                <a:round/>
              </a:ln>
              <a:effectLst/>
            </c:spPr>
          </c:marker>
          <c:dLbls>
            <c:dLbl>
              <c:idx val="42"/>
              <c:layout>
                <c:manualLayout>
                  <c:x val="2.0476602874613874E-2"/>
                  <c:y val="6.719432893331528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66FF99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E191-49BF-9C85-2A7A7B9A48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66FF99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pais_julio.xlsx]Graficos'!$C$18:$AT$19</c:f>
              <c:multiLvlStrCache>
                <c:ptCount val="44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Aug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pais_julio.xlsx]Graficos'!$C$26:$AT$26</c:f>
              <c:numCache>
                <c:formatCode>0%</c:formatCode>
                <c:ptCount val="44"/>
                <c:pt idx="0">
                  <c:v>0.9569305285575439</c:v>
                </c:pt>
                <c:pt idx="1">
                  <c:v>0.97288543365404856</c:v>
                </c:pt>
                <c:pt idx="2">
                  <c:v>0.4658925221934494</c:v>
                </c:pt>
                <c:pt idx="3">
                  <c:v>2.3438635739553217E-2</c:v>
                </c:pt>
                <c:pt idx="4">
                  <c:v>8.4284197830545096E-3</c:v>
                </c:pt>
                <c:pt idx="5">
                  <c:v>1.4982449246624037E-2</c:v>
                </c:pt>
                <c:pt idx="6">
                  <c:v>1.0356326123530419E-2</c:v>
                </c:pt>
                <c:pt idx="7">
                  <c:v>7.2069244304941264E-3</c:v>
                </c:pt>
                <c:pt idx="8">
                  <c:v>1.3616008758198187E-2</c:v>
                </c:pt>
                <c:pt idx="9">
                  <c:v>3.4411762379057458E-2</c:v>
                </c:pt>
                <c:pt idx="10">
                  <c:v>0.10625150485702088</c:v>
                </c:pt>
                <c:pt idx="11">
                  <c:v>0.19153076052816717</c:v>
                </c:pt>
                <c:pt idx="12">
                  <c:v>0.16761209336230062</c:v>
                </c:pt>
                <c:pt idx="13">
                  <c:v>0.11474044100144981</c:v>
                </c:pt>
                <c:pt idx="14">
                  <c:v>0.14416629329526209</c:v>
                </c:pt>
                <c:pt idx="15">
                  <c:v>0.15423242178035504</c:v>
                </c:pt>
                <c:pt idx="16">
                  <c:v>0.20852467935669688</c:v>
                </c:pt>
                <c:pt idx="17">
                  <c:v>0.24388559298861073</c:v>
                </c:pt>
                <c:pt idx="18">
                  <c:v>0.26771121346139226</c:v>
                </c:pt>
                <c:pt idx="19">
                  <c:v>0.309387929804537</c:v>
                </c:pt>
                <c:pt idx="20">
                  <c:v>0.32035897301238792</c:v>
                </c:pt>
                <c:pt idx="21">
                  <c:v>0.38673923878388961</c:v>
                </c:pt>
                <c:pt idx="22">
                  <c:v>0.47358330989634445</c:v>
                </c:pt>
                <c:pt idx="23">
                  <c:v>0.50906002765057445</c:v>
                </c:pt>
                <c:pt idx="24">
                  <c:v>0.44494668686753186</c:v>
                </c:pt>
                <c:pt idx="25">
                  <c:v>0.4749519517333769</c:v>
                </c:pt>
                <c:pt idx="26">
                  <c:v>0.52796203762064964</c:v>
                </c:pt>
                <c:pt idx="27">
                  <c:v>0.58527738293301457</c:v>
                </c:pt>
                <c:pt idx="28">
                  <c:v>0.59205915588343838</c:v>
                </c:pt>
                <c:pt idx="29">
                  <c:v>0.61903117410792952</c:v>
                </c:pt>
                <c:pt idx="30">
                  <c:v>0.66593979446704021</c:v>
                </c:pt>
                <c:pt idx="31">
                  <c:v>0.69656156370380939</c:v>
                </c:pt>
                <c:pt idx="32">
                  <c:v>0.70067706366054705</c:v>
                </c:pt>
                <c:pt idx="33">
                  <c:v>0.7373410836768115</c:v>
                </c:pt>
                <c:pt idx="34">
                  <c:v>0.71204674718199712</c:v>
                </c:pt>
                <c:pt idx="35">
                  <c:v>0.72756334464017458</c:v>
                </c:pt>
                <c:pt idx="36">
                  <c:v>0.68796005802984395</c:v>
                </c:pt>
                <c:pt idx="37">
                  <c:v>0.70409546310266891</c:v>
                </c:pt>
                <c:pt idx="38">
                  <c:v>0.72795937972251545</c:v>
                </c:pt>
                <c:pt idx="39">
                  <c:v>0.72589001599121294</c:v>
                </c:pt>
                <c:pt idx="40">
                  <c:v>0.71264995377257634</c:v>
                </c:pt>
                <c:pt idx="41">
                  <c:v>0.76072945508607259</c:v>
                </c:pt>
                <c:pt idx="42">
                  <c:v>0.80062606867156394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E-E191-49BF-9C85-2A7A7B9A48E9}"/>
            </c:ext>
          </c:extLst>
        </c:ser>
        <c:ser>
          <c:idx val="7"/>
          <c:order val="7"/>
          <c:tx>
            <c:strRef>
              <c:f>'[2022-Base de datos autoridades por pais_julio.xlsx]Graficos'!$B$27</c:f>
              <c:strCache>
                <c:ptCount val="1"/>
                <c:pt idx="0">
                  <c:v>Dominican Rep.</c:v>
                </c:pt>
              </c:strCache>
            </c:strRef>
          </c:tx>
          <c:spPr>
            <a:ln w="22225" cap="rnd" cmpd="sng" algn="ctr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dLbl>
              <c:idx val="43"/>
              <c:layout>
                <c:manualLayout>
                  <c:x val="0"/>
                  <c:y val="-6.064074346506488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E191-49BF-9C85-2A7A7B9A48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accent4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accent4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pais_julio.xlsx]Graficos'!$C$18:$AT$19</c:f>
              <c:multiLvlStrCache>
                <c:ptCount val="44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Aug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pais_julio.xlsx]Graficos'!$C$27:$AT$27</c:f>
              <c:numCache>
                <c:formatCode>0%</c:formatCode>
                <c:ptCount val="44"/>
                <c:pt idx="0">
                  <c:v>0.94480307541181274</c:v>
                </c:pt>
                <c:pt idx="1">
                  <c:v>0.95299380970885228</c:v>
                </c:pt>
                <c:pt idx="2">
                  <c:v>0.51001781049712536</c:v>
                </c:pt>
                <c:pt idx="3">
                  <c:v>6.6248974462188E-3</c:v>
                </c:pt>
                <c:pt idx="4">
                  <c:v>1.0789171607336365E-2</c:v>
                </c:pt>
                <c:pt idx="5">
                  <c:v>1.1585372668675266E-2</c:v>
                </c:pt>
                <c:pt idx="6">
                  <c:v>0.18945757612567909</c:v>
                </c:pt>
                <c:pt idx="7">
                  <c:v>0.22229430520613169</c:v>
                </c:pt>
                <c:pt idx="8">
                  <c:v>0.31557938514716788</c:v>
                </c:pt>
                <c:pt idx="9">
                  <c:v>0.37603402141114056</c:v>
                </c:pt>
                <c:pt idx="10">
                  <c:v>0.39693219210084202</c:v>
                </c:pt>
                <c:pt idx="11">
                  <c:v>0.48374069335322178</c:v>
                </c:pt>
                <c:pt idx="12">
                  <c:v>0.43604263473020233</c:v>
                </c:pt>
                <c:pt idx="13">
                  <c:v>0.34637940489126851</c:v>
                </c:pt>
                <c:pt idx="14">
                  <c:v>0.4282877953619374</c:v>
                </c:pt>
                <c:pt idx="15">
                  <c:v>0.56627509302818657</c:v>
                </c:pt>
                <c:pt idx="16">
                  <c:v>0.68975890884316482</c:v>
                </c:pt>
                <c:pt idx="17">
                  <c:v>0.75583619534828761</c:v>
                </c:pt>
                <c:pt idx="18">
                  <c:v>0.87867564199825654</c:v>
                </c:pt>
                <c:pt idx="19">
                  <c:v>0.92007719015949119</c:v>
                </c:pt>
                <c:pt idx="20">
                  <c:v>1.0638310832842635</c:v>
                </c:pt>
                <c:pt idx="21">
                  <c:v>1.0935357933596375</c:v>
                </c:pt>
                <c:pt idx="22">
                  <c:v>1.0854910381438072</c:v>
                </c:pt>
                <c:pt idx="23">
                  <c:v>1.0668816786040352</c:v>
                </c:pt>
                <c:pt idx="24">
                  <c:v>0.90327433547481339</c:v>
                </c:pt>
                <c:pt idx="25">
                  <c:v>0.91090122603598767</c:v>
                </c:pt>
                <c:pt idx="26">
                  <c:v>0.91141535396580631</c:v>
                </c:pt>
                <c:pt idx="27">
                  <c:v>1.0378235245314791</c:v>
                </c:pt>
                <c:pt idx="28">
                  <c:v>1.0369785247811143</c:v>
                </c:pt>
                <c:pt idx="29">
                  <c:v>1.0502293603616117</c:v>
                </c:pt>
                <c:pt idx="30">
                  <c:v>1.1563027867992033</c:v>
                </c:pt>
                <c:pt idx="31">
                  <c:v>1.1971234218222944</c:v>
                </c:pt>
                <c:pt idx="32">
                  <c:v>1.2422516336395375</c:v>
                </c:pt>
                <c:pt idx="33">
                  <c:v>1.2650350118553166</c:v>
                </c:pt>
                <c:pt idx="34">
                  <c:v>1.2222033342280278</c:v>
                </c:pt>
                <c:pt idx="35">
                  <c:v>1.1681256188357529</c:v>
                </c:pt>
                <c:pt idx="36">
                  <c:v>1.1109517629442669</c:v>
                </c:pt>
                <c:pt idx="37">
                  <c:v>1.08060253925262</c:v>
                </c:pt>
                <c:pt idx="38">
                  <c:v>1.0895712511551701</c:v>
                </c:pt>
                <c:pt idx="39">
                  <c:v>1.1621778582161326</c:v>
                </c:pt>
                <c:pt idx="40">
                  <c:v>1.152324777395147</c:v>
                </c:pt>
                <c:pt idx="41">
                  <c:v>1.1686345514260579</c:v>
                </c:pt>
                <c:pt idx="42">
                  <c:v>1.3017691671231495</c:v>
                </c:pt>
                <c:pt idx="43">
                  <c:v>1.3003219828737425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0-E191-49BF-9C85-2A7A7B9A48E9}"/>
            </c:ext>
          </c:extLst>
        </c:ser>
        <c:ser>
          <c:idx val="8"/>
          <c:order val="8"/>
          <c:tx>
            <c:strRef>
              <c:f>'[2022-Base de datos autoridades por pais_julio.xlsx]Graficos'!$B$28</c:f>
              <c:strCache>
                <c:ptCount val="1"/>
                <c:pt idx="0">
                  <c:v>Costa Rica</c:v>
                </c:pt>
              </c:strCache>
            </c:strRef>
          </c:tx>
          <c:spPr>
            <a:ln w="22225" cap="rnd" cmpd="sng" algn="ctr">
              <a:solidFill>
                <a:srgbClr val="0066FF"/>
              </a:solidFill>
              <a:round/>
            </a:ln>
            <a:effectLst/>
          </c:spPr>
          <c:marker>
            <c:symbol val="none"/>
          </c:marker>
          <c:dLbls>
            <c:dLbl>
              <c:idx val="43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E191-49BF-9C85-2A7A7B9A48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00FF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3399FF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pais_julio.xlsx]Graficos'!$C$18:$AT$19</c:f>
              <c:multiLvlStrCache>
                <c:ptCount val="44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Aug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pais_julio.xlsx]Graficos'!$C$28:$AT$28</c:f>
              <c:numCache>
                <c:formatCode>0%</c:formatCode>
                <c:ptCount val="44"/>
                <c:pt idx="0">
                  <c:v>1.0756523761395831</c:v>
                </c:pt>
                <c:pt idx="1">
                  <c:v>1.0605549290488163</c:v>
                </c:pt>
                <c:pt idx="2">
                  <c:v>0.5327483244071064</c:v>
                </c:pt>
                <c:pt idx="3">
                  <c:v>4.8453846290474412E-3</c:v>
                </c:pt>
                <c:pt idx="4">
                  <c:v>5.7570119280789169E-3</c:v>
                </c:pt>
                <c:pt idx="5">
                  <c:v>6.787223772354278E-3</c:v>
                </c:pt>
                <c:pt idx="6">
                  <c:v>1.2831008794868336E-2</c:v>
                </c:pt>
                <c:pt idx="7">
                  <c:v>1.489724003928687E-2</c:v>
                </c:pt>
                <c:pt idx="8">
                  <c:v>3.5945150814899268E-2</c:v>
                </c:pt>
                <c:pt idx="9">
                  <c:v>5.7907457642732293E-2</c:v>
                </c:pt>
                <c:pt idx="10">
                  <c:v>0.16651584246840595</c:v>
                </c:pt>
                <c:pt idx="11">
                  <c:v>0.21984462314297396</c:v>
                </c:pt>
                <c:pt idx="12">
                  <c:v>0.27213676313784113</c:v>
                </c:pt>
                <c:pt idx="13">
                  <c:v>0.24679819363172337</c:v>
                </c:pt>
                <c:pt idx="14">
                  <c:v>0.3011109008521356</c:v>
                </c:pt>
                <c:pt idx="15">
                  <c:v>0.438208912807943</c:v>
                </c:pt>
                <c:pt idx="16">
                  <c:v>0.57072731120836206</c:v>
                </c:pt>
                <c:pt idx="17">
                  <c:v>0.68224451272874254</c:v>
                </c:pt>
                <c:pt idx="18">
                  <c:v>0.76307818543699901</c:v>
                </c:pt>
                <c:pt idx="19">
                  <c:v>0.66902119902441481</c:v>
                </c:pt>
                <c:pt idx="20">
                  <c:v>0.72980057618112038</c:v>
                </c:pt>
                <c:pt idx="21">
                  <c:v>0.73653040099102307</c:v>
                </c:pt>
                <c:pt idx="22">
                  <c:v>0.73056343705296101</c:v>
                </c:pt>
                <c:pt idx="23">
                  <c:v>0.88309131305103195</c:v>
                </c:pt>
                <c:pt idx="24">
                  <c:v>0.79240243793632525</c:v>
                </c:pt>
                <c:pt idx="25">
                  <c:v>0.82693422919100601</c:v>
                </c:pt>
                <c:pt idx="26">
                  <c:v>0.90281634563054958</c:v>
                </c:pt>
                <c:pt idx="27">
                  <c:v>1.0645956554945739</c:v>
                </c:pt>
                <c:pt idx="28">
                  <c:v>1.024577440946953</c:v>
                </c:pt>
                <c:pt idx="29">
                  <c:v>1.0350938124222482</c:v>
                </c:pt>
                <c:pt idx="30">
                  <c:v>1.1016445793931375</c:v>
                </c:pt>
                <c:pt idx="31">
                  <c:v>1.0689825514380971</c:v>
                </c:pt>
                <c:pt idx="32">
                  <c:v>1.0798204269441023</c:v>
                </c:pt>
                <c:pt idx="33">
                  <c:v>1.0518105322870379</c:v>
                </c:pt>
                <c:pt idx="34">
                  <c:v>1.0442771108142925</c:v>
                </c:pt>
                <c:pt idx="35">
                  <c:v>1.0784503695578278</c:v>
                </c:pt>
                <c:pt idx="36">
                  <c:v>0.95938842410514147</c:v>
                </c:pt>
                <c:pt idx="37">
                  <c:v>1.0097683878788699</c:v>
                </c:pt>
                <c:pt idx="38">
                  <c:v>1.0583206369802565</c:v>
                </c:pt>
                <c:pt idx="39">
                  <c:v>1.1453320189694678</c:v>
                </c:pt>
                <c:pt idx="40">
                  <c:v>1.1344295417643404</c:v>
                </c:pt>
                <c:pt idx="41">
                  <c:v>1.2418553118512505</c:v>
                </c:pt>
                <c:pt idx="42">
                  <c:v>1.2312007234262252</c:v>
                </c:pt>
                <c:pt idx="43">
                  <c:v>1.2090068635788633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2-E191-49BF-9C85-2A7A7B9A48E9}"/>
            </c:ext>
          </c:extLst>
        </c:ser>
        <c:ser>
          <c:idx val="10"/>
          <c:order val="9"/>
          <c:tx>
            <c:strRef>
              <c:f>'[2022-Base de datos autoridades por pais_julio.xlsx]Graficos'!$B$29</c:f>
              <c:strCache>
                <c:ptCount val="1"/>
                <c:pt idx="0">
                  <c:v>Venezuela</c:v>
                </c:pt>
              </c:strCache>
            </c:strRef>
          </c:tx>
          <c:spPr>
            <a:ln w="22225" cap="rnd" cmpd="sng" algn="ctr">
              <a:solidFill>
                <a:srgbClr val="CC0099"/>
              </a:solidFill>
              <a:round/>
            </a:ln>
            <a:effectLst/>
          </c:spPr>
          <c:marker>
            <c:symbol val="none"/>
          </c:marker>
          <c:dLbls>
            <c:dLbl>
              <c:idx val="42"/>
              <c:layout>
                <c:manualLayout>
                  <c:x val="2.0713508033331395E-2"/>
                  <c:y val="3.944648611417397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CC0099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E191-49BF-9C85-2A7A7B9A48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rgbClr val="CC0099"/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'[2022-Base de datos autoridades por pais_julio.xlsx]Graficos'!$C$18:$AT$19</c:f>
              <c:multiLvlStrCache>
                <c:ptCount val="44"/>
                <c:lvl>
                  <c:pt idx="0">
                    <c:v>Jan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</c:v>
                  </c:pt>
                  <c:pt idx="43">
                    <c:v>Aug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</c:lvl>
              </c:multiLvlStrCache>
            </c:multiLvlStrRef>
          </c:cat>
          <c:val>
            <c:numRef>
              <c:f>'[2022-Base de datos autoridades por pais_julio.xlsx]Graficos'!$C$29:$AT$29</c:f>
              <c:numCache>
                <c:formatCode>0%</c:formatCode>
                <c:ptCount val="44"/>
                <c:pt idx="0">
                  <c:v>0.7592327182978863</c:v>
                </c:pt>
                <c:pt idx="1">
                  <c:v>0.86009033115327649</c:v>
                </c:pt>
                <c:pt idx="2">
                  <c:v>0.30569110764430579</c:v>
                </c:pt>
                <c:pt idx="3">
                  <c:v>5.9345387739315409E-3</c:v>
                </c:pt>
                <c:pt idx="4">
                  <c:v>1.2235215244381986E-2</c:v>
                </c:pt>
                <c:pt idx="5">
                  <c:v>1.3961397727799063E-3</c:v>
                </c:pt>
                <c:pt idx="6">
                  <c:v>1.1303515540131884E-2</c:v>
                </c:pt>
                <c:pt idx="7">
                  <c:v>1.0912466871016093E-2</c:v>
                </c:pt>
                <c:pt idx="8">
                  <c:v>2.1904380876175234E-2</c:v>
                </c:pt>
                <c:pt idx="9">
                  <c:v>3.7226328185731357E-2</c:v>
                </c:pt>
                <c:pt idx="10">
                  <c:v>0.11173072852088184</c:v>
                </c:pt>
                <c:pt idx="11">
                  <c:v>0.17880915658738533</c:v>
                </c:pt>
                <c:pt idx="12">
                  <c:v>0.10363477325273399</c:v>
                </c:pt>
                <c:pt idx="13">
                  <c:v>0.21339363537177791</c:v>
                </c:pt>
                <c:pt idx="14">
                  <c:v>0.27158814352574101</c:v>
                </c:pt>
                <c:pt idx="15">
                  <c:v>0.2722273254689615</c:v>
                </c:pt>
                <c:pt idx="16">
                  <c:v>0.37417969908332582</c:v>
                </c:pt>
                <c:pt idx="17">
                  <c:v>0.42259364392480697</c:v>
                </c:pt>
                <c:pt idx="18">
                  <c:v>0.36249346744881122</c:v>
                </c:pt>
                <c:pt idx="19">
                  <c:v>0.36992432847355128</c:v>
                </c:pt>
                <c:pt idx="20">
                  <c:v>0.43263097063857214</c:v>
                </c:pt>
                <c:pt idx="21">
                  <c:v>0.49763310863335231</c:v>
                </c:pt>
                <c:pt idx="22">
                  <c:v>0.5536456285722926</c:v>
                </c:pt>
                <c:pt idx="23">
                  <c:v>0.64669413101712803</c:v>
                </c:pt>
                <c:pt idx="24">
                  <c:v>0.42864124118615737</c:v>
                </c:pt>
                <c:pt idx="25">
                  <c:v>0.51318091221055329</c:v>
                </c:pt>
                <c:pt idx="26">
                  <c:v>0.64668954758190322</c:v>
                </c:pt>
                <c:pt idx="27">
                  <c:v>0.61022408625024172</c:v>
                </c:pt>
                <c:pt idx="28">
                  <c:v>0.63140930598352307</c:v>
                </c:pt>
                <c:pt idx="29">
                  <c:v>0.66403318974929038</c:v>
                </c:pt>
                <c:pt idx="30">
                  <c:v>0.59602116252987358</c:v>
                </c:pt>
                <c:pt idx="31">
                  <c:v>0.65757985965239851</c:v>
                </c:pt>
                <c:pt idx="32">
                  <c:v>0.61250583450023333</c:v>
                </c:pt>
                <c:pt idx="33">
                  <c:v>0.73351007669192125</c:v>
                </c:pt>
                <c:pt idx="34">
                  <c:v>0.76917168173707928</c:v>
                </c:pt>
                <c:pt idx="35">
                  <c:v>0.79359120058446297</c:v>
                </c:pt>
                <c:pt idx="36">
                  <c:v>0.58619599275591461</c:v>
                </c:pt>
                <c:pt idx="37">
                  <c:v>0.68615714694964736</c:v>
                </c:pt>
                <c:pt idx="38">
                  <c:v>0.74618408736349451</c:v>
                </c:pt>
                <c:pt idx="39">
                  <c:v>0.67660389673177335</c:v>
                </c:pt>
                <c:pt idx="40">
                  <c:v>0.7945025334244421</c:v>
                </c:pt>
                <c:pt idx="41">
                  <c:v>0.81742329502219924</c:v>
                </c:pt>
                <c:pt idx="42">
                  <c:v>0.81475152817658147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4-E191-49BF-9C85-2A7A7B9A48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26250191"/>
        <c:axId val="426255599"/>
      </c:lineChart>
      <c:catAx>
        <c:axId val="42625019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6255599"/>
        <c:crosses val="autoZero"/>
        <c:auto val="1"/>
        <c:lblAlgn val="ctr"/>
        <c:lblOffset val="100"/>
        <c:noMultiLvlLbl val="0"/>
      </c:catAx>
      <c:valAx>
        <c:axId val="426255599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6250191"/>
        <c:crosses val="autoZero"/>
        <c:crossBetween val="between"/>
      </c:valAx>
      <c:spPr>
        <a:solidFill>
          <a:sysClr val="window" lastClr="FFFFFF"/>
        </a:solidFill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rgbClr val="7030A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rgbClr val="FF9933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accent2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rgbClr val="FF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4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rgbClr val="00B0F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6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rgbClr val="66FF99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7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accent4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8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rgbClr val="6666FF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9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rgbClr val="CC0099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ayout>
        <c:manualLayout>
          <c:xMode val="edge"/>
          <c:yMode val="edge"/>
          <c:x val="6.6285513652898656E-2"/>
          <c:y val="8.7651904783578358E-2"/>
          <c:w val="0.90419177060600842"/>
          <c:h val="0.10056020414491348"/>
        </c:manualLayout>
      </c:layout>
      <c:overlay val="0"/>
      <c:spPr>
        <a:noFill/>
        <a:ln>
          <a:noFill/>
          <a:prstDash val="sysDash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rgbClr val="00206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1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j-lt"/>
              </a:rPr>
              <a:t>Crecimiento internacional de la oferta en sillas de origen por ruta (ago 19 vs. ago 23)</a:t>
            </a:r>
          </a:p>
        </c:rich>
      </c:tx>
      <c:layout>
        <c:manualLayout>
          <c:xMode val="edge"/>
          <c:yMode val="edge"/>
          <c:x val="0.13989899395623964"/>
          <c:y val="2.01666581095107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92D05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rutas!$AI$4:$AI$13</c:f>
              <c:strCache>
                <c:ptCount val="10"/>
                <c:pt idx="0">
                  <c:v>BOG - MAD</c:v>
                </c:pt>
                <c:pt idx="1">
                  <c:v>CUN - MCO</c:v>
                </c:pt>
                <c:pt idx="2">
                  <c:v>CUN - DEN</c:v>
                </c:pt>
                <c:pt idx="3">
                  <c:v>CUN - PHL</c:v>
                </c:pt>
                <c:pt idx="4">
                  <c:v>BWI - CUN</c:v>
                </c:pt>
                <c:pt idx="5">
                  <c:v>BOG - UIO</c:v>
                </c:pt>
                <c:pt idx="6">
                  <c:v>BOG - CUN</c:v>
                </c:pt>
                <c:pt idx="7">
                  <c:v>CUN - IAH</c:v>
                </c:pt>
                <c:pt idx="8">
                  <c:v>MGA - MIA</c:v>
                </c:pt>
                <c:pt idx="9">
                  <c:v>IAD - SAL</c:v>
                </c:pt>
              </c:strCache>
            </c:strRef>
          </c:cat>
          <c:val>
            <c:numRef>
              <c:f>rutas!$AJ$4:$AJ$13</c:f>
              <c:numCache>
                <c:formatCode>_-* #,##0_-;\-* #,##0_-;_-* "-"??_-;_-@_-</c:formatCode>
                <c:ptCount val="10"/>
                <c:pt idx="0">
                  <c:v>43988</c:v>
                </c:pt>
                <c:pt idx="1">
                  <c:v>38714</c:v>
                </c:pt>
                <c:pt idx="2">
                  <c:v>34712</c:v>
                </c:pt>
                <c:pt idx="3">
                  <c:v>33982</c:v>
                </c:pt>
                <c:pt idx="4">
                  <c:v>30840</c:v>
                </c:pt>
                <c:pt idx="5">
                  <c:v>28734</c:v>
                </c:pt>
                <c:pt idx="6">
                  <c:v>28676</c:v>
                </c:pt>
                <c:pt idx="7">
                  <c:v>27904</c:v>
                </c:pt>
                <c:pt idx="8">
                  <c:v>27116</c:v>
                </c:pt>
                <c:pt idx="9">
                  <c:v>26366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197-436A-9799-2081B0BAAA3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759279232"/>
        <c:axId val="1310154816"/>
      </c:barChart>
      <c:catAx>
        <c:axId val="7592792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10154816"/>
        <c:crosses val="autoZero"/>
        <c:auto val="1"/>
        <c:lblAlgn val="ctr"/>
        <c:lblOffset val="100"/>
        <c:noMultiLvlLbl val="0"/>
      </c:catAx>
      <c:valAx>
        <c:axId val="1310154816"/>
        <c:scaling>
          <c:orientation val="minMax"/>
        </c:scaling>
        <c:delete val="0"/>
        <c:axPos val="l"/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592792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05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j-lt"/>
              </a:rPr>
              <a:t>Crecimiento internacional de la oferta en sillas de origen por aeropuerto (ago 19 vs. ago 23)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1004980224246162"/>
          <c:y val="0.20958541605410175"/>
          <c:w val="0.8582681701077689"/>
          <c:h val="0.6539943092235494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7030A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Aeropuerto_int!$G$5:$G$14</c:f>
              <c:strCache>
                <c:ptCount val="10"/>
                <c:pt idx="0">
                  <c:v>CUN</c:v>
                </c:pt>
                <c:pt idx="1">
                  <c:v>AEP</c:v>
                </c:pt>
                <c:pt idx="2">
                  <c:v>SDQ</c:v>
                </c:pt>
                <c:pt idx="3">
                  <c:v>BOG</c:v>
                </c:pt>
                <c:pt idx="4">
                  <c:v>PUJ</c:v>
                </c:pt>
                <c:pt idx="5">
                  <c:v>SJD</c:v>
                </c:pt>
                <c:pt idx="6">
                  <c:v>MDE</c:v>
                </c:pt>
                <c:pt idx="7">
                  <c:v>GUA</c:v>
                </c:pt>
                <c:pt idx="8">
                  <c:v>MBJ</c:v>
                </c:pt>
                <c:pt idx="9">
                  <c:v>GDL</c:v>
                </c:pt>
              </c:strCache>
            </c:strRef>
          </c:cat>
          <c:val>
            <c:numRef>
              <c:f>Aeropuerto_int!$J$5:$J$14</c:f>
              <c:numCache>
                <c:formatCode>_-* #,##0_-;\-* #,##0_-;_-* "-"??_-;_-@_-</c:formatCode>
                <c:ptCount val="10"/>
                <c:pt idx="0">
                  <c:v>310501</c:v>
                </c:pt>
                <c:pt idx="1">
                  <c:v>161728</c:v>
                </c:pt>
                <c:pt idx="2">
                  <c:v>135613</c:v>
                </c:pt>
                <c:pt idx="3">
                  <c:v>133372</c:v>
                </c:pt>
                <c:pt idx="4">
                  <c:v>78021</c:v>
                </c:pt>
                <c:pt idx="5">
                  <c:v>67472</c:v>
                </c:pt>
                <c:pt idx="6">
                  <c:v>61948</c:v>
                </c:pt>
                <c:pt idx="7">
                  <c:v>60682</c:v>
                </c:pt>
                <c:pt idx="8">
                  <c:v>54502</c:v>
                </c:pt>
                <c:pt idx="9">
                  <c:v>40006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C01-4845-8557-6A8BA9285AB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753465472"/>
        <c:axId val="1858369664"/>
      </c:barChart>
      <c:catAx>
        <c:axId val="1753465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58369664"/>
        <c:crosses val="autoZero"/>
        <c:auto val="1"/>
        <c:lblAlgn val="ctr"/>
        <c:lblOffset val="100"/>
        <c:noMultiLvlLbl val="0"/>
      </c:catAx>
      <c:valAx>
        <c:axId val="1858369664"/>
        <c:scaling>
          <c:orientation val="minMax"/>
        </c:scaling>
        <c:delete val="0"/>
        <c:axPos val="l"/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534654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05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j-lt"/>
              </a:rPr>
              <a:t>Pares de (sub)regiones de mayor recuperación con origen/destino en LAC (pasajeros ago 23 vs. ago 19)</a:t>
            </a:r>
            <a:endParaRPr lang="es-MX" sz="1050">
              <a:latin typeface="+mj-lt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Hoja1!$L$4</c:f>
              <c:strCache>
                <c:ptCount val="1"/>
                <c:pt idx="0">
                  <c:v>Recuperacion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Hoja1!$J$11:$J$20</c:f>
              <c:strCache>
                <c:ptCount val="10"/>
                <c:pt idx="0">
                  <c:v>Intra CAR</c:v>
                </c:pt>
                <c:pt idx="1">
                  <c:v>CEM-SOA</c:v>
                </c:pt>
                <c:pt idx="2">
                  <c:v>CAR-NOA</c:v>
                </c:pt>
                <c:pt idx="3">
                  <c:v>MDE-SOA</c:v>
                </c:pt>
                <c:pt idx="4">
                  <c:v>CEM-CEM</c:v>
                </c:pt>
                <c:pt idx="5">
                  <c:v>CEM-NOA</c:v>
                </c:pt>
                <c:pt idx="6">
                  <c:v>CAR-SOA</c:v>
                </c:pt>
                <c:pt idx="7">
                  <c:v>CEM-EUR</c:v>
                </c:pt>
                <c:pt idx="8">
                  <c:v>AFR-CAR</c:v>
                </c:pt>
                <c:pt idx="9">
                  <c:v>CAR-CEM</c:v>
                </c:pt>
              </c:strCache>
            </c:strRef>
          </c:cat>
          <c:val>
            <c:numRef>
              <c:f>Hoja1!$L$11:$L$20</c:f>
              <c:numCache>
                <c:formatCode>0%</c:formatCode>
                <c:ptCount val="10"/>
                <c:pt idx="0">
                  <c:v>0.96974341329915337</c:v>
                </c:pt>
                <c:pt idx="1">
                  <c:v>1.0565101720058252</c:v>
                </c:pt>
                <c:pt idx="2">
                  <c:v>1.0670673223542142</c:v>
                </c:pt>
                <c:pt idx="3">
                  <c:v>1.0983891050531933</c:v>
                </c:pt>
                <c:pt idx="4">
                  <c:v>1.1131135038679414</c:v>
                </c:pt>
                <c:pt idx="5">
                  <c:v>1.189400450243741</c:v>
                </c:pt>
                <c:pt idx="6">
                  <c:v>1.322018069046786</c:v>
                </c:pt>
                <c:pt idx="7">
                  <c:v>1.3991246505109216</c:v>
                </c:pt>
                <c:pt idx="8">
                  <c:v>1.728182751540041</c:v>
                </c:pt>
                <c:pt idx="9">
                  <c:v>3.7665069593658838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9B8-4BD2-85FD-F34219A35DF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662950000"/>
        <c:axId val="1526925648"/>
      </c:barChart>
      <c:catAx>
        <c:axId val="16629500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26925648"/>
        <c:crosses val="autoZero"/>
        <c:auto val="1"/>
        <c:lblAlgn val="ctr"/>
        <c:lblOffset val="100"/>
        <c:noMultiLvlLbl val="0"/>
      </c:catAx>
      <c:valAx>
        <c:axId val="1526925648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629500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3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30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b="0" kern="1200" spc="20" baseline="0"/>
  </cs:categoryAxis>
  <cs:chartArea mods="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 cmpd="sng" algn="ctr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 cap="flat" cmpd="sng" algn="ctr">
        <a:solidFill>
          <a:schemeClr val="phClr"/>
        </a:solidFill>
        <a:round/>
      </a:ln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>
        <a:solidFill>
          <a:schemeClr val="dk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  <a:alpha val="33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dk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dk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gradFill>
        <a:gsLst>
          <a:gs pos="100000">
            <a:schemeClr val="lt1">
              <a:lumMod val="95000"/>
            </a:schemeClr>
          </a:gs>
          <a:gs pos="0">
            <a:schemeClr val="lt1"/>
          </a:gs>
        </a:gsLst>
        <a:lin ang="5400000" scaled="0"/>
      </a:gradFill>
    </cs:spPr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dk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30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b="0" kern="1200" spc="20" baseline="0"/>
  </cs:categoryAxis>
  <cs:chartArea mods="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 cmpd="sng" algn="ctr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 cap="flat" cmpd="sng" algn="ctr">
        <a:solidFill>
          <a:schemeClr val="phClr"/>
        </a:solidFill>
        <a:round/>
      </a:ln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>
        <a:solidFill>
          <a:schemeClr val="dk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  <a:alpha val="33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dk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dk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gradFill>
        <a:gsLst>
          <a:gs pos="100000">
            <a:schemeClr val="lt1">
              <a:lumMod val="95000"/>
            </a:schemeClr>
          </a:gs>
          <a:gs pos="0">
            <a:schemeClr val="lt1"/>
          </a:gs>
        </a:gsLst>
        <a:lin ang="5400000" scaled="0"/>
      </a:gradFill>
    </cs:spPr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dk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0.32623</cdr:x>
      <cdr:y>0.19762</cdr:y>
    </cdr:from>
    <cdr:to>
      <cdr:x>0.33118</cdr:x>
      <cdr:y>0.89614</cdr:y>
    </cdr:to>
    <cdr:cxnSp macro="">
      <cdr:nvCxnSpPr>
        <cdr:cNvPr id="3" name="Conector recto 2"/>
        <cdr:cNvCxnSpPr/>
      </cdr:nvCxnSpPr>
      <cdr:spPr>
        <a:xfrm xmlns:a="http://schemas.openxmlformats.org/drawingml/2006/main" flipV="1">
          <a:off x="1371580" y="584034"/>
          <a:ext cx="20812" cy="2064329"/>
        </a:xfrm>
        <a:prstGeom xmlns:a="http://schemas.openxmlformats.org/drawingml/2006/main" prst="line">
          <a:avLst/>
        </a:prstGeom>
        <a:ln xmlns:a="http://schemas.openxmlformats.org/drawingml/2006/main" w="19050" cap="flat" cmpd="sng" algn="ctr">
          <a:solidFill>
            <a:schemeClr val="accent1"/>
          </a:solidFill>
          <a:prstDash val="dash"/>
          <a:round/>
          <a:headEnd type="none" w="med" len="med"/>
          <a:tailEnd type="none" w="med" len="med"/>
        </a:ln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AAC7E-EDE6-49C5-9E0C-D96C7AFBE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2469</Words>
  <Characters>14075</Characters>
  <Application>Microsoft Office Word</Application>
  <DocSecurity>0</DocSecurity>
  <Lines>117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16511</CharactersWithSpaces>
  <SharedDoc>false</SharedDoc>
  <HLinks>
    <vt:vector size="6" baseType="variant">
      <vt:variant>
        <vt:i4>6160491</vt:i4>
      </vt:variant>
      <vt:variant>
        <vt:i4>0</vt:i4>
      </vt:variant>
      <vt:variant>
        <vt:i4>0</vt:i4>
      </vt:variant>
      <vt:variant>
        <vt:i4>5</vt:i4>
      </vt:variant>
      <vt:variant>
        <vt:lpwstr>mailto:nlorca@alta.aero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Galvan</dc:creator>
  <cp:keywords/>
  <dc:description/>
  <cp:lastModifiedBy>Juan Sarmiento</cp:lastModifiedBy>
  <cp:revision>2</cp:revision>
  <dcterms:created xsi:type="dcterms:W3CDTF">2023-10-03T23:19:00Z</dcterms:created>
  <dcterms:modified xsi:type="dcterms:W3CDTF">2023-10-03T23:19:00Z</dcterms:modified>
</cp:coreProperties>
</file>